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0B1F41" w14:textId="77777777" w:rsidR="00652782" w:rsidRDefault="00652782" w:rsidP="00B459E6"/>
    <w:p w14:paraId="58BAD55B" w14:textId="77777777" w:rsidR="00652782" w:rsidRDefault="00652782" w:rsidP="00B459E6"/>
    <w:p w14:paraId="1297EE9C" w14:textId="77777777" w:rsidR="00652782" w:rsidRDefault="00652782" w:rsidP="00B459E6"/>
    <w:p w14:paraId="69A99562" w14:textId="4DB707EE" w:rsidR="00652782" w:rsidRPr="003A12FF" w:rsidRDefault="00652782" w:rsidP="00B459E6">
      <w:pPr>
        <w:rPr>
          <w:sz w:val="40"/>
          <w:szCs w:val="40"/>
        </w:rPr>
      </w:pPr>
    </w:p>
    <w:p w14:paraId="29D4D214" w14:textId="77777777" w:rsidR="00652782" w:rsidRPr="003A12FF" w:rsidRDefault="00652782" w:rsidP="00B459E6"/>
    <w:p w14:paraId="648C1E4F" w14:textId="77777777" w:rsidR="00652782" w:rsidRPr="003A12FF" w:rsidRDefault="00652782" w:rsidP="00B459E6"/>
    <w:p w14:paraId="6E739CC1" w14:textId="77777777" w:rsidR="00652782" w:rsidRPr="003A12FF" w:rsidRDefault="00652782" w:rsidP="00B459E6"/>
    <w:p w14:paraId="64519312" w14:textId="77777777" w:rsidR="00652782" w:rsidRPr="003A12FF" w:rsidRDefault="00652782" w:rsidP="00B459E6"/>
    <w:p w14:paraId="2883F63A" w14:textId="76A399B5" w:rsidR="00B459E6" w:rsidRDefault="00756D6E" w:rsidP="00B459E6">
      <w:pPr>
        <w:jc w:val="center"/>
        <w:rPr>
          <w:b/>
          <w:sz w:val="32"/>
          <w:szCs w:val="32"/>
        </w:rPr>
      </w:pPr>
      <w:r>
        <w:rPr>
          <w:b/>
          <w:sz w:val="32"/>
          <w:szCs w:val="32"/>
        </w:rPr>
        <w:t>Příloha č</w:t>
      </w:r>
      <w:r w:rsidR="00B459E6">
        <w:rPr>
          <w:b/>
          <w:sz w:val="32"/>
          <w:szCs w:val="32"/>
        </w:rPr>
        <w:t xml:space="preserve">. </w:t>
      </w:r>
      <w:r w:rsidR="000526A2">
        <w:rPr>
          <w:b/>
          <w:sz w:val="32"/>
          <w:szCs w:val="32"/>
        </w:rPr>
        <w:t>1</w:t>
      </w:r>
      <w:r w:rsidR="00735D46">
        <w:rPr>
          <w:b/>
          <w:sz w:val="32"/>
          <w:szCs w:val="32"/>
        </w:rPr>
        <w:t xml:space="preserve"> </w:t>
      </w:r>
      <w:r w:rsidR="000A385B">
        <w:rPr>
          <w:b/>
          <w:sz w:val="32"/>
          <w:szCs w:val="32"/>
        </w:rPr>
        <w:t>Smlouvy</w:t>
      </w:r>
      <w:r w:rsidR="009D265A">
        <w:rPr>
          <w:b/>
          <w:sz w:val="32"/>
          <w:szCs w:val="32"/>
        </w:rPr>
        <w:t>:</w:t>
      </w:r>
      <w:r w:rsidR="000A385B">
        <w:rPr>
          <w:b/>
          <w:sz w:val="32"/>
          <w:szCs w:val="32"/>
        </w:rPr>
        <w:t xml:space="preserve"> Katalog služeb</w:t>
      </w:r>
    </w:p>
    <w:p w14:paraId="592BAC33" w14:textId="77777777" w:rsidR="00652782" w:rsidRPr="003A12FF" w:rsidRDefault="00652782" w:rsidP="00B459E6"/>
    <w:p w14:paraId="7B79FFE8" w14:textId="77777777" w:rsidR="00652782" w:rsidRPr="003A12FF" w:rsidRDefault="00652782" w:rsidP="00B459E6"/>
    <w:p w14:paraId="2010D3A6" w14:textId="77777777" w:rsidR="00756D6E" w:rsidRDefault="00756D6E" w:rsidP="00756D6E">
      <w:pPr>
        <w:rPr>
          <w:rFonts w:eastAsiaTheme="majorEastAsia"/>
          <w:lang w:eastAsia="zh-CN"/>
        </w:rPr>
      </w:pPr>
    </w:p>
    <w:p w14:paraId="233ADED8" w14:textId="77777777" w:rsidR="00756D6E" w:rsidRDefault="00756D6E" w:rsidP="00756D6E">
      <w:pPr>
        <w:rPr>
          <w:rFonts w:eastAsiaTheme="majorEastAsia"/>
          <w:lang w:eastAsia="zh-CN"/>
        </w:rPr>
      </w:pPr>
    </w:p>
    <w:p w14:paraId="72C0F3B4" w14:textId="77777777" w:rsidR="00756D6E" w:rsidRDefault="00756D6E" w:rsidP="00756D6E">
      <w:pPr>
        <w:rPr>
          <w:rFonts w:eastAsiaTheme="majorEastAsia"/>
          <w:lang w:eastAsia="zh-CN"/>
        </w:rPr>
      </w:pPr>
    </w:p>
    <w:p w14:paraId="6FB316E1" w14:textId="77777777" w:rsidR="00756D6E" w:rsidRDefault="00756D6E" w:rsidP="00756D6E">
      <w:pPr>
        <w:rPr>
          <w:rFonts w:eastAsiaTheme="majorEastAsia"/>
          <w:lang w:eastAsia="zh-CN"/>
        </w:rPr>
      </w:pPr>
    </w:p>
    <w:p w14:paraId="7A37BA03" w14:textId="77777777" w:rsidR="00756D6E" w:rsidRDefault="00756D6E" w:rsidP="00756D6E">
      <w:pPr>
        <w:rPr>
          <w:rFonts w:eastAsiaTheme="majorEastAsia"/>
          <w:lang w:eastAsia="zh-CN"/>
        </w:rPr>
      </w:pPr>
    </w:p>
    <w:p w14:paraId="585E0E2C" w14:textId="77777777" w:rsidR="00756D6E" w:rsidRDefault="00756D6E" w:rsidP="00756D6E">
      <w:pPr>
        <w:rPr>
          <w:rFonts w:eastAsiaTheme="majorEastAsia"/>
          <w:lang w:eastAsia="zh-CN"/>
        </w:rPr>
      </w:pPr>
    </w:p>
    <w:p w14:paraId="0B4EC3A8" w14:textId="77777777" w:rsidR="00756D6E" w:rsidRDefault="00756D6E" w:rsidP="00756D6E">
      <w:pPr>
        <w:rPr>
          <w:rFonts w:eastAsiaTheme="majorEastAsia"/>
          <w:lang w:eastAsia="zh-CN"/>
        </w:rPr>
      </w:pPr>
    </w:p>
    <w:p w14:paraId="3AE70354" w14:textId="77777777" w:rsidR="00756D6E" w:rsidRDefault="00756D6E" w:rsidP="00756D6E">
      <w:pPr>
        <w:rPr>
          <w:rFonts w:eastAsiaTheme="majorEastAsia"/>
          <w:lang w:eastAsia="zh-CN"/>
        </w:rPr>
      </w:pPr>
    </w:p>
    <w:p w14:paraId="7FF3D100" w14:textId="77777777" w:rsidR="00756D6E" w:rsidRDefault="00756D6E" w:rsidP="00756D6E">
      <w:pPr>
        <w:rPr>
          <w:rFonts w:eastAsiaTheme="majorEastAsia"/>
          <w:lang w:eastAsia="zh-CN"/>
        </w:rPr>
      </w:pPr>
    </w:p>
    <w:p w14:paraId="57FB7806" w14:textId="77777777" w:rsidR="00756D6E" w:rsidRDefault="00756D6E" w:rsidP="00756D6E">
      <w:pPr>
        <w:rPr>
          <w:rFonts w:eastAsiaTheme="majorEastAsia"/>
          <w:lang w:eastAsia="zh-CN"/>
        </w:rPr>
      </w:pPr>
    </w:p>
    <w:p w14:paraId="30BEEDC6" w14:textId="77777777" w:rsidR="00756D6E" w:rsidRDefault="00756D6E" w:rsidP="00756D6E">
      <w:pPr>
        <w:rPr>
          <w:rFonts w:eastAsiaTheme="majorEastAsia"/>
          <w:lang w:eastAsia="zh-CN"/>
        </w:rPr>
      </w:pPr>
    </w:p>
    <w:p w14:paraId="76976ABB" w14:textId="77777777" w:rsidR="00756D6E" w:rsidRDefault="00756D6E" w:rsidP="00756D6E">
      <w:pPr>
        <w:rPr>
          <w:rFonts w:eastAsiaTheme="majorEastAsia"/>
          <w:lang w:eastAsia="zh-CN"/>
        </w:rPr>
      </w:pPr>
    </w:p>
    <w:p w14:paraId="52139172" w14:textId="77777777" w:rsidR="00756D6E" w:rsidRDefault="00756D6E" w:rsidP="00756D6E">
      <w:pPr>
        <w:rPr>
          <w:rFonts w:eastAsiaTheme="majorEastAsia"/>
          <w:lang w:eastAsia="zh-CN"/>
        </w:rPr>
      </w:pPr>
    </w:p>
    <w:p w14:paraId="6FC15065" w14:textId="77777777" w:rsidR="00756D6E" w:rsidRDefault="00756D6E" w:rsidP="00756D6E">
      <w:pPr>
        <w:rPr>
          <w:rFonts w:eastAsiaTheme="majorEastAsia"/>
          <w:lang w:eastAsia="zh-CN"/>
        </w:rPr>
      </w:pPr>
    </w:p>
    <w:p w14:paraId="471FC333" w14:textId="77777777" w:rsidR="00756D6E" w:rsidRDefault="00756D6E" w:rsidP="00756D6E">
      <w:pPr>
        <w:rPr>
          <w:rFonts w:eastAsiaTheme="majorEastAsia"/>
          <w:lang w:eastAsia="zh-CN"/>
        </w:rPr>
      </w:pPr>
    </w:p>
    <w:p w14:paraId="7585A0C1" w14:textId="77777777" w:rsidR="00756D6E" w:rsidRDefault="00756D6E" w:rsidP="00756D6E">
      <w:pPr>
        <w:rPr>
          <w:rFonts w:eastAsiaTheme="majorEastAsia"/>
          <w:lang w:eastAsia="zh-CN"/>
        </w:rPr>
      </w:pPr>
    </w:p>
    <w:p w14:paraId="0C3032D8" w14:textId="77777777" w:rsidR="00756D6E" w:rsidRDefault="00756D6E" w:rsidP="00756D6E">
      <w:pPr>
        <w:rPr>
          <w:rFonts w:eastAsiaTheme="majorEastAsia"/>
          <w:lang w:eastAsia="zh-CN"/>
        </w:rPr>
      </w:pPr>
    </w:p>
    <w:p w14:paraId="2FC1530C" w14:textId="77777777" w:rsidR="00756D6E" w:rsidRDefault="00756D6E" w:rsidP="00756D6E">
      <w:pPr>
        <w:rPr>
          <w:rFonts w:eastAsiaTheme="majorEastAsia"/>
          <w:lang w:eastAsia="zh-CN"/>
        </w:rPr>
      </w:pPr>
    </w:p>
    <w:p w14:paraId="5BD496C4" w14:textId="77777777" w:rsidR="00756D6E" w:rsidRDefault="00756D6E" w:rsidP="00756D6E">
      <w:pPr>
        <w:rPr>
          <w:rFonts w:eastAsiaTheme="majorEastAsia"/>
          <w:lang w:eastAsia="zh-CN"/>
        </w:rPr>
      </w:pPr>
    </w:p>
    <w:p w14:paraId="77823EB3" w14:textId="77777777" w:rsidR="00756D6E" w:rsidRDefault="00756D6E" w:rsidP="00756D6E">
      <w:pPr>
        <w:rPr>
          <w:rFonts w:eastAsiaTheme="majorEastAsia"/>
          <w:lang w:eastAsia="zh-CN"/>
        </w:rPr>
      </w:pPr>
    </w:p>
    <w:p w14:paraId="3F6371B7" w14:textId="77777777" w:rsidR="00756D6E" w:rsidRDefault="00756D6E" w:rsidP="00756D6E">
      <w:pPr>
        <w:rPr>
          <w:rFonts w:eastAsiaTheme="majorEastAsia"/>
          <w:lang w:eastAsia="zh-CN"/>
        </w:rPr>
      </w:pPr>
    </w:p>
    <w:p w14:paraId="1AF3EA59" w14:textId="77777777" w:rsidR="00756D6E" w:rsidRDefault="00756D6E" w:rsidP="00756D6E">
      <w:pPr>
        <w:rPr>
          <w:rFonts w:eastAsiaTheme="majorEastAsia"/>
          <w:lang w:eastAsia="zh-CN"/>
        </w:rPr>
      </w:pPr>
    </w:p>
    <w:p w14:paraId="7B9BFD3B" w14:textId="77777777" w:rsidR="00756D6E" w:rsidRDefault="00756D6E" w:rsidP="00756D6E">
      <w:pPr>
        <w:rPr>
          <w:rFonts w:eastAsiaTheme="majorEastAsia"/>
          <w:lang w:eastAsia="zh-CN"/>
        </w:rPr>
      </w:pPr>
    </w:p>
    <w:p w14:paraId="6180F798" w14:textId="77777777" w:rsidR="00756D6E" w:rsidRDefault="00756D6E" w:rsidP="00756D6E">
      <w:pPr>
        <w:rPr>
          <w:rFonts w:eastAsiaTheme="majorEastAsia"/>
          <w:lang w:eastAsia="zh-CN"/>
        </w:rPr>
      </w:pPr>
    </w:p>
    <w:p w14:paraId="3EE40E31" w14:textId="77777777" w:rsidR="00756D6E" w:rsidRDefault="00756D6E" w:rsidP="00756D6E">
      <w:pPr>
        <w:rPr>
          <w:rFonts w:eastAsiaTheme="majorEastAsia"/>
          <w:lang w:eastAsia="zh-CN"/>
        </w:rPr>
      </w:pPr>
    </w:p>
    <w:p w14:paraId="1660B098" w14:textId="398E4BEC" w:rsidR="00756D6E" w:rsidRPr="00956466" w:rsidRDefault="00956466" w:rsidP="003C1571">
      <w:pPr>
        <w:pStyle w:val="Nadpis1"/>
        <w:numPr>
          <w:ilvl w:val="0"/>
          <w:numId w:val="0"/>
        </w:numPr>
        <w:tabs>
          <w:tab w:val="left" w:pos="3617"/>
        </w:tabs>
        <w:ind w:left="360" w:hanging="360"/>
        <w:rPr>
          <w:sz w:val="48"/>
          <w:szCs w:val="48"/>
        </w:rPr>
      </w:pPr>
      <w:bookmarkStart w:id="0" w:name="_Toc177709643"/>
      <w:bookmarkStart w:id="1" w:name="_Toc185492573"/>
      <w:r w:rsidRPr="00956466">
        <w:rPr>
          <w:sz w:val="48"/>
          <w:szCs w:val="48"/>
        </w:rPr>
        <w:lastRenderedPageBreak/>
        <w:t>Obsah</w:t>
      </w:r>
      <w:bookmarkEnd w:id="0"/>
      <w:bookmarkEnd w:id="1"/>
      <w:r w:rsidR="003C1571">
        <w:rPr>
          <w:sz w:val="48"/>
          <w:szCs w:val="48"/>
        </w:rPr>
        <w:tab/>
      </w:r>
    </w:p>
    <w:p w14:paraId="7D9CD5E4" w14:textId="77777777" w:rsidR="00623D19" w:rsidRDefault="007C1BCE">
      <w:pPr>
        <w:pStyle w:val="Obsah1"/>
        <w:tabs>
          <w:tab w:val="right" w:leader="dot" w:pos="9059"/>
        </w:tabs>
        <w:rPr>
          <w:ins w:id="2" w:author="Word Document Comparison" w:date="2024-12-27T14:47:00Z" w16du:dateUtc="2024-12-27T13:47:00Z"/>
          <w:rFonts w:asciiTheme="minorHAnsi" w:eastAsiaTheme="minorEastAsia" w:hAnsiTheme="minorHAnsi" w:cstheme="minorBidi"/>
          <w:caps w:val="0"/>
          <w:noProof/>
          <w:sz w:val="22"/>
          <w:szCs w:val="22"/>
        </w:rPr>
      </w:pPr>
      <w:ins w:id="3" w:author="Word Document Comparison" w:date="2024-12-27T14:47:00Z" w16du:dateUtc="2024-12-27T13:47:00Z">
        <w:r>
          <w:rPr>
            <w:b/>
            <w:bCs/>
            <w:caps w:val="0"/>
            <w:szCs w:val="24"/>
          </w:rPr>
          <w:fldChar w:fldCharType="begin"/>
        </w:r>
        <w:r>
          <w:rPr>
            <w:b/>
            <w:bCs/>
            <w:caps w:val="0"/>
            <w:szCs w:val="24"/>
          </w:rPr>
          <w:instrText xml:space="preserve"> TOC \o "1-2" \t "Title;3" </w:instrText>
        </w:r>
        <w:r>
          <w:rPr>
            <w:b/>
            <w:bCs/>
            <w:caps w:val="0"/>
            <w:szCs w:val="24"/>
          </w:rPr>
          <w:fldChar w:fldCharType="separate"/>
        </w:r>
        <w:r w:rsidR="00623D19">
          <w:rPr>
            <w:noProof/>
          </w:rPr>
          <w:t>Obsah</w:t>
        </w:r>
        <w:r w:rsidR="00623D19">
          <w:rPr>
            <w:noProof/>
          </w:rPr>
          <w:tab/>
        </w:r>
        <w:r w:rsidR="00623D19">
          <w:rPr>
            <w:noProof/>
          </w:rPr>
          <w:fldChar w:fldCharType="begin"/>
        </w:r>
        <w:r w:rsidR="00623D19">
          <w:rPr>
            <w:noProof/>
          </w:rPr>
          <w:instrText xml:space="preserve"> PAGEREF _Toc185492573 \h </w:instrText>
        </w:r>
        <w:r w:rsidR="00623D19">
          <w:rPr>
            <w:noProof/>
          </w:rPr>
        </w:r>
        <w:r w:rsidR="00623D19">
          <w:rPr>
            <w:noProof/>
          </w:rPr>
          <w:fldChar w:fldCharType="separate"/>
        </w:r>
        <w:r w:rsidR="00623D19">
          <w:rPr>
            <w:noProof/>
          </w:rPr>
          <w:t>2</w:t>
        </w:r>
        <w:r w:rsidR="00623D19">
          <w:rPr>
            <w:noProof/>
          </w:rPr>
          <w:fldChar w:fldCharType="end"/>
        </w:r>
      </w:ins>
    </w:p>
    <w:p w14:paraId="04C68F8E" w14:textId="77777777" w:rsidR="00623D19" w:rsidRDefault="00623D19">
      <w:pPr>
        <w:pStyle w:val="Obsah1"/>
        <w:tabs>
          <w:tab w:val="left" w:pos="540"/>
          <w:tab w:val="right" w:leader="dot" w:pos="9059"/>
        </w:tabs>
        <w:rPr>
          <w:ins w:id="4" w:author="Word Document Comparison" w:date="2024-12-27T14:47:00Z" w16du:dateUtc="2024-12-27T13:47:00Z"/>
          <w:rFonts w:asciiTheme="minorHAnsi" w:eastAsiaTheme="minorEastAsia" w:hAnsiTheme="minorHAnsi" w:cstheme="minorBidi"/>
          <w:caps w:val="0"/>
          <w:noProof/>
          <w:sz w:val="22"/>
          <w:szCs w:val="22"/>
        </w:rPr>
      </w:pPr>
      <w:ins w:id="5" w:author="Word Document Comparison" w:date="2024-12-27T14:47:00Z" w16du:dateUtc="2024-12-27T13:47:00Z">
        <w:r>
          <w:rPr>
            <w:noProof/>
          </w:rPr>
          <w:t>1.</w:t>
        </w:r>
        <w:r>
          <w:rPr>
            <w:rFonts w:asciiTheme="minorHAnsi" w:eastAsiaTheme="minorEastAsia" w:hAnsiTheme="minorHAnsi" w:cstheme="minorBidi"/>
            <w:caps w:val="0"/>
            <w:noProof/>
            <w:sz w:val="22"/>
            <w:szCs w:val="22"/>
          </w:rPr>
          <w:tab/>
        </w:r>
        <w:r>
          <w:rPr>
            <w:noProof/>
          </w:rPr>
          <w:t>Definice služeb</w:t>
        </w:r>
        <w:r>
          <w:rPr>
            <w:noProof/>
          </w:rPr>
          <w:tab/>
        </w:r>
        <w:r>
          <w:rPr>
            <w:noProof/>
          </w:rPr>
          <w:fldChar w:fldCharType="begin"/>
        </w:r>
        <w:r>
          <w:rPr>
            <w:noProof/>
          </w:rPr>
          <w:instrText xml:space="preserve"> PAGEREF _Toc185492574 \h </w:instrText>
        </w:r>
        <w:r>
          <w:rPr>
            <w:noProof/>
          </w:rPr>
        </w:r>
        <w:r>
          <w:rPr>
            <w:noProof/>
          </w:rPr>
          <w:fldChar w:fldCharType="separate"/>
        </w:r>
        <w:r>
          <w:rPr>
            <w:noProof/>
          </w:rPr>
          <w:t>3</w:t>
        </w:r>
        <w:r>
          <w:rPr>
            <w:noProof/>
          </w:rPr>
          <w:fldChar w:fldCharType="end"/>
        </w:r>
      </w:ins>
    </w:p>
    <w:p w14:paraId="507DFAA6" w14:textId="77777777" w:rsidR="00623D19" w:rsidRDefault="00623D19">
      <w:pPr>
        <w:pStyle w:val="Obsah1"/>
        <w:tabs>
          <w:tab w:val="left" w:pos="720"/>
          <w:tab w:val="right" w:leader="dot" w:pos="9059"/>
        </w:tabs>
        <w:rPr>
          <w:ins w:id="6" w:author="Word Document Comparison" w:date="2024-12-27T14:47:00Z" w16du:dateUtc="2024-12-27T13:47:00Z"/>
          <w:rFonts w:asciiTheme="minorHAnsi" w:eastAsiaTheme="minorEastAsia" w:hAnsiTheme="minorHAnsi" w:cstheme="minorBidi"/>
          <w:caps w:val="0"/>
          <w:noProof/>
          <w:sz w:val="22"/>
          <w:szCs w:val="22"/>
        </w:rPr>
      </w:pPr>
      <w:ins w:id="7" w:author="Word Document Comparison" w:date="2024-12-27T14:47:00Z" w16du:dateUtc="2024-12-27T13:47:00Z">
        <w:r>
          <w:rPr>
            <w:noProof/>
          </w:rPr>
          <w:t>1.1.</w:t>
        </w:r>
        <w:r>
          <w:rPr>
            <w:rFonts w:asciiTheme="minorHAnsi" w:eastAsiaTheme="minorEastAsia" w:hAnsiTheme="minorHAnsi" w:cstheme="minorBidi"/>
            <w:caps w:val="0"/>
            <w:noProof/>
            <w:sz w:val="22"/>
            <w:szCs w:val="22"/>
          </w:rPr>
          <w:tab/>
        </w:r>
        <w:r>
          <w:rPr>
            <w:noProof/>
          </w:rPr>
          <w:t>Přehled služeb</w:t>
        </w:r>
        <w:r>
          <w:rPr>
            <w:noProof/>
          </w:rPr>
          <w:tab/>
        </w:r>
        <w:r>
          <w:rPr>
            <w:noProof/>
          </w:rPr>
          <w:fldChar w:fldCharType="begin"/>
        </w:r>
        <w:r>
          <w:rPr>
            <w:noProof/>
          </w:rPr>
          <w:instrText xml:space="preserve"> PAGEREF _Toc185492575 \h </w:instrText>
        </w:r>
        <w:r>
          <w:rPr>
            <w:noProof/>
          </w:rPr>
        </w:r>
        <w:r>
          <w:rPr>
            <w:noProof/>
          </w:rPr>
          <w:fldChar w:fldCharType="separate"/>
        </w:r>
        <w:r>
          <w:rPr>
            <w:noProof/>
          </w:rPr>
          <w:t>3</w:t>
        </w:r>
        <w:r>
          <w:rPr>
            <w:noProof/>
          </w:rPr>
          <w:fldChar w:fldCharType="end"/>
        </w:r>
      </w:ins>
    </w:p>
    <w:p w14:paraId="0C0597C3" w14:textId="77777777" w:rsidR="00623D19" w:rsidRDefault="00623D19">
      <w:pPr>
        <w:pStyle w:val="Obsah1"/>
        <w:tabs>
          <w:tab w:val="left" w:pos="720"/>
          <w:tab w:val="right" w:leader="dot" w:pos="9059"/>
        </w:tabs>
        <w:rPr>
          <w:ins w:id="8" w:author="Word Document Comparison" w:date="2024-12-27T14:47:00Z" w16du:dateUtc="2024-12-27T13:47:00Z"/>
          <w:rFonts w:asciiTheme="minorHAnsi" w:eastAsiaTheme="minorEastAsia" w:hAnsiTheme="minorHAnsi" w:cstheme="minorBidi"/>
          <w:caps w:val="0"/>
          <w:noProof/>
          <w:sz w:val="22"/>
          <w:szCs w:val="22"/>
        </w:rPr>
      </w:pPr>
      <w:ins w:id="9" w:author="Word Document Comparison" w:date="2024-12-27T14:47:00Z" w16du:dateUtc="2024-12-27T13:47:00Z">
        <w:r>
          <w:rPr>
            <w:noProof/>
          </w:rPr>
          <w:t>1.2.</w:t>
        </w:r>
        <w:r>
          <w:rPr>
            <w:rFonts w:asciiTheme="minorHAnsi" w:eastAsiaTheme="minorEastAsia" w:hAnsiTheme="minorHAnsi" w:cstheme="minorBidi"/>
            <w:caps w:val="0"/>
            <w:noProof/>
            <w:sz w:val="22"/>
            <w:szCs w:val="22"/>
          </w:rPr>
          <w:tab/>
        </w:r>
        <w:r>
          <w:rPr>
            <w:noProof/>
          </w:rPr>
          <w:t>Vymezení prostředí</w:t>
        </w:r>
        <w:r>
          <w:rPr>
            <w:noProof/>
          </w:rPr>
          <w:tab/>
        </w:r>
        <w:r>
          <w:rPr>
            <w:noProof/>
          </w:rPr>
          <w:fldChar w:fldCharType="begin"/>
        </w:r>
        <w:r>
          <w:rPr>
            <w:noProof/>
          </w:rPr>
          <w:instrText xml:space="preserve"> PAGEREF _Toc185492576 \h </w:instrText>
        </w:r>
        <w:r>
          <w:rPr>
            <w:noProof/>
          </w:rPr>
        </w:r>
        <w:r>
          <w:rPr>
            <w:noProof/>
          </w:rPr>
          <w:fldChar w:fldCharType="separate"/>
        </w:r>
        <w:r>
          <w:rPr>
            <w:noProof/>
          </w:rPr>
          <w:t>4</w:t>
        </w:r>
        <w:r>
          <w:rPr>
            <w:noProof/>
          </w:rPr>
          <w:fldChar w:fldCharType="end"/>
        </w:r>
      </w:ins>
    </w:p>
    <w:p w14:paraId="4D9BC511" w14:textId="77777777" w:rsidR="00623D19" w:rsidRDefault="00623D19">
      <w:pPr>
        <w:pStyle w:val="Obsah1"/>
        <w:tabs>
          <w:tab w:val="left" w:pos="720"/>
          <w:tab w:val="right" w:leader="dot" w:pos="9059"/>
        </w:tabs>
        <w:rPr>
          <w:ins w:id="10" w:author="Word Document Comparison" w:date="2024-12-27T14:47:00Z" w16du:dateUtc="2024-12-27T13:47:00Z"/>
          <w:rFonts w:asciiTheme="minorHAnsi" w:eastAsiaTheme="minorEastAsia" w:hAnsiTheme="minorHAnsi" w:cstheme="minorBidi"/>
          <w:caps w:val="0"/>
          <w:noProof/>
          <w:sz w:val="22"/>
          <w:szCs w:val="22"/>
        </w:rPr>
      </w:pPr>
      <w:ins w:id="11" w:author="Word Document Comparison" w:date="2024-12-27T14:47:00Z" w16du:dateUtc="2024-12-27T13:47:00Z">
        <w:r>
          <w:rPr>
            <w:noProof/>
          </w:rPr>
          <w:t>1.3.</w:t>
        </w:r>
        <w:r>
          <w:rPr>
            <w:rFonts w:asciiTheme="minorHAnsi" w:eastAsiaTheme="minorEastAsia" w:hAnsiTheme="minorHAnsi" w:cstheme="minorBidi"/>
            <w:caps w:val="0"/>
            <w:noProof/>
            <w:sz w:val="22"/>
            <w:szCs w:val="22"/>
          </w:rPr>
          <w:tab/>
        </w:r>
        <w:r>
          <w:rPr>
            <w:noProof/>
          </w:rPr>
          <w:t>Vymezení lokalit</w:t>
        </w:r>
        <w:r>
          <w:rPr>
            <w:noProof/>
          </w:rPr>
          <w:tab/>
        </w:r>
        <w:r>
          <w:rPr>
            <w:noProof/>
          </w:rPr>
          <w:fldChar w:fldCharType="begin"/>
        </w:r>
        <w:r>
          <w:rPr>
            <w:noProof/>
          </w:rPr>
          <w:instrText xml:space="preserve"> PAGEREF _Toc185492577 \h </w:instrText>
        </w:r>
        <w:r>
          <w:rPr>
            <w:noProof/>
          </w:rPr>
        </w:r>
        <w:r>
          <w:rPr>
            <w:noProof/>
          </w:rPr>
          <w:fldChar w:fldCharType="separate"/>
        </w:r>
        <w:r>
          <w:rPr>
            <w:noProof/>
          </w:rPr>
          <w:t>5</w:t>
        </w:r>
        <w:r>
          <w:rPr>
            <w:noProof/>
          </w:rPr>
          <w:fldChar w:fldCharType="end"/>
        </w:r>
      </w:ins>
    </w:p>
    <w:p w14:paraId="6BE403FA" w14:textId="77777777" w:rsidR="00623D19" w:rsidRDefault="00623D19">
      <w:pPr>
        <w:pStyle w:val="Obsah1"/>
        <w:tabs>
          <w:tab w:val="left" w:pos="720"/>
          <w:tab w:val="right" w:leader="dot" w:pos="9059"/>
        </w:tabs>
        <w:rPr>
          <w:ins w:id="12" w:author="Word Document Comparison" w:date="2024-12-27T14:47:00Z" w16du:dateUtc="2024-12-27T13:47:00Z"/>
          <w:rFonts w:asciiTheme="minorHAnsi" w:eastAsiaTheme="minorEastAsia" w:hAnsiTheme="minorHAnsi" w:cstheme="minorBidi"/>
          <w:caps w:val="0"/>
          <w:noProof/>
          <w:sz w:val="22"/>
          <w:szCs w:val="22"/>
        </w:rPr>
      </w:pPr>
      <w:ins w:id="13" w:author="Word Document Comparison" w:date="2024-12-27T14:47:00Z" w16du:dateUtc="2024-12-27T13:47:00Z">
        <w:r>
          <w:rPr>
            <w:noProof/>
          </w:rPr>
          <w:t>1.4.</w:t>
        </w:r>
        <w:r>
          <w:rPr>
            <w:rFonts w:asciiTheme="minorHAnsi" w:eastAsiaTheme="minorEastAsia" w:hAnsiTheme="minorHAnsi" w:cstheme="minorBidi"/>
            <w:caps w:val="0"/>
            <w:noProof/>
            <w:sz w:val="22"/>
            <w:szCs w:val="22"/>
          </w:rPr>
          <w:tab/>
        </w:r>
        <w:r>
          <w:rPr>
            <w:noProof/>
          </w:rPr>
          <w:t>Vymezení rolí realizačního týmu</w:t>
        </w:r>
        <w:r>
          <w:rPr>
            <w:noProof/>
          </w:rPr>
          <w:tab/>
        </w:r>
        <w:r>
          <w:rPr>
            <w:noProof/>
          </w:rPr>
          <w:fldChar w:fldCharType="begin"/>
        </w:r>
        <w:r>
          <w:rPr>
            <w:noProof/>
          </w:rPr>
          <w:instrText xml:space="preserve"> PAGEREF _Toc185492578 \h </w:instrText>
        </w:r>
        <w:r>
          <w:rPr>
            <w:noProof/>
          </w:rPr>
        </w:r>
        <w:r>
          <w:rPr>
            <w:noProof/>
          </w:rPr>
          <w:fldChar w:fldCharType="separate"/>
        </w:r>
        <w:r>
          <w:rPr>
            <w:noProof/>
          </w:rPr>
          <w:t>5</w:t>
        </w:r>
        <w:r>
          <w:rPr>
            <w:noProof/>
          </w:rPr>
          <w:fldChar w:fldCharType="end"/>
        </w:r>
      </w:ins>
    </w:p>
    <w:p w14:paraId="25796FC1" w14:textId="77777777" w:rsidR="00623D19" w:rsidRDefault="00623D19">
      <w:pPr>
        <w:pStyle w:val="Obsah1"/>
        <w:tabs>
          <w:tab w:val="left" w:pos="720"/>
          <w:tab w:val="right" w:leader="dot" w:pos="9059"/>
        </w:tabs>
        <w:rPr>
          <w:ins w:id="14" w:author="Word Document Comparison" w:date="2024-12-27T14:47:00Z" w16du:dateUtc="2024-12-27T13:47:00Z"/>
          <w:rFonts w:asciiTheme="minorHAnsi" w:eastAsiaTheme="minorEastAsia" w:hAnsiTheme="minorHAnsi" w:cstheme="minorBidi"/>
          <w:caps w:val="0"/>
          <w:noProof/>
          <w:sz w:val="22"/>
          <w:szCs w:val="22"/>
        </w:rPr>
      </w:pPr>
      <w:ins w:id="15" w:author="Word Document Comparison" w:date="2024-12-27T14:47:00Z" w16du:dateUtc="2024-12-27T13:47:00Z">
        <w:r>
          <w:rPr>
            <w:noProof/>
          </w:rPr>
          <w:t>1.5.</w:t>
        </w:r>
        <w:r>
          <w:rPr>
            <w:rFonts w:asciiTheme="minorHAnsi" w:eastAsiaTheme="minorEastAsia" w:hAnsiTheme="minorHAnsi" w:cstheme="minorBidi"/>
            <w:caps w:val="0"/>
            <w:noProof/>
            <w:sz w:val="22"/>
            <w:szCs w:val="22"/>
          </w:rPr>
          <w:tab/>
        </w:r>
        <w:r>
          <w:rPr>
            <w:noProof/>
          </w:rPr>
          <w:t>Definice SLA</w:t>
        </w:r>
        <w:r>
          <w:rPr>
            <w:noProof/>
          </w:rPr>
          <w:tab/>
        </w:r>
        <w:r>
          <w:rPr>
            <w:noProof/>
          </w:rPr>
          <w:fldChar w:fldCharType="begin"/>
        </w:r>
        <w:r>
          <w:rPr>
            <w:noProof/>
          </w:rPr>
          <w:instrText xml:space="preserve"> PAGEREF _Toc185492579 \h </w:instrText>
        </w:r>
        <w:r>
          <w:rPr>
            <w:noProof/>
          </w:rPr>
        </w:r>
        <w:r>
          <w:rPr>
            <w:noProof/>
          </w:rPr>
          <w:fldChar w:fldCharType="separate"/>
        </w:r>
        <w:r>
          <w:rPr>
            <w:noProof/>
          </w:rPr>
          <w:t>6</w:t>
        </w:r>
        <w:r>
          <w:rPr>
            <w:noProof/>
          </w:rPr>
          <w:fldChar w:fldCharType="end"/>
        </w:r>
      </w:ins>
    </w:p>
    <w:p w14:paraId="3EC1022D" w14:textId="77777777" w:rsidR="00623D19" w:rsidRDefault="00623D19">
      <w:pPr>
        <w:pStyle w:val="Obsah1"/>
        <w:tabs>
          <w:tab w:val="left" w:pos="720"/>
          <w:tab w:val="right" w:leader="dot" w:pos="9059"/>
        </w:tabs>
        <w:rPr>
          <w:ins w:id="16" w:author="Word Document Comparison" w:date="2024-12-27T14:47:00Z" w16du:dateUtc="2024-12-27T13:47:00Z"/>
          <w:rFonts w:asciiTheme="minorHAnsi" w:eastAsiaTheme="minorEastAsia" w:hAnsiTheme="minorHAnsi" w:cstheme="minorBidi"/>
          <w:caps w:val="0"/>
          <w:noProof/>
          <w:sz w:val="22"/>
          <w:szCs w:val="22"/>
        </w:rPr>
      </w:pPr>
      <w:ins w:id="17" w:author="Word Document Comparison" w:date="2024-12-27T14:47:00Z" w16du:dateUtc="2024-12-27T13:47:00Z">
        <w:r>
          <w:rPr>
            <w:noProof/>
          </w:rPr>
          <w:t>1.6.</w:t>
        </w:r>
        <w:r>
          <w:rPr>
            <w:rFonts w:asciiTheme="minorHAnsi" w:eastAsiaTheme="minorEastAsia" w:hAnsiTheme="minorHAnsi" w:cstheme="minorBidi"/>
            <w:caps w:val="0"/>
            <w:noProof/>
            <w:sz w:val="22"/>
            <w:szCs w:val="22"/>
          </w:rPr>
          <w:tab/>
        </w:r>
        <w:r>
          <w:rPr>
            <w:noProof/>
          </w:rPr>
          <w:t>Vymezení infrastruktury</w:t>
        </w:r>
        <w:r>
          <w:rPr>
            <w:noProof/>
          </w:rPr>
          <w:tab/>
        </w:r>
        <w:r>
          <w:rPr>
            <w:noProof/>
          </w:rPr>
          <w:fldChar w:fldCharType="begin"/>
        </w:r>
        <w:r>
          <w:rPr>
            <w:noProof/>
          </w:rPr>
          <w:instrText xml:space="preserve"> PAGEREF _Toc185492580 \h </w:instrText>
        </w:r>
        <w:r>
          <w:rPr>
            <w:noProof/>
          </w:rPr>
        </w:r>
        <w:r>
          <w:rPr>
            <w:noProof/>
          </w:rPr>
          <w:fldChar w:fldCharType="separate"/>
        </w:r>
        <w:r>
          <w:rPr>
            <w:noProof/>
          </w:rPr>
          <w:t>8</w:t>
        </w:r>
        <w:r>
          <w:rPr>
            <w:noProof/>
          </w:rPr>
          <w:fldChar w:fldCharType="end"/>
        </w:r>
      </w:ins>
    </w:p>
    <w:p w14:paraId="0D7D41A2" w14:textId="77777777" w:rsidR="00623D19" w:rsidRDefault="00623D19">
      <w:pPr>
        <w:pStyle w:val="Obsah1"/>
        <w:tabs>
          <w:tab w:val="left" w:pos="540"/>
          <w:tab w:val="right" w:leader="dot" w:pos="9059"/>
        </w:tabs>
        <w:rPr>
          <w:ins w:id="18" w:author="Word Document Comparison" w:date="2024-12-27T14:47:00Z" w16du:dateUtc="2024-12-27T13:47:00Z"/>
          <w:rFonts w:asciiTheme="minorHAnsi" w:eastAsiaTheme="minorEastAsia" w:hAnsiTheme="minorHAnsi" w:cstheme="minorBidi"/>
          <w:caps w:val="0"/>
          <w:noProof/>
          <w:sz w:val="22"/>
          <w:szCs w:val="22"/>
        </w:rPr>
      </w:pPr>
      <w:ins w:id="19" w:author="Word Document Comparison" w:date="2024-12-27T14:47:00Z" w16du:dateUtc="2024-12-27T13:47:00Z">
        <w:r>
          <w:rPr>
            <w:noProof/>
          </w:rPr>
          <w:t>2.</w:t>
        </w:r>
        <w:r>
          <w:rPr>
            <w:rFonts w:asciiTheme="minorHAnsi" w:eastAsiaTheme="minorEastAsia" w:hAnsiTheme="minorHAnsi" w:cstheme="minorBidi"/>
            <w:caps w:val="0"/>
            <w:noProof/>
            <w:sz w:val="22"/>
            <w:szCs w:val="22"/>
          </w:rPr>
          <w:tab/>
        </w:r>
        <w:r>
          <w:rPr>
            <w:noProof/>
          </w:rPr>
          <w:t>Katalogové listy průběžných služeb</w:t>
        </w:r>
        <w:r>
          <w:rPr>
            <w:noProof/>
          </w:rPr>
          <w:tab/>
        </w:r>
        <w:r>
          <w:rPr>
            <w:noProof/>
          </w:rPr>
          <w:fldChar w:fldCharType="begin"/>
        </w:r>
        <w:r>
          <w:rPr>
            <w:noProof/>
          </w:rPr>
          <w:instrText xml:space="preserve"> PAGEREF _Toc185492581 \h </w:instrText>
        </w:r>
        <w:r>
          <w:rPr>
            <w:noProof/>
          </w:rPr>
        </w:r>
        <w:r>
          <w:rPr>
            <w:noProof/>
          </w:rPr>
          <w:fldChar w:fldCharType="separate"/>
        </w:r>
        <w:r>
          <w:rPr>
            <w:noProof/>
          </w:rPr>
          <w:t>8</w:t>
        </w:r>
        <w:r>
          <w:rPr>
            <w:noProof/>
          </w:rPr>
          <w:fldChar w:fldCharType="end"/>
        </w:r>
      </w:ins>
    </w:p>
    <w:p w14:paraId="194B89B1" w14:textId="77777777" w:rsidR="00623D19" w:rsidRDefault="00623D19">
      <w:pPr>
        <w:pStyle w:val="Obsah1"/>
        <w:tabs>
          <w:tab w:val="left" w:pos="720"/>
          <w:tab w:val="right" w:leader="dot" w:pos="9059"/>
        </w:tabs>
        <w:rPr>
          <w:ins w:id="20" w:author="Word Document Comparison" w:date="2024-12-27T14:47:00Z" w16du:dateUtc="2024-12-27T13:47:00Z"/>
          <w:rFonts w:asciiTheme="minorHAnsi" w:eastAsiaTheme="minorEastAsia" w:hAnsiTheme="minorHAnsi" w:cstheme="minorBidi"/>
          <w:caps w:val="0"/>
          <w:noProof/>
          <w:sz w:val="22"/>
          <w:szCs w:val="22"/>
        </w:rPr>
      </w:pPr>
      <w:ins w:id="21" w:author="Word Document Comparison" w:date="2024-12-27T14:47:00Z" w16du:dateUtc="2024-12-27T13:47:00Z">
        <w:r>
          <w:rPr>
            <w:noProof/>
          </w:rPr>
          <w:t>2.1.</w:t>
        </w:r>
        <w:r>
          <w:rPr>
            <w:rFonts w:asciiTheme="minorHAnsi" w:eastAsiaTheme="minorEastAsia" w:hAnsiTheme="minorHAnsi" w:cstheme="minorBidi"/>
            <w:caps w:val="0"/>
            <w:noProof/>
            <w:sz w:val="22"/>
            <w:szCs w:val="22"/>
          </w:rPr>
          <w:tab/>
        </w:r>
        <w:r>
          <w:rPr>
            <w:noProof/>
          </w:rPr>
          <w:t>Služba "IS01 - Provoz a správa"</w:t>
        </w:r>
        <w:r>
          <w:rPr>
            <w:noProof/>
          </w:rPr>
          <w:tab/>
        </w:r>
        <w:r>
          <w:rPr>
            <w:noProof/>
          </w:rPr>
          <w:fldChar w:fldCharType="begin"/>
        </w:r>
        <w:r>
          <w:rPr>
            <w:noProof/>
          </w:rPr>
          <w:instrText xml:space="preserve"> PAGEREF _Toc185492582 \h </w:instrText>
        </w:r>
        <w:r>
          <w:rPr>
            <w:noProof/>
          </w:rPr>
        </w:r>
        <w:r>
          <w:rPr>
            <w:noProof/>
          </w:rPr>
          <w:fldChar w:fldCharType="separate"/>
        </w:r>
        <w:r>
          <w:rPr>
            <w:noProof/>
          </w:rPr>
          <w:t>8</w:t>
        </w:r>
        <w:r>
          <w:rPr>
            <w:noProof/>
          </w:rPr>
          <w:fldChar w:fldCharType="end"/>
        </w:r>
      </w:ins>
    </w:p>
    <w:p w14:paraId="01EE1ABB" w14:textId="77777777" w:rsidR="00623D19" w:rsidRDefault="00623D19">
      <w:pPr>
        <w:pStyle w:val="Obsah1"/>
        <w:tabs>
          <w:tab w:val="left" w:pos="720"/>
          <w:tab w:val="right" w:leader="dot" w:pos="9059"/>
        </w:tabs>
        <w:rPr>
          <w:ins w:id="22" w:author="Word Document Comparison" w:date="2024-12-27T14:47:00Z" w16du:dateUtc="2024-12-27T13:47:00Z"/>
          <w:rFonts w:asciiTheme="minorHAnsi" w:eastAsiaTheme="minorEastAsia" w:hAnsiTheme="minorHAnsi" w:cstheme="minorBidi"/>
          <w:caps w:val="0"/>
          <w:noProof/>
          <w:sz w:val="22"/>
          <w:szCs w:val="22"/>
        </w:rPr>
      </w:pPr>
      <w:ins w:id="23" w:author="Word Document Comparison" w:date="2024-12-27T14:47:00Z" w16du:dateUtc="2024-12-27T13:47:00Z">
        <w:r>
          <w:rPr>
            <w:noProof/>
          </w:rPr>
          <w:t>2.2.</w:t>
        </w:r>
        <w:r>
          <w:rPr>
            <w:rFonts w:asciiTheme="minorHAnsi" w:eastAsiaTheme="minorEastAsia" w:hAnsiTheme="minorHAnsi" w:cstheme="minorBidi"/>
            <w:caps w:val="0"/>
            <w:noProof/>
            <w:sz w:val="22"/>
            <w:szCs w:val="22"/>
          </w:rPr>
          <w:tab/>
        </w:r>
        <w:r>
          <w:rPr>
            <w:noProof/>
          </w:rPr>
          <w:t>Služba "IS02 - Zálohování a obnova"</w:t>
        </w:r>
        <w:r>
          <w:rPr>
            <w:noProof/>
          </w:rPr>
          <w:tab/>
        </w:r>
        <w:r>
          <w:rPr>
            <w:noProof/>
          </w:rPr>
          <w:fldChar w:fldCharType="begin"/>
        </w:r>
        <w:r>
          <w:rPr>
            <w:noProof/>
          </w:rPr>
          <w:instrText xml:space="preserve"> PAGEREF _Toc185492583 \h </w:instrText>
        </w:r>
        <w:r>
          <w:rPr>
            <w:noProof/>
          </w:rPr>
        </w:r>
        <w:r>
          <w:rPr>
            <w:noProof/>
          </w:rPr>
          <w:fldChar w:fldCharType="separate"/>
        </w:r>
        <w:r>
          <w:rPr>
            <w:noProof/>
          </w:rPr>
          <w:t>16</w:t>
        </w:r>
        <w:r>
          <w:rPr>
            <w:noProof/>
          </w:rPr>
          <w:fldChar w:fldCharType="end"/>
        </w:r>
      </w:ins>
    </w:p>
    <w:p w14:paraId="268419BA" w14:textId="77777777" w:rsidR="00623D19" w:rsidRDefault="00623D19">
      <w:pPr>
        <w:pStyle w:val="Obsah1"/>
        <w:tabs>
          <w:tab w:val="left" w:pos="720"/>
          <w:tab w:val="right" w:leader="dot" w:pos="9059"/>
        </w:tabs>
        <w:rPr>
          <w:ins w:id="24" w:author="Word Document Comparison" w:date="2024-12-27T14:47:00Z" w16du:dateUtc="2024-12-27T13:47:00Z"/>
          <w:rFonts w:asciiTheme="minorHAnsi" w:eastAsiaTheme="minorEastAsia" w:hAnsiTheme="minorHAnsi" w:cstheme="minorBidi"/>
          <w:caps w:val="0"/>
          <w:noProof/>
          <w:sz w:val="22"/>
          <w:szCs w:val="22"/>
        </w:rPr>
      </w:pPr>
      <w:ins w:id="25" w:author="Word Document Comparison" w:date="2024-12-27T14:47:00Z" w16du:dateUtc="2024-12-27T13:47:00Z">
        <w:r>
          <w:rPr>
            <w:noProof/>
          </w:rPr>
          <w:t>2.3.</w:t>
        </w:r>
        <w:r>
          <w:rPr>
            <w:rFonts w:asciiTheme="minorHAnsi" w:eastAsiaTheme="minorEastAsia" w:hAnsiTheme="minorHAnsi" w:cstheme="minorBidi"/>
            <w:caps w:val="0"/>
            <w:noProof/>
            <w:sz w:val="22"/>
            <w:szCs w:val="22"/>
          </w:rPr>
          <w:tab/>
        </w:r>
        <w:r>
          <w:rPr>
            <w:noProof/>
          </w:rPr>
          <w:t>Služba "IS03 - Dohled a monitoring"</w:t>
        </w:r>
        <w:r>
          <w:rPr>
            <w:noProof/>
          </w:rPr>
          <w:tab/>
        </w:r>
        <w:r>
          <w:rPr>
            <w:noProof/>
          </w:rPr>
          <w:fldChar w:fldCharType="begin"/>
        </w:r>
        <w:r>
          <w:rPr>
            <w:noProof/>
          </w:rPr>
          <w:instrText xml:space="preserve"> PAGEREF _Toc185492584 \h </w:instrText>
        </w:r>
        <w:r>
          <w:rPr>
            <w:noProof/>
          </w:rPr>
        </w:r>
        <w:r>
          <w:rPr>
            <w:noProof/>
          </w:rPr>
          <w:fldChar w:fldCharType="separate"/>
        </w:r>
        <w:r>
          <w:rPr>
            <w:noProof/>
          </w:rPr>
          <w:t>20</w:t>
        </w:r>
        <w:r>
          <w:rPr>
            <w:noProof/>
          </w:rPr>
          <w:fldChar w:fldCharType="end"/>
        </w:r>
      </w:ins>
    </w:p>
    <w:p w14:paraId="34DBCB57" w14:textId="77777777" w:rsidR="00623D19" w:rsidRDefault="00623D19">
      <w:pPr>
        <w:pStyle w:val="Obsah1"/>
        <w:tabs>
          <w:tab w:val="left" w:pos="720"/>
          <w:tab w:val="right" w:leader="dot" w:pos="9059"/>
        </w:tabs>
        <w:rPr>
          <w:ins w:id="26" w:author="Word Document Comparison" w:date="2024-12-27T14:47:00Z" w16du:dateUtc="2024-12-27T13:47:00Z"/>
          <w:rFonts w:asciiTheme="minorHAnsi" w:eastAsiaTheme="minorEastAsia" w:hAnsiTheme="minorHAnsi" w:cstheme="minorBidi"/>
          <w:caps w:val="0"/>
          <w:noProof/>
          <w:sz w:val="22"/>
          <w:szCs w:val="22"/>
        </w:rPr>
      </w:pPr>
      <w:ins w:id="27" w:author="Word Document Comparison" w:date="2024-12-27T14:47:00Z" w16du:dateUtc="2024-12-27T13:47:00Z">
        <w:r>
          <w:rPr>
            <w:noProof/>
          </w:rPr>
          <w:t>2.4.</w:t>
        </w:r>
        <w:r>
          <w:rPr>
            <w:rFonts w:asciiTheme="minorHAnsi" w:eastAsiaTheme="minorEastAsia" w:hAnsiTheme="minorHAnsi" w:cstheme="minorBidi"/>
            <w:caps w:val="0"/>
            <w:noProof/>
            <w:sz w:val="22"/>
            <w:szCs w:val="22"/>
          </w:rPr>
          <w:tab/>
        </w:r>
        <w:r>
          <w:rPr>
            <w:noProof/>
          </w:rPr>
          <w:t>Služba "IS04 - Technická podpora"</w:t>
        </w:r>
        <w:r>
          <w:rPr>
            <w:noProof/>
          </w:rPr>
          <w:tab/>
        </w:r>
        <w:r>
          <w:rPr>
            <w:noProof/>
          </w:rPr>
          <w:fldChar w:fldCharType="begin"/>
        </w:r>
        <w:r>
          <w:rPr>
            <w:noProof/>
          </w:rPr>
          <w:instrText xml:space="preserve"> PAGEREF _Toc185492585 \h </w:instrText>
        </w:r>
        <w:r>
          <w:rPr>
            <w:noProof/>
          </w:rPr>
        </w:r>
        <w:r>
          <w:rPr>
            <w:noProof/>
          </w:rPr>
          <w:fldChar w:fldCharType="separate"/>
        </w:r>
        <w:r>
          <w:rPr>
            <w:noProof/>
          </w:rPr>
          <w:t>25</w:t>
        </w:r>
        <w:r>
          <w:rPr>
            <w:noProof/>
          </w:rPr>
          <w:fldChar w:fldCharType="end"/>
        </w:r>
      </w:ins>
    </w:p>
    <w:p w14:paraId="6F14A01F" w14:textId="77777777" w:rsidR="00623D19" w:rsidRDefault="00623D19">
      <w:pPr>
        <w:pStyle w:val="Obsah1"/>
        <w:tabs>
          <w:tab w:val="left" w:pos="720"/>
          <w:tab w:val="right" w:leader="dot" w:pos="9059"/>
        </w:tabs>
        <w:rPr>
          <w:ins w:id="28" w:author="Word Document Comparison" w:date="2024-12-27T14:47:00Z" w16du:dateUtc="2024-12-27T13:47:00Z"/>
          <w:rFonts w:asciiTheme="minorHAnsi" w:eastAsiaTheme="minorEastAsia" w:hAnsiTheme="minorHAnsi" w:cstheme="minorBidi"/>
          <w:caps w:val="0"/>
          <w:noProof/>
          <w:sz w:val="22"/>
          <w:szCs w:val="22"/>
        </w:rPr>
      </w:pPr>
      <w:ins w:id="29" w:author="Word Document Comparison" w:date="2024-12-27T14:47:00Z" w16du:dateUtc="2024-12-27T13:47:00Z">
        <w:r>
          <w:rPr>
            <w:noProof/>
          </w:rPr>
          <w:t>2.5.</w:t>
        </w:r>
        <w:r>
          <w:rPr>
            <w:rFonts w:asciiTheme="minorHAnsi" w:eastAsiaTheme="minorEastAsia" w:hAnsiTheme="minorHAnsi" w:cstheme="minorBidi"/>
            <w:caps w:val="0"/>
            <w:noProof/>
            <w:sz w:val="22"/>
            <w:szCs w:val="22"/>
          </w:rPr>
          <w:tab/>
        </w:r>
        <w:r>
          <w:rPr>
            <w:noProof/>
          </w:rPr>
          <w:t>Služba "IS05 – Řízení bezpečnosti"</w:t>
        </w:r>
        <w:r>
          <w:rPr>
            <w:noProof/>
          </w:rPr>
          <w:tab/>
        </w:r>
        <w:r>
          <w:rPr>
            <w:noProof/>
          </w:rPr>
          <w:fldChar w:fldCharType="begin"/>
        </w:r>
        <w:r>
          <w:rPr>
            <w:noProof/>
          </w:rPr>
          <w:instrText xml:space="preserve"> PAGEREF _Toc185492586 \h </w:instrText>
        </w:r>
        <w:r>
          <w:rPr>
            <w:noProof/>
          </w:rPr>
        </w:r>
        <w:r>
          <w:rPr>
            <w:noProof/>
          </w:rPr>
          <w:fldChar w:fldCharType="separate"/>
        </w:r>
        <w:r>
          <w:rPr>
            <w:noProof/>
          </w:rPr>
          <w:t>28</w:t>
        </w:r>
        <w:r>
          <w:rPr>
            <w:noProof/>
          </w:rPr>
          <w:fldChar w:fldCharType="end"/>
        </w:r>
      </w:ins>
    </w:p>
    <w:p w14:paraId="054FA519" w14:textId="77777777" w:rsidR="00623D19" w:rsidRDefault="00623D19">
      <w:pPr>
        <w:pStyle w:val="Obsah1"/>
        <w:tabs>
          <w:tab w:val="left" w:pos="720"/>
          <w:tab w:val="right" w:leader="dot" w:pos="9059"/>
        </w:tabs>
        <w:rPr>
          <w:ins w:id="30" w:author="Word Document Comparison" w:date="2024-12-27T14:47:00Z" w16du:dateUtc="2024-12-27T13:47:00Z"/>
          <w:rFonts w:asciiTheme="minorHAnsi" w:eastAsiaTheme="minorEastAsia" w:hAnsiTheme="minorHAnsi" w:cstheme="minorBidi"/>
          <w:caps w:val="0"/>
          <w:noProof/>
          <w:sz w:val="22"/>
          <w:szCs w:val="22"/>
        </w:rPr>
      </w:pPr>
      <w:ins w:id="31" w:author="Word Document Comparison" w:date="2024-12-27T14:47:00Z" w16du:dateUtc="2024-12-27T13:47:00Z">
        <w:r>
          <w:rPr>
            <w:noProof/>
          </w:rPr>
          <w:t>2.6.</w:t>
        </w:r>
        <w:r>
          <w:rPr>
            <w:rFonts w:asciiTheme="minorHAnsi" w:eastAsiaTheme="minorEastAsia" w:hAnsiTheme="minorHAnsi" w:cstheme="minorBidi"/>
            <w:caps w:val="0"/>
            <w:noProof/>
            <w:sz w:val="22"/>
            <w:szCs w:val="22"/>
          </w:rPr>
          <w:tab/>
        </w:r>
        <w:r>
          <w:rPr>
            <w:noProof/>
          </w:rPr>
          <w:t>Služba "IS06 – Ad-hoc služby"</w:t>
        </w:r>
        <w:r>
          <w:rPr>
            <w:noProof/>
          </w:rPr>
          <w:tab/>
        </w:r>
        <w:r>
          <w:rPr>
            <w:noProof/>
          </w:rPr>
          <w:fldChar w:fldCharType="begin"/>
        </w:r>
        <w:r>
          <w:rPr>
            <w:noProof/>
          </w:rPr>
          <w:instrText xml:space="preserve"> PAGEREF _Toc185492587 \h </w:instrText>
        </w:r>
        <w:r>
          <w:rPr>
            <w:noProof/>
          </w:rPr>
        </w:r>
        <w:r>
          <w:rPr>
            <w:noProof/>
          </w:rPr>
          <w:fldChar w:fldCharType="separate"/>
        </w:r>
        <w:r>
          <w:rPr>
            <w:noProof/>
          </w:rPr>
          <w:t>30</w:t>
        </w:r>
        <w:r>
          <w:rPr>
            <w:noProof/>
          </w:rPr>
          <w:fldChar w:fldCharType="end"/>
        </w:r>
      </w:ins>
    </w:p>
    <w:p w14:paraId="5B7D6FD8" w14:textId="77777777" w:rsidR="00623D19" w:rsidRDefault="00623D19">
      <w:pPr>
        <w:pStyle w:val="Obsah1"/>
        <w:tabs>
          <w:tab w:val="left" w:pos="540"/>
          <w:tab w:val="right" w:leader="dot" w:pos="9059"/>
        </w:tabs>
        <w:rPr>
          <w:ins w:id="32" w:author="Word Document Comparison" w:date="2024-12-27T14:47:00Z" w16du:dateUtc="2024-12-27T13:47:00Z"/>
          <w:rFonts w:asciiTheme="minorHAnsi" w:eastAsiaTheme="minorEastAsia" w:hAnsiTheme="minorHAnsi" w:cstheme="minorBidi"/>
          <w:caps w:val="0"/>
          <w:noProof/>
          <w:sz w:val="22"/>
          <w:szCs w:val="22"/>
        </w:rPr>
      </w:pPr>
      <w:ins w:id="33" w:author="Word Document Comparison" w:date="2024-12-27T14:47:00Z" w16du:dateUtc="2024-12-27T13:47:00Z">
        <w:r>
          <w:rPr>
            <w:noProof/>
          </w:rPr>
          <w:t>3.</w:t>
        </w:r>
        <w:r>
          <w:rPr>
            <w:rFonts w:asciiTheme="minorHAnsi" w:eastAsiaTheme="minorEastAsia" w:hAnsiTheme="minorHAnsi" w:cstheme="minorBidi"/>
            <w:caps w:val="0"/>
            <w:noProof/>
            <w:sz w:val="22"/>
            <w:szCs w:val="22"/>
          </w:rPr>
          <w:tab/>
        </w:r>
        <w:r>
          <w:rPr>
            <w:noProof/>
          </w:rPr>
          <w:t>Katalogové listy doplňkových služeb</w:t>
        </w:r>
        <w:r>
          <w:rPr>
            <w:noProof/>
          </w:rPr>
          <w:tab/>
        </w:r>
        <w:r>
          <w:rPr>
            <w:noProof/>
          </w:rPr>
          <w:fldChar w:fldCharType="begin"/>
        </w:r>
        <w:r>
          <w:rPr>
            <w:noProof/>
          </w:rPr>
          <w:instrText xml:space="preserve"> PAGEREF _Toc185492588 \h </w:instrText>
        </w:r>
        <w:r>
          <w:rPr>
            <w:noProof/>
          </w:rPr>
        </w:r>
        <w:r>
          <w:rPr>
            <w:noProof/>
          </w:rPr>
          <w:fldChar w:fldCharType="separate"/>
        </w:r>
        <w:r>
          <w:rPr>
            <w:noProof/>
          </w:rPr>
          <w:t>32</w:t>
        </w:r>
        <w:r>
          <w:rPr>
            <w:noProof/>
          </w:rPr>
          <w:fldChar w:fldCharType="end"/>
        </w:r>
      </w:ins>
    </w:p>
    <w:p w14:paraId="7638A169" w14:textId="77777777" w:rsidR="00623D19" w:rsidRDefault="00623D19">
      <w:pPr>
        <w:pStyle w:val="Obsah1"/>
        <w:tabs>
          <w:tab w:val="left" w:pos="720"/>
          <w:tab w:val="right" w:leader="dot" w:pos="9059"/>
        </w:tabs>
        <w:rPr>
          <w:ins w:id="34" w:author="Word Document Comparison" w:date="2024-12-27T14:47:00Z" w16du:dateUtc="2024-12-27T13:47:00Z"/>
          <w:rFonts w:asciiTheme="minorHAnsi" w:eastAsiaTheme="minorEastAsia" w:hAnsiTheme="minorHAnsi" w:cstheme="minorBidi"/>
          <w:caps w:val="0"/>
          <w:noProof/>
          <w:sz w:val="22"/>
          <w:szCs w:val="22"/>
        </w:rPr>
      </w:pPr>
      <w:ins w:id="35" w:author="Word Document Comparison" w:date="2024-12-27T14:47:00Z" w16du:dateUtc="2024-12-27T13:47:00Z">
        <w:r>
          <w:rPr>
            <w:noProof/>
          </w:rPr>
          <w:t>3.1.</w:t>
        </w:r>
        <w:r>
          <w:rPr>
            <w:rFonts w:asciiTheme="minorHAnsi" w:eastAsiaTheme="minorEastAsia" w:hAnsiTheme="minorHAnsi" w:cstheme="minorBidi"/>
            <w:caps w:val="0"/>
            <w:noProof/>
            <w:sz w:val="22"/>
            <w:szCs w:val="22"/>
          </w:rPr>
          <w:tab/>
        </w:r>
        <w:r>
          <w:rPr>
            <w:noProof/>
          </w:rPr>
          <w:t>Převzetí stávající infrastruktury a příprava služeb ke stávající infrastruktuře IS SZIF</w:t>
        </w:r>
        <w:r>
          <w:rPr>
            <w:noProof/>
          </w:rPr>
          <w:tab/>
        </w:r>
        <w:r>
          <w:rPr>
            <w:noProof/>
          </w:rPr>
          <w:fldChar w:fldCharType="begin"/>
        </w:r>
        <w:r>
          <w:rPr>
            <w:noProof/>
          </w:rPr>
          <w:instrText xml:space="preserve"> PAGEREF _Toc185492589 \h </w:instrText>
        </w:r>
        <w:r>
          <w:rPr>
            <w:noProof/>
          </w:rPr>
        </w:r>
        <w:r>
          <w:rPr>
            <w:noProof/>
          </w:rPr>
          <w:fldChar w:fldCharType="separate"/>
        </w:r>
        <w:r>
          <w:rPr>
            <w:noProof/>
          </w:rPr>
          <w:t>32</w:t>
        </w:r>
        <w:r>
          <w:rPr>
            <w:noProof/>
          </w:rPr>
          <w:fldChar w:fldCharType="end"/>
        </w:r>
      </w:ins>
    </w:p>
    <w:p w14:paraId="75952138" w14:textId="77777777" w:rsidR="00623D19" w:rsidRDefault="00623D19">
      <w:pPr>
        <w:pStyle w:val="Obsah1"/>
        <w:tabs>
          <w:tab w:val="left" w:pos="720"/>
          <w:tab w:val="right" w:leader="dot" w:pos="9059"/>
        </w:tabs>
        <w:rPr>
          <w:ins w:id="36" w:author="Word Document Comparison" w:date="2024-12-27T14:47:00Z" w16du:dateUtc="2024-12-27T13:47:00Z"/>
          <w:rFonts w:asciiTheme="minorHAnsi" w:eastAsiaTheme="minorEastAsia" w:hAnsiTheme="minorHAnsi" w:cstheme="minorBidi"/>
          <w:caps w:val="0"/>
          <w:noProof/>
          <w:sz w:val="22"/>
          <w:szCs w:val="22"/>
        </w:rPr>
      </w:pPr>
      <w:ins w:id="37" w:author="Word Document Comparison" w:date="2024-12-27T14:47:00Z" w16du:dateUtc="2024-12-27T13:47:00Z">
        <w:r>
          <w:rPr>
            <w:noProof/>
          </w:rPr>
          <w:t>3.2.</w:t>
        </w:r>
        <w:r>
          <w:rPr>
            <w:rFonts w:asciiTheme="minorHAnsi" w:eastAsiaTheme="minorEastAsia" w:hAnsiTheme="minorHAnsi" w:cstheme="minorBidi"/>
            <w:caps w:val="0"/>
            <w:noProof/>
            <w:sz w:val="22"/>
            <w:szCs w:val="22"/>
          </w:rPr>
          <w:tab/>
        </w:r>
        <w:r>
          <w:rPr>
            <w:noProof/>
          </w:rPr>
          <w:t>Řízené ukončení poskytování služeb</w:t>
        </w:r>
        <w:r>
          <w:rPr>
            <w:noProof/>
          </w:rPr>
          <w:tab/>
        </w:r>
        <w:r>
          <w:rPr>
            <w:noProof/>
          </w:rPr>
          <w:fldChar w:fldCharType="begin"/>
        </w:r>
        <w:r>
          <w:rPr>
            <w:noProof/>
          </w:rPr>
          <w:instrText xml:space="preserve"> PAGEREF _Toc185492590 \h </w:instrText>
        </w:r>
        <w:r>
          <w:rPr>
            <w:noProof/>
          </w:rPr>
        </w:r>
        <w:r>
          <w:rPr>
            <w:noProof/>
          </w:rPr>
          <w:fldChar w:fldCharType="separate"/>
        </w:r>
        <w:r>
          <w:rPr>
            <w:noProof/>
          </w:rPr>
          <w:t>34</w:t>
        </w:r>
        <w:r>
          <w:rPr>
            <w:noProof/>
          </w:rPr>
          <w:fldChar w:fldCharType="end"/>
        </w:r>
      </w:ins>
    </w:p>
    <w:p w14:paraId="752846B8" w14:textId="77777777" w:rsidR="00623D19" w:rsidRDefault="00623D19">
      <w:pPr>
        <w:pStyle w:val="Obsah1"/>
        <w:tabs>
          <w:tab w:val="left" w:pos="720"/>
          <w:tab w:val="right" w:leader="dot" w:pos="9059"/>
        </w:tabs>
        <w:rPr>
          <w:ins w:id="38" w:author="Word Document Comparison" w:date="2024-12-27T14:47:00Z" w16du:dateUtc="2024-12-27T13:47:00Z"/>
          <w:rFonts w:asciiTheme="minorHAnsi" w:eastAsiaTheme="minorEastAsia" w:hAnsiTheme="minorHAnsi" w:cstheme="minorBidi"/>
          <w:caps w:val="0"/>
          <w:noProof/>
          <w:sz w:val="22"/>
          <w:szCs w:val="22"/>
        </w:rPr>
      </w:pPr>
      <w:ins w:id="39" w:author="Word Document Comparison" w:date="2024-12-27T14:47:00Z" w16du:dateUtc="2024-12-27T13:47:00Z">
        <w:r>
          <w:rPr>
            <w:noProof/>
          </w:rPr>
          <w:t>3.3.</w:t>
        </w:r>
        <w:r>
          <w:rPr>
            <w:rFonts w:asciiTheme="minorHAnsi" w:eastAsiaTheme="minorEastAsia" w:hAnsiTheme="minorHAnsi" w:cstheme="minorBidi"/>
            <w:caps w:val="0"/>
            <w:noProof/>
            <w:sz w:val="22"/>
            <w:szCs w:val="22"/>
          </w:rPr>
          <w:tab/>
        </w:r>
        <w:r>
          <w:rPr>
            <w:noProof/>
          </w:rPr>
          <w:t>Přesun celého prostředí do dvou Geograficky oddělených lokalit</w:t>
        </w:r>
        <w:r>
          <w:rPr>
            <w:noProof/>
          </w:rPr>
          <w:tab/>
        </w:r>
        <w:r>
          <w:rPr>
            <w:noProof/>
          </w:rPr>
          <w:fldChar w:fldCharType="begin"/>
        </w:r>
        <w:r>
          <w:rPr>
            <w:noProof/>
          </w:rPr>
          <w:instrText xml:space="preserve"> PAGEREF _Toc185492591 \h </w:instrText>
        </w:r>
        <w:r>
          <w:rPr>
            <w:noProof/>
          </w:rPr>
        </w:r>
        <w:r>
          <w:rPr>
            <w:noProof/>
          </w:rPr>
          <w:fldChar w:fldCharType="separate"/>
        </w:r>
        <w:r>
          <w:rPr>
            <w:noProof/>
          </w:rPr>
          <w:t>37</w:t>
        </w:r>
        <w:r>
          <w:rPr>
            <w:noProof/>
          </w:rPr>
          <w:fldChar w:fldCharType="end"/>
        </w:r>
      </w:ins>
    </w:p>
    <w:p w14:paraId="252DF7E8" w14:textId="77777777" w:rsidR="00623D19" w:rsidRDefault="00623D19">
      <w:pPr>
        <w:pStyle w:val="Obsah1"/>
        <w:tabs>
          <w:tab w:val="left" w:pos="540"/>
          <w:tab w:val="right" w:leader="dot" w:pos="9059"/>
        </w:tabs>
        <w:rPr>
          <w:ins w:id="40" w:author="Word Document Comparison" w:date="2024-12-27T14:47:00Z" w16du:dateUtc="2024-12-27T13:47:00Z"/>
          <w:rFonts w:asciiTheme="minorHAnsi" w:eastAsiaTheme="minorEastAsia" w:hAnsiTheme="minorHAnsi" w:cstheme="minorBidi"/>
          <w:caps w:val="0"/>
          <w:noProof/>
          <w:sz w:val="22"/>
          <w:szCs w:val="22"/>
        </w:rPr>
      </w:pPr>
      <w:ins w:id="41" w:author="Word Document Comparison" w:date="2024-12-27T14:47:00Z" w16du:dateUtc="2024-12-27T13:47:00Z">
        <w:r>
          <w:rPr>
            <w:noProof/>
          </w:rPr>
          <w:t>4.</w:t>
        </w:r>
        <w:r>
          <w:rPr>
            <w:rFonts w:asciiTheme="minorHAnsi" w:eastAsiaTheme="minorEastAsia" w:hAnsiTheme="minorHAnsi" w:cstheme="minorBidi"/>
            <w:caps w:val="0"/>
            <w:noProof/>
            <w:sz w:val="22"/>
            <w:szCs w:val="22"/>
          </w:rPr>
          <w:tab/>
        </w:r>
        <w:r>
          <w:rPr>
            <w:noProof/>
          </w:rPr>
          <w:t>Definice provozních, servisních a SLA parametrů</w:t>
        </w:r>
        <w:r>
          <w:rPr>
            <w:noProof/>
          </w:rPr>
          <w:tab/>
        </w:r>
        <w:r>
          <w:rPr>
            <w:noProof/>
          </w:rPr>
          <w:fldChar w:fldCharType="begin"/>
        </w:r>
        <w:r>
          <w:rPr>
            <w:noProof/>
          </w:rPr>
          <w:instrText xml:space="preserve"> PAGEREF _Toc185492592 \h </w:instrText>
        </w:r>
        <w:r>
          <w:rPr>
            <w:noProof/>
          </w:rPr>
        </w:r>
        <w:r>
          <w:rPr>
            <w:noProof/>
          </w:rPr>
          <w:fldChar w:fldCharType="separate"/>
        </w:r>
        <w:r>
          <w:rPr>
            <w:noProof/>
          </w:rPr>
          <w:t>39</w:t>
        </w:r>
        <w:r>
          <w:rPr>
            <w:noProof/>
          </w:rPr>
          <w:fldChar w:fldCharType="end"/>
        </w:r>
      </w:ins>
    </w:p>
    <w:p w14:paraId="6F8C4AE2" w14:textId="77777777" w:rsidR="00623D19" w:rsidRDefault="00623D19">
      <w:pPr>
        <w:pStyle w:val="Obsah1"/>
        <w:tabs>
          <w:tab w:val="left" w:pos="720"/>
          <w:tab w:val="right" w:leader="dot" w:pos="9059"/>
        </w:tabs>
        <w:rPr>
          <w:ins w:id="42" w:author="Word Document Comparison" w:date="2024-12-27T14:47:00Z" w16du:dateUtc="2024-12-27T13:47:00Z"/>
          <w:rFonts w:asciiTheme="minorHAnsi" w:eastAsiaTheme="minorEastAsia" w:hAnsiTheme="minorHAnsi" w:cstheme="minorBidi"/>
          <w:caps w:val="0"/>
          <w:noProof/>
          <w:sz w:val="22"/>
          <w:szCs w:val="22"/>
        </w:rPr>
      </w:pPr>
      <w:ins w:id="43" w:author="Word Document Comparison" w:date="2024-12-27T14:47:00Z" w16du:dateUtc="2024-12-27T13:47:00Z">
        <w:r>
          <w:rPr>
            <w:noProof/>
          </w:rPr>
          <w:t>4.1.</w:t>
        </w:r>
        <w:r>
          <w:rPr>
            <w:rFonts w:asciiTheme="minorHAnsi" w:eastAsiaTheme="minorEastAsia" w:hAnsiTheme="minorHAnsi" w:cstheme="minorBidi"/>
            <w:caps w:val="0"/>
            <w:noProof/>
            <w:sz w:val="22"/>
            <w:szCs w:val="22"/>
          </w:rPr>
          <w:tab/>
        </w:r>
        <w:r>
          <w:rPr>
            <w:noProof/>
          </w:rPr>
          <w:t>Vymezení pojmů</w:t>
        </w:r>
        <w:r>
          <w:rPr>
            <w:noProof/>
          </w:rPr>
          <w:tab/>
        </w:r>
        <w:r>
          <w:rPr>
            <w:noProof/>
          </w:rPr>
          <w:fldChar w:fldCharType="begin"/>
        </w:r>
        <w:r>
          <w:rPr>
            <w:noProof/>
          </w:rPr>
          <w:instrText xml:space="preserve"> PAGEREF _Toc185492593 \h </w:instrText>
        </w:r>
        <w:r>
          <w:rPr>
            <w:noProof/>
          </w:rPr>
        </w:r>
        <w:r>
          <w:rPr>
            <w:noProof/>
          </w:rPr>
          <w:fldChar w:fldCharType="separate"/>
        </w:r>
        <w:r>
          <w:rPr>
            <w:noProof/>
          </w:rPr>
          <w:t>39</w:t>
        </w:r>
        <w:r>
          <w:rPr>
            <w:noProof/>
          </w:rPr>
          <w:fldChar w:fldCharType="end"/>
        </w:r>
      </w:ins>
    </w:p>
    <w:p w14:paraId="7421A481" w14:textId="77777777" w:rsidR="00623D19" w:rsidRDefault="00623D19">
      <w:pPr>
        <w:pStyle w:val="Obsah1"/>
        <w:tabs>
          <w:tab w:val="left" w:pos="720"/>
          <w:tab w:val="right" w:leader="dot" w:pos="9059"/>
        </w:tabs>
        <w:rPr>
          <w:ins w:id="44" w:author="Word Document Comparison" w:date="2024-12-27T14:47:00Z" w16du:dateUtc="2024-12-27T13:47:00Z"/>
          <w:rFonts w:asciiTheme="minorHAnsi" w:eastAsiaTheme="minorEastAsia" w:hAnsiTheme="minorHAnsi" w:cstheme="minorBidi"/>
          <w:caps w:val="0"/>
          <w:noProof/>
          <w:sz w:val="22"/>
          <w:szCs w:val="22"/>
        </w:rPr>
      </w:pPr>
      <w:ins w:id="45" w:author="Word Document Comparison" w:date="2024-12-27T14:47:00Z" w16du:dateUtc="2024-12-27T13:47:00Z">
        <w:r>
          <w:rPr>
            <w:noProof/>
          </w:rPr>
          <w:t>4.2.</w:t>
        </w:r>
        <w:r>
          <w:rPr>
            <w:rFonts w:asciiTheme="minorHAnsi" w:eastAsiaTheme="minorEastAsia" w:hAnsiTheme="minorHAnsi" w:cstheme="minorBidi"/>
            <w:caps w:val="0"/>
            <w:noProof/>
            <w:sz w:val="22"/>
            <w:szCs w:val="22"/>
          </w:rPr>
          <w:tab/>
        </w:r>
        <w:r>
          <w:rPr>
            <w:noProof/>
          </w:rPr>
          <w:t>Vymezení SLA</w:t>
        </w:r>
        <w:r>
          <w:rPr>
            <w:noProof/>
          </w:rPr>
          <w:tab/>
        </w:r>
        <w:r>
          <w:rPr>
            <w:noProof/>
          </w:rPr>
          <w:fldChar w:fldCharType="begin"/>
        </w:r>
        <w:r>
          <w:rPr>
            <w:noProof/>
          </w:rPr>
          <w:instrText xml:space="preserve"> PAGEREF _Toc185492594 \h </w:instrText>
        </w:r>
        <w:r>
          <w:rPr>
            <w:noProof/>
          </w:rPr>
        </w:r>
        <w:r>
          <w:rPr>
            <w:noProof/>
          </w:rPr>
          <w:fldChar w:fldCharType="separate"/>
        </w:r>
        <w:r>
          <w:rPr>
            <w:noProof/>
          </w:rPr>
          <w:t>42</w:t>
        </w:r>
        <w:r>
          <w:rPr>
            <w:noProof/>
          </w:rPr>
          <w:fldChar w:fldCharType="end"/>
        </w:r>
      </w:ins>
    </w:p>
    <w:p w14:paraId="49B0D1FD" w14:textId="77777777" w:rsidR="00623D19" w:rsidRDefault="00623D19">
      <w:pPr>
        <w:pStyle w:val="Obsah1"/>
        <w:tabs>
          <w:tab w:val="left" w:pos="540"/>
          <w:tab w:val="right" w:leader="dot" w:pos="9059"/>
        </w:tabs>
        <w:rPr>
          <w:ins w:id="46" w:author="Word Document Comparison" w:date="2024-12-27T14:47:00Z" w16du:dateUtc="2024-12-27T13:47:00Z"/>
          <w:rFonts w:asciiTheme="minorHAnsi" w:eastAsiaTheme="minorEastAsia" w:hAnsiTheme="minorHAnsi" w:cstheme="minorBidi"/>
          <w:caps w:val="0"/>
          <w:noProof/>
          <w:sz w:val="22"/>
          <w:szCs w:val="22"/>
        </w:rPr>
      </w:pPr>
      <w:ins w:id="47" w:author="Word Document Comparison" w:date="2024-12-27T14:47:00Z" w16du:dateUtc="2024-12-27T13:47:00Z">
        <w:r>
          <w:rPr>
            <w:noProof/>
          </w:rPr>
          <w:t>5.</w:t>
        </w:r>
        <w:r>
          <w:rPr>
            <w:rFonts w:asciiTheme="minorHAnsi" w:eastAsiaTheme="minorEastAsia" w:hAnsiTheme="minorHAnsi" w:cstheme="minorBidi"/>
            <w:caps w:val="0"/>
            <w:noProof/>
            <w:sz w:val="22"/>
            <w:szCs w:val="22"/>
          </w:rPr>
          <w:tab/>
        </w:r>
        <w:r>
          <w:rPr>
            <w:noProof/>
          </w:rPr>
          <w:t>Hodnocení služeb</w:t>
        </w:r>
        <w:r>
          <w:rPr>
            <w:noProof/>
          </w:rPr>
          <w:tab/>
        </w:r>
        <w:r>
          <w:rPr>
            <w:noProof/>
          </w:rPr>
          <w:fldChar w:fldCharType="begin"/>
        </w:r>
        <w:r>
          <w:rPr>
            <w:noProof/>
          </w:rPr>
          <w:instrText xml:space="preserve"> PAGEREF _Toc185492595 \h </w:instrText>
        </w:r>
        <w:r>
          <w:rPr>
            <w:noProof/>
          </w:rPr>
        </w:r>
        <w:r>
          <w:rPr>
            <w:noProof/>
          </w:rPr>
          <w:fldChar w:fldCharType="separate"/>
        </w:r>
        <w:r>
          <w:rPr>
            <w:noProof/>
          </w:rPr>
          <w:t>44</w:t>
        </w:r>
        <w:r>
          <w:rPr>
            <w:noProof/>
          </w:rPr>
          <w:fldChar w:fldCharType="end"/>
        </w:r>
      </w:ins>
    </w:p>
    <w:p w14:paraId="1F74AAC2" w14:textId="77777777" w:rsidR="00623D19" w:rsidRDefault="00623D19">
      <w:pPr>
        <w:pStyle w:val="Obsah1"/>
        <w:tabs>
          <w:tab w:val="left" w:pos="720"/>
          <w:tab w:val="right" w:leader="dot" w:pos="9059"/>
        </w:tabs>
        <w:rPr>
          <w:ins w:id="48" w:author="Word Document Comparison" w:date="2024-12-27T14:47:00Z" w16du:dateUtc="2024-12-27T13:47:00Z"/>
          <w:rFonts w:asciiTheme="minorHAnsi" w:eastAsiaTheme="minorEastAsia" w:hAnsiTheme="minorHAnsi" w:cstheme="minorBidi"/>
          <w:caps w:val="0"/>
          <w:noProof/>
          <w:sz w:val="22"/>
          <w:szCs w:val="22"/>
        </w:rPr>
      </w:pPr>
      <w:ins w:id="49" w:author="Word Document Comparison" w:date="2024-12-27T14:47:00Z" w16du:dateUtc="2024-12-27T13:47:00Z">
        <w:r>
          <w:rPr>
            <w:noProof/>
          </w:rPr>
          <w:t>5.1.</w:t>
        </w:r>
        <w:r>
          <w:rPr>
            <w:rFonts w:asciiTheme="minorHAnsi" w:eastAsiaTheme="minorEastAsia" w:hAnsiTheme="minorHAnsi" w:cstheme="minorBidi"/>
            <w:caps w:val="0"/>
            <w:noProof/>
            <w:sz w:val="22"/>
            <w:szCs w:val="22"/>
          </w:rPr>
          <w:tab/>
        </w:r>
        <w:r>
          <w:rPr>
            <w:noProof/>
          </w:rPr>
          <w:t>Dostupnost služby</w:t>
        </w:r>
        <w:r>
          <w:rPr>
            <w:noProof/>
          </w:rPr>
          <w:tab/>
        </w:r>
        <w:r>
          <w:rPr>
            <w:noProof/>
          </w:rPr>
          <w:fldChar w:fldCharType="begin"/>
        </w:r>
        <w:r>
          <w:rPr>
            <w:noProof/>
          </w:rPr>
          <w:instrText xml:space="preserve"> PAGEREF _Toc185492596 \h </w:instrText>
        </w:r>
        <w:r>
          <w:rPr>
            <w:noProof/>
          </w:rPr>
        </w:r>
        <w:r>
          <w:rPr>
            <w:noProof/>
          </w:rPr>
          <w:fldChar w:fldCharType="separate"/>
        </w:r>
        <w:r>
          <w:rPr>
            <w:noProof/>
          </w:rPr>
          <w:t>45</w:t>
        </w:r>
        <w:r>
          <w:rPr>
            <w:noProof/>
          </w:rPr>
          <w:fldChar w:fldCharType="end"/>
        </w:r>
      </w:ins>
    </w:p>
    <w:p w14:paraId="6178986C" w14:textId="59C791C4" w:rsidR="00A5690B" w:rsidRDefault="007C1BCE">
      <w:pPr>
        <w:pStyle w:val="Obsah1"/>
        <w:tabs>
          <w:tab w:val="right" w:leader="dot" w:pos="9059"/>
        </w:tabs>
        <w:rPr>
          <w:del w:id="50" w:author="Word Document Comparison" w:date="2024-12-27T14:47:00Z" w16du:dateUtc="2024-12-27T13:47:00Z"/>
          <w:rFonts w:asciiTheme="minorHAnsi" w:eastAsiaTheme="minorEastAsia" w:hAnsiTheme="minorHAnsi" w:cstheme="minorBidi"/>
          <w:caps w:val="0"/>
          <w:noProof/>
          <w:kern w:val="2"/>
          <w:sz w:val="24"/>
          <w:szCs w:val="24"/>
          <w14:ligatures w14:val="standardContextual"/>
        </w:rPr>
      </w:pPr>
      <w:ins w:id="51" w:author="Word Document Comparison" w:date="2024-12-27T14:47:00Z" w16du:dateUtc="2024-12-27T13:47:00Z">
        <w:r>
          <w:rPr>
            <w:b/>
            <w:bCs/>
            <w:caps w:val="0"/>
            <w:szCs w:val="24"/>
          </w:rPr>
          <w:fldChar w:fldCharType="end"/>
        </w:r>
      </w:ins>
      <w:del w:id="52" w:author="Word Document Comparison" w:date="2024-12-27T14:47:00Z" w16du:dateUtc="2024-12-27T13:47:00Z">
        <w:r>
          <w:rPr>
            <w:b/>
            <w:bCs/>
            <w:caps w:val="0"/>
            <w:szCs w:val="24"/>
          </w:rPr>
          <w:fldChar w:fldCharType="begin"/>
        </w:r>
        <w:r>
          <w:rPr>
            <w:b/>
            <w:bCs/>
            <w:caps w:val="0"/>
            <w:szCs w:val="24"/>
          </w:rPr>
          <w:delInstrText xml:space="preserve"> TOC \o "1-2" \t "Title;3" </w:delInstrText>
        </w:r>
        <w:r>
          <w:rPr>
            <w:b/>
            <w:bCs/>
            <w:caps w:val="0"/>
            <w:szCs w:val="24"/>
          </w:rPr>
          <w:fldChar w:fldCharType="separate"/>
        </w:r>
        <w:r w:rsidR="00A5690B">
          <w:rPr>
            <w:noProof/>
          </w:rPr>
          <w:delText>Obsah</w:delText>
        </w:r>
        <w:r w:rsidR="00A5690B">
          <w:rPr>
            <w:noProof/>
          </w:rPr>
          <w:tab/>
        </w:r>
        <w:r w:rsidR="00A5690B">
          <w:rPr>
            <w:noProof/>
          </w:rPr>
          <w:fldChar w:fldCharType="begin"/>
        </w:r>
        <w:r w:rsidR="00A5690B">
          <w:rPr>
            <w:noProof/>
          </w:rPr>
          <w:delInstrText xml:space="preserve"> PAGEREF _Toc177709643 \h </w:delInstrText>
        </w:r>
        <w:r w:rsidR="00A5690B">
          <w:rPr>
            <w:noProof/>
          </w:rPr>
        </w:r>
        <w:r w:rsidR="00A5690B">
          <w:rPr>
            <w:noProof/>
          </w:rPr>
          <w:fldChar w:fldCharType="separate"/>
        </w:r>
        <w:r w:rsidR="00A5690B">
          <w:rPr>
            <w:noProof/>
          </w:rPr>
          <w:delText>2</w:delText>
        </w:r>
        <w:r w:rsidR="00A5690B">
          <w:rPr>
            <w:noProof/>
          </w:rPr>
          <w:fldChar w:fldCharType="end"/>
        </w:r>
      </w:del>
    </w:p>
    <w:p w14:paraId="6A7C4617" w14:textId="08AFBF94" w:rsidR="00A5690B" w:rsidRDefault="00A5690B">
      <w:pPr>
        <w:pStyle w:val="Obsah1"/>
        <w:tabs>
          <w:tab w:val="left" w:pos="540"/>
          <w:tab w:val="right" w:leader="dot" w:pos="9059"/>
        </w:tabs>
        <w:rPr>
          <w:del w:id="53" w:author="Word Document Comparison" w:date="2024-12-27T14:47:00Z" w16du:dateUtc="2024-12-27T13:47:00Z"/>
          <w:rFonts w:asciiTheme="minorHAnsi" w:eastAsiaTheme="minorEastAsia" w:hAnsiTheme="minorHAnsi" w:cstheme="minorBidi"/>
          <w:caps w:val="0"/>
          <w:noProof/>
          <w:kern w:val="2"/>
          <w:sz w:val="24"/>
          <w:szCs w:val="24"/>
          <w14:ligatures w14:val="standardContextual"/>
        </w:rPr>
      </w:pPr>
      <w:del w:id="54" w:author="Word Document Comparison" w:date="2024-12-27T14:47:00Z" w16du:dateUtc="2024-12-27T13:47:00Z">
        <w:r>
          <w:rPr>
            <w:noProof/>
          </w:rPr>
          <w:delText>1.</w:delText>
        </w:r>
        <w:r>
          <w:rPr>
            <w:rFonts w:asciiTheme="minorHAnsi" w:eastAsiaTheme="minorEastAsia" w:hAnsiTheme="minorHAnsi" w:cstheme="minorBidi"/>
            <w:caps w:val="0"/>
            <w:noProof/>
            <w:kern w:val="2"/>
            <w:sz w:val="24"/>
            <w:szCs w:val="24"/>
            <w14:ligatures w14:val="standardContextual"/>
          </w:rPr>
          <w:tab/>
        </w:r>
        <w:r>
          <w:rPr>
            <w:noProof/>
          </w:rPr>
          <w:delText>Definice služeb</w:delText>
        </w:r>
        <w:r>
          <w:rPr>
            <w:noProof/>
          </w:rPr>
          <w:tab/>
        </w:r>
        <w:r>
          <w:rPr>
            <w:noProof/>
          </w:rPr>
          <w:fldChar w:fldCharType="begin"/>
        </w:r>
        <w:r>
          <w:rPr>
            <w:noProof/>
          </w:rPr>
          <w:delInstrText xml:space="preserve"> PAGEREF _Toc177709644 \h </w:delInstrText>
        </w:r>
        <w:r>
          <w:rPr>
            <w:noProof/>
          </w:rPr>
        </w:r>
        <w:r>
          <w:rPr>
            <w:noProof/>
          </w:rPr>
          <w:fldChar w:fldCharType="separate"/>
        </w:r>
        <w:r>
          <w:rPr>
            <w:noProof/>
          </w:rPr>
          <w:delText>3</w:delText>
        </w:r>
        <w:r>
          <w:rPr>
            <w:noProof/>
          </w:rPr>
          <w:fldChar w:fldCharType="end"/>
        </w:r>
      </w:del>
    </w:p>
    <w:p w14:paraId="3C99DEE9" w14:textId="7D59FB4A" w:rsidR="00A5690B" w:rsidRDefault="00A5690B">
      <w:pPr>
        <w:pStyle w:val="Obsah1"/>
        <w:tabs>
          <w:tab w:val="left" w:pos="720"/>
          <w:tab w:val="right" w:leader="dot" w:pos="9059"/>
        </w:tabs>
        <w:rPr>
          <w:del w:id="55" w:author="Word Document Comparison" w:date="2024-12-27T14:47:00Z" w16du:dateUtc="2024-12-27T13:47:00Z"/>
          <w:rFonts w:asciiTheme="minorHAnsi" w:eastAsiaTheme="minorEastAsia" w:hAnsiTheme="minorHAnsi" w:cstheme="minorBidi"/>
          <w:caps w:val="0"/>
          <w:noProof/>
          <w:kern w:val="2"/>
          <w:sz w:val="24"/>
          <w:szCs w:val="24"/>
          <w14:ligatures w14:val="standardContextual"/>
        </w:rPr>
      </w:pPr>
      <w:del w:id="56" w:author="Word Document Comparison" w:date="2024-12-27T14:47:00Z" w16du:dateUtc="2024-12-27T13:47:00Z">
        <w:r>
          <w:rPr>
            <w:noProof/>
          </w:rPr>
          <w:delText>1.1.</w:delText>
        </w:r>
        <w:r>
          <w:rPr>
            <w:rFonts w:asciiTheme="minorHAnsi" w:eastAsiaTheme="minorEastAsia" w:hAnsiTheme="minorHAnsi" w:cstheme="minorBidi"/>
            <w:caps w:val="0"/>
            <w:noProof/>
            <w:kern w:val="2"/>
            <w:sz w:val="24"/>
            <w:szCs w:val="24"/>
            <w14:ligatures w14:val="standardContextual"/>
          </w:rPr>
          <w:tab/>
        </w:r>
        <w:r>
          <w:rPr>
            <w:noProof/>
          </w:rPr>
          <w:delText>Přehled služeb</w:delText>
        </w:r>
        <w:r>
          <w:rPr>
            <w:noProof/>
          </w:rPr>
          <w:tab/>
        </w:r>
        <w:r>
          <w:rPr>
            <w:noProof/>
          </w:rPr>
          <w:fldChar w:fldCharType="begin"/>
        </w:r>
        <w:r>
          <w:rPr>
            <w:noProof/>
          </w:rPr>
          <w:delInstrText xml:space="preserve"> PAGEREF _Toc177709645 \h </w:delInstrText>
        </w:r>
        <w:r>
          <w:rPr>
            <w:noProof/>
          </w:rPr>
        </w:r>
        <w:r>
          <w:rPr>
            <w:noProof/>
          </w:rPr>
          <w:fldChar w:fldCharType="separate"/>
        </w:r>
        <w:r>
          <w:rPr>
            <w:noProof/>
          </w:rPr>
          <w:delText>3</w:delText>
        </w:r>
        <w:r>
          <w:rPr>
            <w:noProof/>
          </w:rPr>
          <w:fldChar w:fldCharType="end"/>
        </w:r>
      </w:del>
    </w:p>
    <w:p w14:paraId="76096277" w14:textId="0A462FA8" w:rsidR="00A5690B" w:rsidRDefault="00A5690B">
      <w:pPr>
        <w:pStyle w:val="Obsah1"/>
        <w:tabs>
          <w:tab w:val="left" w:pos="720"/>
          <w:tab w:val="right" w:leader="dot" w:pos="9059"/>
        </w:tabs>
        <w:rPr>
          <w:del w:id="57" w:author="Word Document Comparison" w:date="2024-12-27T14:47:00Z" w16du:dateUtc="2024-12-27T13:47:00Z"/>
          <w:rFonts w:asciiTheme="minorHAnsi" w:eastAsiaTheme="minorEastAsia" w:hAnsiTheme="minorHAnsi" w:cstheme="minorBidi"/>
          <w:caps w:val="0"/>
          <w:noProof/>
          <w:kern w:val="2"/>
          <w:sz w:val="24"/>
          <w:szCs w:val="24"/>
          <w14:ligatures w14:val="standardContextual"/>
        </w:rPr>
      </w:pPr>
      <w:del w:id="58" w:author="Word Document Comparison" w:date="2024-12-27T14:47:00Z" w16du:dateUtc="2024-12-27T13:47:00Z">
        <w:r>
          <w:rPr>
            <w:noProof/>
          </w:rPr>
          <w:delText>1.2.</w:delText>
        </w:r>
        <w:r>
          <w:rPr>
            <w:rFonts w:asciiTheme="minorHAnsi" w:eastAsiaTheme="minorEastAsia" w:hAnsiTheme="minorHAnsi" w:cstheme="minorBidi"/>
            <w:caps w:val="0"/>
            <w:noProof/>
            <w:kern w:val="2"/>
            <w:sz w:val="24"/>
            <w:szCs w:val="24"/>
            <w14:ligatures w14:val="standardContextual"/>
          </w:rPr>
          <w:tab/>
        </w:r>
        <w:r>
          <w:rPr>
            <w:noProof/>
          </w:rPr>
          <w:delText>Vymezení prostředí</w:delText>
        </w:r>
        <w:r>
          <w:rPr>
            <w:noProof/>
          </w:rPr>
          <w:tab/>
        </w:r>
        <w:r>
          <w:rPr>
            <w:noProof/>
          </w:rPr>
          <w:fldChar w:fldCharType="begin"/>
        </w:r>
        <w:r>
          <w:rPr>
            <w:noProof/>
          </w:rPr>
          <w:delInstrText xml:space="preserve"> PAGEREF _Toc177709646 \h </w:delInstrText>
        </w:r>
        <w:r>
          <w:rPr>
            <w:noProof/>
          </w:rPr>
        </w:r>
        <w:r>
          <w:rPr>
            <w:noProof/>
          </w:rPr>
          <w:fldChar w:fldCharType="separate"/>
        </w:r>
        <w:r>
          <w:rPr>
            <w:noProof/>
          </w:rPr>
          <w:delText>4</w:delText>
        </w:r>
        <w:r>
          <w:rPr>
            <w:noProof/>
          </w:rPr>
          <w:fldChar w:fldCharType="end"/>
        </w:r>
      </w:del>
    </w:p>
    <w:p w14:paraId="6113568E" w14:textId="1B170720" w:rsidR="00A5690B" w:rsidRDefault="00A5690B">
      <w:pPr>
        <w:pStyle w:val="Obsah1"/>
        <w:tabs>
          <w:tab w:val="left" w:pos="720"/>
          <w:tab w:val="right" w:leader="dot" w:pos="9059"/>
        </w:tabs>
        <w:rPr>
          <w:del w:id="59" w:author="Word Document Comparison" w:date="2024-12-27T14:47:00Z" w16du:dateUtc="2024-12-27T13:47:00Z"/>
          <w:rFonts w:asciiTheme="minorHAnsi" w:eastAsiaTheme="minorEastAsia" w:hAnsiTheme="minorHAnsi" w:cstheme="minorBidi"/>
          <w:caps w:val="0"/>
          <w:noProof/>
          <w:kern w:val="2"/>
          <w:sz w:val="24"/>
          <w:szCs w:val="24"/>
          <w14:ligatures w14:val="standardContextual"/>
        </w:rPr>
      </w:pPr>
      <w:del w:id="60" w:author="Word Document Comparison" w:date="2024-12-27T14:47:00Z" w16du:dateUtc="2024-12-27T13:47:00Z">
        <w:r>
          <w:rPr>
            <w:noProof/>
          </w:rPr>
          <w:delText>1.3.</w:delText>
        </w:r>
        <w:r>
          <w:rPr>
            <w:rFonts w:asciiTheme="minorHAnsi" w:eastAsiaTheme="minorEastAsia" w:hAnsiTheme="minorHAnsi" w:cstheme="minorBidi"/>
            <w:caps w:val="0"/>
            <w:noProof/>
            <w:kern w:val="2"/>
            <w:sz w:val="24"/>
            <w:szCs w:val="24"/>
            <w14:ligatures w14:val="standardContextual"/>
          </w:rPr>
          <w:tab/>
        </w:r>
        <w:r>
          <w:rPr>
            <w:noProof/>
          </w:rPr>
          <w:delText>Vymezení lokalit</w:delText>
        </w:r>
        <w:r>
          <w:rPr>
            <w:noProof/>
          </w:rPr>
          <w:tab/>
        </w:r>
        <w:r>
          <w:rPr>
            <w:noProof/>
          </w:rPr>
          <w:fldChar w:fldCharType="begin"/>
        </w:r>
        <w:r>
          <w:rPr>
            <w:noProof/>
          </w:rPr>
          <w:delInstrText xml:space="preserve"> PAGEREF _Toc177709647 \h </w:delInstrText>
        </w:r>
        <w:r>
          <w:rPr>
            <w:noProof/>
          </w:rPr>
        </w:r>
        <w:r>
          <w:rPr>
            <w:noProof/>
          </w:rPr>
          <w:fldChar w:fldCharType="separate"/>
        </w:r>
        <w:r>
          <w:rPr>
            <w:noProof/>
          </w:rPr>
          <w:delText>4</w:delText>
        </w:r>
        <w:r>
          <w:rPr>
            <w:noProof/>
          </w:rPr>
          <w:fldChar w:fldCharType="end"/>
        </w:r>
      </w:del>
    </w:p>
    <w:p w14:paraId="3DEC7202" w14:textId="68037430" w:rsidR="00A5690B" w:rsidRDefault="00A5690B">
      <w:pPr>
        <w:pStyle w:val="Obsah1"/>
        <w:tabs>
          <w:tab w:val="left" w:pos="720"/>
          <w:tab w:val="right" w:leader="dot" w:pos="9059"/>
        </w:tabs>
        <w:rPr>
          <w:del w:id="61" w:author="Word Document Comparison" w:date="2024-12-27T14:47:00Z" w16du:dateUtc="2024-12-27T13:47:00Z"/>
          <w:rFonts w:asciiTheme="minorHAnsi" w:eastAsiaTheme="minorEastAsia" w:hAnsiTheme="minorHAnsi" w:cstheme="minorBidi"/>
          <w:caps w:val="0"/>
          <w:noProof/>
          <w:kern w:val="2"/>
          <w:sz w:val="24"/>
          <w:szCs w:val="24"/>
          <w14:ligatures w14:val="standardContextual"/>
        </w:rPr>
      </w:pPr>
      <w:del w:id="62" w:author="Word Document Comparison" w:date="2024-12-27T14:47:00Z" w16du:dateUtc="2024-12-27T13:47:00Z">
        <w:r>
          <w:rPr>
            <w:noProof/>
          </w:rPr>
          <w:delText>1.4.</w:delText>
        </w:r>
        <w:r>
          <w:rPr>
            <w:rFonts w:asciiTheme="minorHAnsi" w:eastAsiaTheme="minorEastAsia" w:hAnsiTheme="minorHAnsi" w:cstheme="minorBidi"/>
            <w:caps w:val="0"/>
            <w:noProof/>
            <w:kern w:val="2"/>
            <w:sz w:val="24"/>
            <w:szCs w:val="24"/>
            <w14:ligatures w14:val="standardContextual"/>
          </w:rPr>
          <w:tab/>
        </w:r>
        <w:r>
          <w:rPr>
            <w:noProof/>
          </w:rPr>
          <w:delText>Vymezení rolí realizačního týmu</w:delText>
        </w:r>
        <w:r>
          <w:rPr>
            <w:noProof/>
          </w:rPr>
          <w:tab/>
        </w:r>
        <w:r>
          <w:rPr>
            <w:noProof/>
          </w:rPr>
          <w:fldChar w:fldCharType="begin"/>
        </w:r>
        <w:r>
          <w:rPr>
            <w:noProof/>
          </w:rPr>
          <w:delInstrText xml:space="preserve"> PAGEREF _Toc177709648 \h </w:delInstrText>
        </w:r>
        <w:r>
          <w:rPr>
            <w:noProof/>
          </w:rPr>
        </w:r>
        <w:r>
          <w:rPr>
            <w:noProof/>
          </w:rPr>
          <w:fldChar w:fldCharType="separate"/>
        </w:r>
        <w:r>
          <w:rPr>
            <w:noProof/>
          </w:rPr>
          <w:delText>5</w:delText>
        </w:r>
        <w:r>
          <w:rPr>
            <w:noProof/>
          </w:rPr>
          <w:fldChar w:fldCharType="end"/>
        </w:r>
      </w:del>
    </w:p>
    <w:p w14:paraId="32DE8A33" w14:textId="09BB4C0C" w:rsidR="00A5690B" w:rsidRDefault="00A5690B">
      <w:pPr>
        <w:pStyle w:val="Obsah1"/>
        <w:tabs>
          <w:tab w:val="left" w:pos="720"/>
          <w:tab w:val="right" w:leader="dot" w:pos="9059"/>
        </w:tabs>
        <w:rPr>
          <w:del w:id="63" w:author="Word Document Comparison" w:date="2024-12-27T14:47:00Z" w16du:dateUtc="2024-12-27T13:47:00Z"/>
          <w:rFonts w:asciiTheme="minorHAnsi" w:eastAsiaTheme="minorEastAsia" w:hAnsiTheme="minorHAnsi" w:cstheme="minorBidi"/>
          <w:caps w:val="0"/>
          <w:noProof/>
          <w:kern w:val="2"/>
          <w:sz w:val="24"/>
          <w:szCs w:val="24"/>
          <w14:ligatures w14:val="standardContextual"/>
        </w:rPr>
      </w:pPr>
      <w:del w:id="64" w:author="Word Document Comparison" w:date="2024-12-27T14:47:00Z" w16du:dateUtc="2024-12-27T13:47:00Z">
        <w:r>
          <w:rPr>
            <w:noProof/>
          </w:rPr>
          <w:delText>1.5.</w:delText>
        </w:r>
        <w:r>
          <w:rPr>
            <w:rFonts w:asciiTheme="minorHAnsi" w:eastAsiaTheme="minorEastAsia" w:hAnsiTheme="minorHAnsi" w:cstheme="minorBidi"/>
            <w:caps w:val="0"/>
            <w:noProof/>
            <w:kern w:val="2"/>
            <w:sz w:val="24"/>
            <w:szCs w:val="24"/>
            <w14:ligatures w14:val="standardContextual"/>
          </w:rPr>
          <w:tab/>
        </w:r>
        <w:r>
          <w:rPr>
            <w:noProof/>
          </w:rPr>
          <w:delText>Definice SLA</w:delText>
        </w:r>
        <w:r>
          <w:rPr>
            <w:noProof/>
          </w:rPr>
          <w:tab/>
        </w:r>
        <w:r>
          <w:rPr>
            <w:noProof/>
          </w:rPr>
          <w:fldChar w:fldCharType="begin"/>
        </w:r>
        <w:r>
          <w:rPr>
            <w:noProof/>
          </w:rPr>
          <w:delInstrText xml:space="preserve"> PAGEREF _Toc177709649 \h </w:delInstrText>
        </w:r>
        <w:r>
          <w:rPr>
            <w:noProof/>
          </w:rPr>
        </w:r>
        <w:r>
          <w:rPr>
            <w:noProof/>
          </w:rPr>
          <w:fldChar w:fldCharType="separate"/>
        </w:r>
        <w:r>
          <w:rPr>
            <w:noProof/>
          </w:rPr>
          <w:delText>6</w:delText>
        </w:r>
        <w:r>
          <w:rPr>
            <w:noProof/>
          </w:rPr>
          <w:fldChar w:fldCharType="end"/>
        </w:r>
      </w:del>
    </w:p>
    <w:p w14:paraId="1E688758" w14:textId="0D3633F5" w:rsidR="00A5690B" w:rsidRDefault="00A5690B">
      <w:pPr>
        <w:pStyle w:val="Obsah1"/>
        <w:tabs>
          <w:tab w:val="left" w:pos="720"/>
          <w:tab w:val="right" w:leader="dot" w:pos="9059"/>
        </w:tabs>
        <w:rPr>
          <w:del w:id="65" w:author="Word Document Comparison" w:date="2024-12-27T14:47:00Z" w16du:dateUtc="2024-12-27T13:47:00Z"/>
          <w:rFonts w:asciiTheme="minorHAnsi" w:eastAsiaTheme="minorEastAsia" w:hAnsiTheme="minorHAnsi" w:cstheme="minorBidi"/>
          <w:caps w:val="0"/>
          <w:noProof/>
          <w:kern w:val="2"/>
          <w:sz w:val="24"/>
          <w:szCs w:val="24"/>
          <w14:ligatures w14:val="standardContextual"/>
        </w:rPr>
      </w:pPr>
      <w:del w:id="66" w:author="Word Document Comparison" w:date="2024-12-27T14:47:00Z" w16du:dateUtc="2024-12-27T13:47:00Z">
        <w:r>
          <w:rPr>
            <w:noProof/>
          </w:rPr>
          <w:delText>1.6.</w:delText>
        </w:r>
        <w:r>
          <w:rPr>
            <w:rFonts w:asciiTheme="minorHAnsi" w:eastAsiaTheme="minorEastAsia" w:hAnsiTheme="minorHAnsi" w:cstheme="minorBidi"/>
            <w:caps w:val="0"/>
            <w:noProof/>
            <w:kern w:val="2"/>
            <w:sz w:val="24"/>
            <w:szCs w:val="24"/>
            <w14:ligatures w14:val="standardContextual"/>
          </w:rPr>
          <w:tab/>
        </w:r>
        <w:r>
          <w:rPr>
            <w:noProof/>
          </w:rPr>
          <w:delText>Vymezení infrastruktury</w:delText>
        </w:r>
        <w:r>
          <w:rPr>
            <w:noProof/>
          </w:rPr>
          <w:tab/>
        </w:r>
        <w:r>
          <w:rPr>
            <w:noProof/>
          </w:rPr>
          <w:fldChar w:fldCharType="begin"/>
        </w:r>
        <w:r>
          <w:rPr>
            <w:noProof/>
          </w:rPr>
          <w:delInstrText xml:space="preserve"> PAGEREF _Toc177709650 \h </w:delInstrText>
        </w:r>
        <w:r>
          <w:rPr>
            <w:noProof/>
          </w:rPr>
        </w:r>
        <w:r>
          <w:rPr>
            <w:noProof/>
          </w:rPr>
          <w:fldChar w:fldCharType="separate"/>
        </w:r>
        <w:r>
          <w:rPr>
            <w:noProof/>
          </w:rPr>
          <w:delText>8</w:delText>
        </w:r>
        <w:r>
          <w:rPr>
            <w:noProof/>
          </w:rPr>
          <w:fldChar w:fldCharType="end"/>
        </w:r>
      </w:del>
    </w:p>
    <w:p w14:paraId="2B1CF304" w14:textId="444B1E3B" w:rsidR="00A5690B" w:rsidRDefault="00A5690B">
      <w:pPr>
        <w:pStyle w:val="Obsah1"/>
        <w:tabs>
          <w:tab w:val="left" w:pos="540"/>
          <w:tab w:val="right" w:leader="dot" w:pos="9059"/>
        </w:tabs>
        <w:rPr>
          <w:del w:id="67" w:author="Word Document Comparison" w:date="2024-12-27T14:47:00Z" w16du:dateUtc="2024-12-27T13:47:00Z"/>
          <w:rFonts w:asciiTheme="minorHAnsi" w:eastAsiaTheme="minorEastAsia" w:hAnsiTheme="minorHAnsi" w:cstheme="minorBidi"/>
          <w:caps w:val="0"/>
          <w:noProof/>
          <w:kern w:val="2"/>
          <w:sz w:val="24"/>
          <w:szCs w:val="24"/>
          <w14:ligatures w14:val="standardContextual"/>
        </w:rPr>
      </w:pPr>
      <w:del w:id="68" w:author="Word Document Comparison" w:date="2024-12-27T14:47:00Z" w16du:dateUtc="2024-12-27T13:47:00Z">
        <w:r>
          <w:rPr>
            <w:noProof/>
          </w:rPr>
          <w:delText>2.</w:delText>
        </w:r>
        <w:r>
          <w:rPr>
            <w:rFonts w:asciiTheme="minorHAnsi" w:eastAsiaTheme="minorEastAsia" w:hAnsiTheme="minorHAnsi" w:cstheme="minorBidi"/>
            <w:caps w:val="0"/>
            <w:noProof/>
            <w:kern w:val="2"/>
            <w:sz w:val="24"/>
            <w:szCs w:val="24"/>
            <w14:ligatures w14:val="standardContextual"/>
          </w:rPr>
          <w:tab/>
        </w:r>
        <w:r>
          <w:rPr>
            <w:noProof/>
          </w:rPr>
          <w:delText>Katalogové listy průběžných služeb</w:delText>
        </w:r>
        <w:r>
          <w:rPr>
            <w:noProof/>
          </w:rPr>
          <w:tab/>
        </w:r>
        <w:r>
          <w:rPr>
            <w:noProof/>
          </w:rPr>
          <w:fldChar w:fldCharType="begin"/>
        </w:r>
        <w:r>
          <w:rPr>
            <w:noProof/>
          </w:rPr>
          <w:delInstrText xml:space="preserve"> PAGEREF _Toc177709651 \h </w:delInstrText>
        </w:r>
        <w:r>
          <w:rPr>
            <w:noProof/>
          </w:rPr>
        </w:r>
        <w:r>
          <w:rPr>
            <w:noProof/>
          </w:rPr>
          <w:fldChar w:fldCharType="separate"/>
        </w:r>
        <w:r>
          <w:rPr>
            <w:noProof/>
          </w:rPr>
          <w:delText>8</w:delText>
        </w:r>
        <w:r>
          <w:rPr>
            <w:noProof/>
          </w:rPr>
          <w:fldChar w:fldCharType="end"/>
        </w:r>
      </w:del>
    </w:p>
    <w:p w14:paraId="10A3B533" w14:textId="4EE35F20" w:rsidR="00A5690B" w:rsidRDefault="00A5690B">
      <w:pPr>
        <w:pStyle w:val="Obsah1"/>
        <w:tabs>
          <w:tab w:val="left" w:pos="720"/>
          <w:tab w:val="right" w:leader="dot" w:pos="9059"/>
        </w:tabs>
        <w:rPr>
          <w:del w:id="69" w:author="Word Document Comparison" w:date="2024-12-27T14:47:00Z" w16du:dateUtc="2024-12-27T13:47:00Z"/>
          <w:rFonts w:asciiTheme="minorHAnsi" w:eastAsiaTheme="minorEastAsia" w:hAnsiTheme="minorHAnsi" w:cstheme="minorBidi"/>
          <w:caps w:val="0"/>
          <w:noProof/>
          <w:kern w:val="2"/>
          <w:sz w:val="24"/>
          <w:szCs w:val="24"/>
          <w14:ligatures w14:val="standardContextual"/>
        </w:rPr>
      </w:pPr>
      <w:del w:id="70" w:author="Word Document Comparison" w:date="2024-12-27T14:47:00Z" w16du:dateUtc="2024-12-27T13:47:00Z">
        <w:r>
          <w:rPr>
            <w:noProof/>
          </w:rPr>
          <w:delText>2.1.</w:delText>
        </w:r>
        <w:r>
          <w:rPr>
            <w:rFonts w:asciiTheme="minorHAnsi" w:eastAsiaTheme="minorEastAsia" w:hAnsiTheme="minorHAnsi" w:cstheme="minorBidi"/>
            <w:caps w:val="0"/>
            <w:noProof/>
            <w:kern w:val="2"/>
            <w:sz w:val="24"/>
            <w:szCs w:val="24"/>
            <w14:ligatures w14:val="standardContextual"/>
          </w:rPr>
          <w:tab/>
        </w:r>
        <w:r>
          <w:rPr>
            <w:noProof/>
          </w:rPr>
          <w:delText>Služba "IS01 - Provoz a správa"</w:delText>
        </w:r>
        <w:r>
          <w:rPr>
            <w:noProof/>
          </w:rPr>
          <w:tab/>
        </w:r>
        <w:r>
          <w:rPr>
            <w:noProof/>
          </w:rPr>
          <w:fldChar w:fldCharType="begin"/>
        </w:r>
        <w:r>
          <w:rPr>
            <w:noProof/>
          </w:rPr>
          <w:delInstrText xml:space="preserve"> PAGEREF _Toc177709652 \h </w:delInstrText>
        </w:r>
        <w:r>
          <w:rPr>
            <w:noProof/>
          </w:rPr>
        </w:r>
        <w:r>
          <w:rPr>
            <w:noProof/>
          </w:rPr>
          <w:fldChar w:fldCharType="separate"/>
        </w:r>
        <w:r>
          <w:rPr>
            <w:noProof/>
          </w:rPr>
          <w:delText>8</w:delText>
        </w:r>
        <w:r>
          <w:rPr>
            <w:noProof/>
          </w:rPr>
          <w:fldChar w:fldCharType="end"/>
        </w:r>
      </w:del>
    </w:p>
    <w:p w14:paraId="736B29B6" w14:textId="486577C0" w:rsidR="00A5690B" w:rsidRDefault="00A5690B">
      <w:pPr>
        <w:pStyle w:val="Obsah1"/>
        <w:tabs>
          <w:tab w:val="left" w:pos="720"/>
          <w:tab w:val="right" w:leader="dot" w:pos="9059"/>
        </w:tabs>
        <w:rPr>
          <w:del w:id="71" w:author="Word Document Comparison" w:date="2024-12-27T14:47:00Z" w16du:dateUtc="2024-12-27T13:47:00Z"/>
          <w:rFonts w:asciiTheme="minorHAnsi" w:eastAsiaTheme="minorEastAsia" w:hAnsiTheme="minorHAnsi" w:cstheme="minorBidi"/>
          <w:caps w:val="0"/>
          <w:noProof/>
          <w:kern w:val="2"/>
          <w:sz w:val="24"/>
          <w:szCs w:val="24"/>
          <w14:ligatures w14:val="standardContextual"/>
        </w:rPr>
      </w:pPr>
      <w:del w:id="72" w:author="Word Document Comparison" w:date="2024-12-27T14:47:00Z" w16du:dateUtc="2024-12-27T13:47:00Z">
        <w:r>
          <w:rPr>
            <w:noProof/>
          </w:rPr>
          <w:delText>2.2.</w:delText>
        </w:r>
        <w:r>
          <w:rPr>
            <w:rFonts w:asciiTheme="minorHAnsi" w:eastAsiaTheme="minorEastAsia" w:hAnsiTheme="minorHAnsi" w:cstheme="minorBidi"/>
            <w:caps w:val="0"/>
            <w:noProof/>
            <w:kern w:val="2"/>
            <w:sz w:val="24"/>
            <w:szCs w:val="24"/>
            <w14:ligatures w14:val="standardContextual"/>
          </w:rPr>
          <w:tab/>
        </w:r>
        <w:r>
          <w:rPr>
            <w:noProof/>
          </w:rPr>
          <w:delText>Služba "IS02 - Zálohování a obnova"</w:delText>
        </w:r>
        <w:r>
          <w:rPr>
            <w:noProof/>
          </w:rPr>
          <w:tab/>
        </w:r>
        <w:r>
          <w:rPr>
            <w:noProof/>
          </w:rPr>
          <w:fldChar w:fldCharType="begin"/>
        </w:r>
        <w:r>
          <w:rPr>
            <w:noProof/>
          </w:rPr>
          <w:delInstrText xml:space="preserve"> PAGEREF _Toc177709653 \h </w:delInstrText>
        </w:r>
        <w:r>
          <w:rPr>
            <w:noProof/>
          </w:rPr>
        </w:r>
        <w:r>
          <w:rPr>
            <w:noProof/>
          </w:rPr>
          <w:fldChar w:fldCharType="separate"/>
        </w:r>
        <w:r>
          <w:rPr>
            <w:noProof/>
          </w:rPr>
          <w:delText>16</w:delText>
        </w:r>
        <w:r>
          <w:rPr>
            <w:noProof/>
          </w:rPr>
          <w:fldChar w:fldCharType="end"/>
        </w:r>
      </w:del>
    </w:p>
    <w:p w14:paraId="712C1031" w14:textId="6E0437A5" w:rsidR="00A5690B" w:rsidRDefault="00A5690B">
      <w:pPr>
        <w:pStyle w:val="Obsah1"/>
        <w:tabs>
          <w:tab w:val="left" w:pos="720"/>
          <w:tab w:val="right" w:leader="dot" w:pos="9059"/>
        </w:tabs>
        <w:rPr>
          <w:del w:id="73" w:author="Word Document Comparison" w:date="2024-12-27T14:47:00Z" w16du:dateUtc="2024-12-27T13:47:00Z"/>
          <w:rFonts w:asciiTheme="minorHAnsi" w:eastAsiaTheme="minorEastAsia" w:hAnsiTheme="minorHAnsi" w:cstheme="minorBidi"/>
          <w:caps w:val="0"/>
          <w:noProof/>
          <w:kern w:val="2"/>
          <w:sz w:val="24"/>
          <w:szCs w:val="24"/>
          <w14:ligatures w14:val="standardContextual"/>
        </w:rPr>
      </w:pPr>
      <w:del w:id="74" w:author="Word Document Comparison" w:date="2024-12-27T14:47:00Z" w16du:dateUtc="2024-12-27T13:47:00Z">
        <w:r>
          <w:rPr>
            <w:noProof/>
          </w:rPr>
          <w:lastRenderedPageBreak/>
          <w:delText>2.3.</w:delText>
        </w:r>
        <w:r>
          <w:rPr>
            <w:rFonts w:asciiTheme="minorHAnsi" w:eastAsiaTheme="minorEastAsia" w:hAnsiTheme="minorHAnsi" w:cstheme="minorBidi"/>
            <w:caps w:val="0"/>
            <w:noProof/>
            <w:kern w:val="2"/>
            <w:sz w:val="24"/>
            <w:szCs w:val="24"/>
            <w14:ligatures w14:val="standardContextual"/>
          </w:rPr>
          <w:tab/>
        </w:r>
        <w:r>
          <w:rPr>
            <w:noProof/>
          </w:rPr>
          <w:delText>Služba "IS03 - Dohled a monitoring"</w:delText>
        </w:r>
        <w:r>
          <w:rPr>
            <w:noProof/>
          </w:rPr>
          <w:tab/>
        </w:r>
        <w:r>
          <w:rPr>
            <w:noProof/>
          </w:rPr>
          <w:fldChar w:fldCharType="begin"/>
        </w:r>
        <w:r>
          <w:rPr>
            <w:noProof/>
          </w:rPr>
          <w:delInstrText xml:space="preserve"> PAGEREF _Toc177709654 \h </w:delInstrText>
        </w:r>
        <w:r>
          <w:rPr>
            <w:noProof/>
          </w:rPr>
        </w:r>
        <w:r>
          <w:rPr>
            <w:noProof/>
          </w:rPr>
          <w:fldChar w:fldCharType="separate"/>
        </w:r>
        <w:r>
          <w:rPr>
            <w:noProof/>
          </w:rPr>
          <w:delText>20</w:delText>
        </w:r>
        <w:r>
          <w:rPr>
            <w:noProof/>
          </w:rPr>
          <w:fldChar w:fldCharType="end"/>
        </w:r>
      </w:del>
    </w:p>
    <w:p w14:paraId="4276295A" w14:textId="71DDFE23" w:rsidR="00A5690B" w:rsidRDefault="00A5690B">
      <w:pPr>
        <w:pStyle w:val="Obsah1"/>
        <w:tabs>
          <w:tab w:val="left" w:pos="720"/>
          <w:tab w:val="right" w:leader="dot" w:pos="9059"/>
        </w:tabs>
        <w:rPr>
          <w:del w:id="75" w:author="Word Document Comparison" w:date="2024-12-27T14:47:00Z" w16du:dateUtc="2024-12-27T13:47:00Z"/>
          <w:rFonts w:asciiTheme="minorHAnsi" w:eastAsiaTheme="minorEastAsia" w:hAnsiTheme="minorHAnsi" w:cstheme="minorBidi"/>
          <w:caps w:val="0"/>
          <w:noProof/>
          <w:kern w:val="2"/>
          <w:sz w:val="24"/>
          <w:szCs w:val="24"/>
          <w14:ligatures w14:val="standardContextual"/>
        </w:rPr>
      </w:pPr>
      <w:del w:id="76" w:author="Word Document Comparison" w:date="2024-12-27T14:47:00Z" w16du:dateUtc="2024-12-27T13:47:00Z">
        <w:r>
          <w:rPr>
            <w:noProof/>
          </w:rPr>
          <w:delText>2.4.</w:delText>
        </w:r>
        <w:r>
          <w:rPr>
            <w:rFonts w:asciiTheme="minorHAnsi" w:eastAsiaTheme="minorEastAsia" w:hAnsiTheme="minorHAnsi" w:cstheme="minorBidi"/>
            <w:caps w:val="0"/>
            <w:noProof/>
            <w:kern w:val="2"/>
            <w:sz w:val="24"/>
            <w:szCs w:val="24"/>
            <w14:ligatures w14:val="standardContextual"/>
          </w:rPr>
          <w:tab/>
        </w:r>
        <w:r>
          <w:rPr>
            <w:noProof/>
          </w:rPr>
          <w:delText>Služba "IS04 - Technická podpora"</w:delText>
        </w:r>
        <w:r>
          <w:rPr>
            <w:noProof/>
          </w:rPr>
          <w:tab/>
        </w:r>
        <w:r>
          <w:rPr>
            <w:noProof/>
          </w:rPr>
          <w:fldChar w:fldCharType="begin"/>
        </w:r>
        <w:r>
          <w:rPr>
            <w:noProof/>
          </w:rPr>
          <w:delInstrText xml:space="preserve"> PAGEREF _Toc177709655 \h </w:delInstrText>
        </w:r>
        <w:r>
          <w:rPr>
            <w:noProof/>
          </w:rPr>
        </w:r>
        <w:r>
          <w:rPr>
            <w:noProof/>
          </w:rPr>
          <w:fldChar w:fldCharType="separate"/>
        </w:r>
        <w:r>
          <w:rPr>
            <w:noProof/>
          </w:rPr>
          <w:delText>24</w:delText>
        </w:r>
        <w:r>
          <w:rPr>
            <w:noProof/>
          </w:rPr>
          <w:fldChar w:fldCharType="end"/>
        </w:r>
      </w:del>
    </w:p>
    <w:p w14:paraId="4A1D3DC8" w14:textId="6ADCC3BA" w:rsidR="00A5690B" w:rsidRDefault="00A5690B">
      <w:pPr>
        <w:pStyle w:val="Obsah1"/>
        <w:tabs>
          <w:tab w:val="left" w:pos="720"/>
          <w:tab w:val="right" w:leader="dot" w:pos="9059"/>
        </w:tabs>
        <w:rPr>
          <w:del w:id="77" w:author="Word Document Comparison" w:date="2024-12-27T14:47:00Z" w16du:dateUtc="2024-12-27T13:47:00Z"/>
          <w:rFonts w:asciiTheme="minorHAnsi" w:eastAsiaTheme="minorEastAsia" w:hAnsiTheme="minorHAnsi" w:cstheme="minorBidi"/>
          <w:caps w:val="0"/>
          <w:noProof/>
          <w:kern w:val="2"/>
          <w:sz w:val="24"/>
          <w:szCs w:val="24"/>
          <w14:ligatures w14:val="standardContextual"/>
        </w:rPr>
      </w:pPr>
      <w:del w:id="78" w:author="Word Document Comparison" w:date="2024-12-27T14:47:00Z" w16du:dateUtc="2024-12-27T13:47:00Z">
        <w:r>
          <w:rPr>
            <w:noProof/>
          </w:rPr>
          <w:delText>2.5.</w:delText>
        </w:r>
        <w:r>
          <w:rPr>
            <w:rFonts w:asciiTheme="minorHAnsi" w:eastAsiaTheme="minorEastAsia" w:hAnsiTheme="minorHAnsi" w:cstheme="minorBidi"/>
            <w:caps w:val="0"/>
            <w:noProof/>
            <w:kern w:val="2"/>
            <w:sz w:val="24"/>
            <w:szCs w:val="24"/>
            <w14:ligatures w14:val="standardContextual"/>
          </w:rPr>
          <w:tab/>
        </w:r>
        <w:r>
          <w:rPr>
            <w:noProof/>
          </w:rPr>
          <w:delText>Služba "IS05 – Řízení bezpečnosti"</w:delText>
        </w:r>
        <w:r>
          <w:rPr>
            <w:noProof/>
          </w:rPr>
          <w:tab/>
        </w:r>
        <w:r>
          <w:rPr>
            <w:noProof/>
          </w:rPr>
          <w:fldChar w:fldCharType="begin"/>
        </w:r>
        <w:r>
          <w:rPr>
            <w:noProof/>
          </w:rPr>
          <w:delInstrText xml:space="preserve"> PAGEREF _Toc177709656 \h </w:delInstrText>
        </w:r>
        <w:r>
          <w:rPr>
            <w:noProof/>
          </w:rPr>
        </w:r>
        <w:r>
          <w:rPr>
            <w:noProof/>
          </w:rPr>
          <w:fldChar w:fldCharType="separate"/>
        </w:r>
        <w:r>
          <w:rPr>
            <w:noProof/>
          </w:rPr>
          <w:delText>28</w:delText>
        </w:r>
        <w:r>
          <w:rPr>
            <w:noProof/>
          </w:rPr>
          <w:fldChar w:fldCharType="end"/>
        </w:r>
      </w:del>
    </w:p>
    <w:p w14:paraId="5ED8048F" w14:textId="27F719EB" w:rsidR="00A5690B" w:rsidRDefault="00A5690B">
      <w:pPr>
        <w:pStyle w:val="Obsah1"/>
        <w:tabs>
          <w:tab w:val="left" w:pos="540"/>
          <w:tab w:val="right" w:leader="dot" w:pos="9059"/>
        </w:tabs>
        <w:rPr>
          <w:del w:id="79" w:author="Word Document Comparison" w:date="2024-12-27T14:47:00Z" w16du:dateUtc="2024-12-27T13:47:00Z"/>
          <w:rFonts w:asciiTheme="minorHAnsi" w:eastAsiaTheme="minorEastAsia" w:hAnsiTheme="minorHAnsi" w:cstheme="minorBidi"/>
          <w:caps w:val="0"/>
          <w:noProof/>
          <w:kern w:val="2"/>
          <w:sz w:val="24"/>
          <w:szCs w:val="24"/>
          <w14:ligatures w14:val="standardContextual"/>
        </w:rPr>
      </w:pPr>
      <w:del w:id="80" w:author="Word Document Comparison" w:date="2024-12-27T14:47:00Z" w16du:dateUtc="2024-12-27T13:47:00Z">
        <w:r>
          <w:rPr>
            <w:noProof/>
          </w:rPr>
          <w:delText>3.</w:delText>
        </w:r>
        <w:r>
          <w:rPr>
            <w:rFonts w:asciiTheme="minorHAnsi" w:eastAsiaTheme="minorEastAsia" w:hAnsiTheme="minorHAnsi" w:cstheme="minorBidi"/>
            <w:caps w:val="0"/>
            <w:noProof/>
            <w:kern w:val="2"/>
            <w:sz w:val="24"/>
            <w:szCs w:val="24"/>
            <w14:ligatures w14:val="standardContextual"/>
          </w:rPr>
          <w:tab/>
        </w:r>
        <w:r>
          <w:rPr>
            <w:noProof/>
          </w:rPr>
          <w:delText>Katalogové listy doplňkových služeb</w:delText>
        </w:r>
        <w:r>
          <w:rPr>
            <w:noProof/>
          </w:rPr>
          <w:tab/>
        </w:r>
        <w:r>
          <w:rPr>
            <w:noProof/>
          </w:rPr>
          <w:fldChar w:fldCharType="begin"/>
        </w:r>
        <w:r>
          <w:rPr>
            <w:noProof/>
          </w:rPr>
          <w:delInstrText xml:space="preserve"> PAGEREF _Toc177709657 \h </w:delInstrText>
        </w:r>
        <w:r>
          <w:rPr>
            <w:noProof/>
          </w:rPr>
        </w:r>
        <w:r>
          <w:rPr>
            <w:noProof/>
          </w:rPr>
          <w:fldChar w:fldCharType="separate"/>
        </w:r>
        <w:r>
          <w:rPr>
            <w:noProof/>
          </w:rPr>
          <w:delText>31</w:delText>
        </w:r>
        <w:r>
          <w:rPr>
            <w:noProof/>
          </w:rPr>
          <w:fldChar w:fldCharType="end"/>
        </w:r>
      </w:del>
    </w:p>
    <w:p w14:paraId="2033D92A" w14:textId="380612D6" w:rsidR="00A5690B" w:rsidRDefault="00A5690B">
      <w:pPr>
        <w:pStyle w:val="Obsah1"/>
        <w:tabs>
          <w:tab w:val="left" w:pos="720"/>
          <w:tab w:val="right" w:leader="dot" w:pos="9059"/>
        </w:tabs>
        <w:rPr>
          <w:del w:id="81" w:author="Word Document Comparison" w:date="2024-12-27T14:47:00Z" w16du:dateUtc="2024-12-27T13:47:00Z"/>
          <w:rFonts w:asciiTheme="minorHAnsi" w:eastAsiaTheme="minorEastAsia" w:hAnsiTheme="minorHAnsi" w:cstheme="minorBidi"/>
          <w:caps w:val="0"/>
          <w:noProof/>
          <w:kern w:val="2"/>
          <w:sz w:val="24"/>
          <w:szCs w:val="24"/>
          <w14:ligatures w14:val="standardContextual"/>
        </w:rPr>
      </w:pPr>
      <w:del w:id="82" w:author="Word Document Comparison" w:date="2024-12-27T14:47:00Z" w16du:dateUtc="2024-12-27T13:47:00Z">
        <w:r>
          <w:rPr>
            <w:noProof/>
          </w:rPr>
          <w:delText>3.1.</w:delText>
        </w:r>
        <w:r>
          <w:rPr>
            <w:rFonts w:asciiTheme="minorHAnsi" w:eastAsiaTheme="minorEastAsia" w:hAnsiTheme="minorHAnsi" w:cstheme="minorBidi"/>
            <w:caps w:val="0"/>
            <w:noProof/>
            <w:kern w:val="2"/>
            <w:sz w:val="24"/>
            <w:szCs w:val="24"/>
            <w14:ligatures w14:val="standardContextual"/>
          </w:rPr>
          <w:tab/>
        </w:r>
        <w:r>
          <w:rPr>
            <w:noProof/>
          </w:rPr>
          <w:delText>Převzetí stávající infrastruktury a příprava služeb ke stávající infrastruktuře IS SZIF</w:delText>
        </w:r>
        <w:r>
          <w:rPr>
            <w:noProof/>
          </w:rPr>
          <w:tab/>
        </w:r>
        <w:r>
          <w:rPr>
            <w:noProof/>
          </w:rPr>
          <w:fldChar w:fldCharType="begin"/>
        </w:r>
        <w:r>
          <w:rPr>
            <w:noProof/>
          </w:rPr>
          <w:delInstrText xml:space="preserve"> PAGEREF _Toc177709658 \h </w:delInstrText>
        </w:r>
        <w:r>
          <w:rPr>
            <w:noProof/>
          </w:rPr>
        </w:r>
        <w:r>
          <w:rPr>
            <w:noProof/>
          </w:rPr>
          <w:fldChar w:fldCharType="separate"/>
        </w:r>
        <w:r>
          <w:rPr>
            <w:noProof/>
          </w:rPr>
          <w:delText>31</w:delText>
        </w:r>
        <w:r>
          <w:rPr>
            <w:noProof/>
          </w:rPr>
          <w:fldChar w:fldCharType="end"/>
        </w:r>
      </w:del>
    </w:p>
    <w:p w14:paraId="001ED35D" w14:textId="083E08A0" w:rsidR="00A5690B" w:rsidRDefault="00A5690B">
      <w:pPr>
        <w:pStyle w:val="Obsah1"/>
        <w:tabs>
          <w:tab w:val="left" w:pos="720"/>
          <w:tab w:val="right" w:leader="dot" w:pos="9059"/>
        </w:tabs>
        <w:rPr>
          <w:del w:id="83" w:author="Word Document Comparison" w:date="2024-12-27T14:47:00Z" w16du:dateUtc="2024-12-27T13:47:00Z"/>
          <w:rFonts w:asciiTheme="minorHAnsi" w:eastAsiaTheme="minorEastAsia" w:hAnsiTheme="minorHAnsi" w:cstheme="minorBidi"/>
          <w:caps w:val="0"/>
          <w:noProof/>
          <w:kern w:val="2"/>
          <w:sz w:val="24"/>
          <w:szCs w:val="24"/>
          <w14:ligatures w14:val="standardContextual"/>
        </w:rPr>
      </w:pPr>
      <w:del w:id="84" w:author="Word Document Comparison" w:date="2024-12-27T14:47:00Z" w16du:dateUtc="2024-12-27T13:47:00Z">
        <w:r>
          <w:rPr>
            <w:noProof/>
          </w:rPr>
          <w:delText>3.2.</w:delText>
        </w:r>
        <w:r>
          <w:rPr>
            <w:rFonts w:asciiTheme="minorHAnsi" w:eastAsiaTheme="minorEastAsia" w:hAnsiTheme="minorHAnsi" w:cstheme="minorBidi"/>
            <w:caps w:val="0"/>
            <w:noProof/>
            <w:kern w:val="2"/>
            <w:sz w:val="24"/>
            <w:szCs w:val="24"/>
            <w14:ligatures w14:val="standardContextual"/>
          </w:rPr>
          <w:tab/>
        </w:r>
        <w:r>
          <w:rPr>
            <w:noProof/>
          </w:rPr>
          <w:delText>Řízené ukončení poskytování služeb</w:delText>
        </w:r>
        <w:r>
          <w:rPr>
            <w:noProof/>
          </w:rPr>
          <w:tab/>
        </w:r>
        <w:r>
          <w:rPr>
            <w:noProof/>
          </w:rPr>
          <w:fldChar w:fldCharType="begin"/>
        </w:r>
        <w:r>
          <w:rPr>
            <w:noProof/>
          </w:rPr>
          <w:delInstrText xml:space="preserve"> PAGEREF _Toc177709659 \h </w:delInstrText>
        </w:r>
        <w:r>
          <w:rPr>
            <w:noProof/>
          </w:rPr>
        </w:r>
        <w:r>
          <w:rPr>
            <w:noProof/>
          </w:rPr>
          <w:fldChar w:fldCharType="separate"/>
        </w:r>
        <w:r>
          <w:rPr>
            <w:noProof/>
          </w:rPr>
          <w:delText>33</w:delText>
        </w:r>
        <w:r>
          <w:rPr>
            <w:noProof/>
          </w:rPr>
          <w:fldChar w:fldCharType="end"/>
        </w:r>
      </w:del>
    </w:p>
    <w:p w14:paraId="399F459E" w14:textId="0A83F395" w:rsidR="00A5690B" w:rsidRDefault="00A5690B">
      <w:pPr>
        <w:pStyle w:val="Obsah1"/>
        <w:tabs>
          <w:tab w:val="left" w:pos="720"/>
          <w:tab w:val="right" w:leader="dot" w:pos="9059"/>
        </w:tabs>
        <w:rPr>
          <w:del w:id="85" w:author="Word Document Comparison" w:date="2024-12-27T14:47:00Z" w16du:dateUtc="2024-12-27T13:47:00Z"/>
          <w:rFonts w:asciiTheme="minorHAnsi" w:eastAsiaTheme="minorEastAsia" w:hAnsiTheme="minorHAnsi" w:cstheme="minorBidi"/>
          <w:caps w:val="0"/>
          <w:noProof/>
          <w:kern w:val="2"/>
          <w:sz w:val="24"/>
          <w:szCs w:val="24"/>
          <w14:ligatures w14:val="standardContextual"/>
        </w:rPr>
      </w:pPr>
      <w:del w:id="86" w:author="Word Document Comparison" w:date="2024-12-27T14:47:00Z" w16du:dateUtc="2024-12-27T13:47:00Z">
        <w:r>
          <w:rPr>
            <w:noProof/>
          </w:rPr>
          <w:delText>3.3.</w:delText>
        </w:r>
        <w:r>
          <w:rPr>
            <w:rFonts w:asciiTheme="minorHAnsi" w:eastAsiaTheme="minorEastAsia" w:hAnsiTheme="minorHAnsi" w:cstheme="minorBidi"/>
            <w:caps w:val="0"/>
            <w:noProof/>
            <w:kern w:val="2"/>
            <w:sz w:val="24"/>
            <w:szCs w:val="24"/>
            <w14:ligatures w14:val="standardContextual"/>
          </w:rPr>
          <w:tab/>
        </w:r>
        <w:r>
          <w:rPr>
            <w:noProof/>
          </w:rPr>
          <w:delText>Přesun celého prostředí do dvou Geograficky oddělených lokalit</w:delText>
        </w:r>
        <w:r>
          <w:rPr>
            <w:noProof/>
          </w:rPr>
          <w:tab/>
        </w:r>
        <w:r>
          <w:rPr>
            <w:noProof/>
          </w:rPr>
          <w:fldChar w:fldCharType="begin"/>
        </w:r>
        <w:r>
          <w:rPr>
            <w:noProof/>
          </w:rPr>
          <w:delInstrText xml:space="preserve"> PAGEREF _Toc177709660 \h </w:delInstrText>
        </w:r>
        <w:r>
          <w:rPr>
            <w:noProof/>
          </w:rPr>
        </w:r>
        <w:r>
          <w:rPr>
            <w:noProof/>
          </w:rPr>
          <w:fldChar w:fldCharType="separate"/>
        </w:r>
        <w:r>
          <w:rPr>
            <w:noProof/>
          </w:rPr>
          <w:delText>35</w:delText>
        </w:r>
        <w:r>
          <w:rPr>
            <w:noProof/>
          </w:rPr>
          <w:fldChar w:fldCharType="end"/>
        </w:r>
      </w:del>
    </w:p>
    <w:p w14:paraId="2E3E8608" w14:textId="4087406D" w:rsidR="00A5690B" w:rsidRDefault="00A5690B">
      <w:pPr>
        <w:pStyle w:val="Obsah1"/>
        <w:tabs>
          <w:tab w:val="left" w:pos="540"/>
          <w:tab w:val="right" w:leader="dot" w:pos="9059"/>
        </w:tabs>
        <w:rPr>
          <w:del w:id="87" w:author="Word Document Comparison" w:date="2024-12-27T14:47:00Z" w16du:dateUtc="2024-12-27T13:47:00Z"/>
          <w:rFonts w:asciiTheme="minorHAnsi" w:eastAsiaTheme="minorEastAsia" w:hAnsiTheme="minorHAnsi" w:cstheme="minorBidi"/>
          <w:caps w:val="0"/>
          <w:noProof/>
          <w:kern w:val="2"/>
          <w:sz w:val="24"/>
          <w:szCs w:val="24"/>
          <w14:ligatures w14:val="standardContextual"/>
        </w:rPr>
      </w:pPr>
      <w:del w:id="88" w:author="Word Document Comparison" w:date="2024-12-27T14:47:00Z" w16du:dateUtc="2024-12-27T13:47:00Z">
        <w:r>
          <w:rPr>
            <w:noProof/>
          </w:rPr>
          <w:delText>4.</w:delText>
        </w:r>
        <w:r>
          <w:rPr>
            <w:rFonts w:asciiTheme="minorHAnsi" w:eastAsiaTheme="minorEastAsia" w:hAnsiTheme="minorHAnsi" w:cstheme="minorBidi"/>
            <w:caps w:val="0"/>
            <w:noProof/>
            <w:kern w:val="2"/>
            <w:sz w:val="24"/>
            <w:szCs w:val="24"/>
            <w14:ligatures w14:val="standardContextual"/>
          </w:rPr>
          <w:tab/>
        </w:r>
        <w:r>
          <w:rPr>
            <w:noProof/>
          </w:rPr>
          <w:delText>Definice provozních, servisních a SLA parametrů</w:delText>
        </w:r>
        <w:r>
          <w:rPr>
            <w:noProof/>
          </w:rPr>
          <w:tab/>
        </w:r>
        <w:r>
          <w:rPr>
            <w:noProof/>
          </w:rPr>
          <w:fldChar w:fldCharType="begin"/>
        </w:r>
        <w:r>
          <w:rPr>
            <w:noProof/>
          </w:rPr>
          <w:delInstrText xml:space="preserve"> PAGEREF _Toc177709661 \h </w:delInstrText>
        </w:r>
        <w:r>
          <w:rPr>
            <w:noProof/>
          </w:rPr>
        </w:r>
        <w:r>
          <w:rPr>
            <w:noProof/>
          </w:rPr>
          <w:fldChar w:fldCharType="separate"/>
        </w:r>
        <w:r>
          <w:rPr>
            <w:noProof/>
          </w:rPr>
          <w:delText>38</w:delText>
        </w:r>
        <w:r>
          <w:rPr>
            <w:noProof/>
          </w:rPr>
          <w:fldChar w:fldCharType="end"/>
        </w:r>
      </w:del>
    </w:p>
    <w:p w14:paraId="2FA8BBA5" w14:textId="5B00EB7D" w:rsidR="00A5690B" w:rsidRDefault="00A5690B">
      <w:pPr>
        <w:pStyle w:val="Obsah1"/>
        <w:tabs>
          <w:tab w:val="left" w:pos="720"/>
          <w:tab w:val="right" w:leader="dot" w:pos="9059"/>
        </w:tabs>
        <w:rPr>
          <w:del w:id="89" w:author="Word Document Comparison" w:date="2024-12-27T14:47:00Z" w16du:dateUtc="2024-12-27T13:47:00Z"/>
          <w:rFonts w:asciiTheme="minorHAnsi" w:eastAsiaTheme="minorEastAsia" w:hAnsiTheme="minorHAnsi" w:cstheme="minorBidi"/>
          <w:caps w:val="0"/>
          <w:noProof/>
          <w:kern w:val="2"/>
          <w:sz w:val="24"/>
          <w:szCs w:val="24"/>
          <w14:ligatures w14:val="standardContextual"/>
        </w:rPr>
      </w:pPr>
      <w:del w:id="90" w:author="Word Document Comparison" w:date="2024-12-27T14:47:00Z" w16du:dateUtc="2024-12-27T13:47:00Z">
        <w:r>
          <w:rPr>
            <w:noProof/>
          </w:rPr>
          <w:delText>4.1.</w:delText>
        </w:r>
        <w:r>
          <w:rPr>
            <w:rFonts w:asciiTheme="minorHAnsi" w:eastAsiaTheme="minorEastAsia" w:hAnsiTheme="minorHAnsi" w:cstheme="minorBidi"/>
            <w:caps w:val="0"/>
            <w:noProof/>
            <w:kern w:val="2"/>
            <w:sz w:val="24"/>
            <w:szCs w:val="24"/>
            <w14:ligatures w14:val="standardContextual"/>
          </w:rPr>
          <w:tab/>
        </w:r>
        <w:r>
          <w:rPr>
            <w:noProof/>
          </w:rPr>
          <w:delText>Vymezení pojmů</w:delText>
        </w:r>
        <w:r>
          <w:rPr>
            <w:noProof/>
          </w:rPr>
          <w:tab/>
        </w:r>
        <w:r>
          <w:rPr>
            <w:noProof/>
          </w:rPr>
          <w:fldChar w:fldCharType="begin"/>
        </w:r>
        <w:r>
          <w:rPr>
            <w:noProof/>
          </w:rPr>
          <w:delInstrText xml:space="preserve"> PAGEREF _Toc177709662 \h </w:delInstrText>
        </w:r>
        <w:r>
          <w:rPr>
            <w:noProof/>
          </w:rPr>
        </w:r>
        <w:r>
          <w:rPr>
            <w:noProof/>
          </w:rPr>
          <w:fldChar w:fldCharType="separate"/>
        </w:r>
        <w:r>
          <w:rPr>
            <w:noProof/>
          </w:rPr>
          <w:delText>38</w:delText>
        </w:r>
        <w:r>
          <w:rPr>
            <w:noProof/>
          </w:rPr>
          <w:fldChar w:fldCharType="end"/>
        </w:r>
      </w:del>
    </w:p>
    <w:p w14:paraId="77338181" w14:textId="11E09C70" w:rsidR="00A5690B" w:rsidRDefault="00A5690B">
      <w:pPr>
        <w:pStyle w:val="Obsah1"/>
        <w:tabs>
          <w:tab w:val="left" w:pos="720"/>
          <w:tab w:val="right" w:leader="dot" w:pos="9059"/>
        </w:tabs>
        <w:rPr>
          <w:del w:id="91" w:author="Word Document Comparison" w:date="2024-12-27T14:47:00Z" w16du:dateUtc="2024-12-27T13:47:00Z"/>
          <w:rFonts w:asciiTheme="minorHAnsi" w:eastAsiaTheme="minorEastAsia" w:hAnsiTheme="minorHAnsi" w:cstheme="minorBidi"/>
          <w:caps w:val="0"/>
          <w:noProof/>
          <w:kern w:val="2"/>
          <w:sz w:val="24"/>
          <w:szCs w:val="24"/>
          <w14:ligatures w14:val="standardContextual"/>
        </w:rPr>
      </w:pPr>
      <w:del w:id="92" w:author="Word Document Comparison" w:date="2024-12-27T14:47:00Z" w16du:dateUtc="2024-12-27T13:47:00Z">
        <w:r>
          <w:rPr>
            <w:noProof/>
          </w:rPr>
          <w:delText>4.2.</w:delText>
        </w:r>
        <w:r>
          <w:rPr>
            <w:rFonts w:asciiTheme="minorHAnsi" w:eastAsiaTheme="minorEastAsia" w:hAnsiTheme="minorHAnsi" w:cstheme="minorBidi"/>
            <w:caps w:val="0"/>
            <w:noProof/>
            <w:kern w:val="2"/>
            <w:sz w:val="24"/>
            <w:szCs w:val="24"/>
            <w14:ligatures w14:val="standardContextual"/>
          </w:rPr>
          <w:tab/>
        </w:r>
        <w:r>
          <w:rPr>
            <w:noProof/>
          </w:rPr>
          <w:delText>Vymezení SLA</w:delText>
        </w:r>
        <w:r>
          <w:rPr>
            <w:noProof/>
          </w:rPr>
          <w:tab/>
        </w:r>
        <w:r>
          <w:rPr>
            <w:noProof/>
          </w:rPr>
          <w:fldChar w:fldCharType="begin"/>
        </w:r>
        <w:r>
          <w:rPr>
            <w:noProof/>
          </w:rPr>
          <w:delInstrText xml:space="preserve"> PAGEREF _Toc177709663 \h </w:delInstrText>
        </w:r>
        <w:r>
          <w:rPr>
            <w:noProof/>
          </w:rPr>
        </w:r>
        <w:r>
          <w:rPr>
            <w:noProof/>
          </w:rPr>
          <w:fldChar w:fldCharType="separate"/>
        </w:r>
        <w:r>
          <w:rPr>
            <w:noProof/>
          </w:rPr>
          <w:delText>41</w:delText>
        </w:r>
        <w:r>
          <w:rPr>
            <w:noProof/>
          </w:rPr>
          <w:fldChar w:fldCharType="end"/>
        </w:r>
      </w:del>
    </w:p>
    <w:p w14:paraId="0DFC2688" w14:textId="30EFF174" w:rsidR="00A5690B" w:rsidRDefault="00A5690B">
      <w:pPr>
        <w:pStyle w:val="Obsah1"/>
        <w:tabs>
          <w:tab w:val="left" w:pos="540"/>
          <w:tab w:val="right" w:leader="dot" w:pos="9059"/>
        </w:tabs>
        <w:rPr>
          <w:del w:id="93" w:author="Word Document Comparison" w:date="2024-12-27T14:47:00Z" w16du:dateUtc="2024-12-27T13:47:00Z"/>
          <w:rFonts w:asciiTheme="minorHAnsi" w:eastAsiaTheme="minorEastAsia" w:hAnsiTheme="minorHAnsi" w:cstheme="minorBidi"/>
          <w:caps w:val="0"/>
          <w:noProof/>
          <w:kern w:val="2"/>
          <w:sz w:val="24"/>
          <w:szCs w:val="24"/>
          <w14:ligatures w14:val="standardContextual"/>
        </w:rPr>
      </w:pPr>
      <w:del w:id="94" w:author="Word Document Comparison" w:date="2024-12-27T14:47:00Z" w16du:dateUtc="2024-12-27T13:47:00Z">
        <w:r>
          <w:rPr>
            <w:noProof/>
          </w:rPr>
          <w:delText>5.</w:delText>
        </w:r>
        <w:r>
          <w:rPr>
            <w:rFonts w:asciiTheme="minorHAnsi" w:eastAsiaTheme="minorEastAsia" w:hAnsiTheme="minorHAnsi" w:cstheme="minorBidi"/>
            <w:caps w:val="0"/>
            <w:noProof/>
            <w:kern w:val="2"/>
            <w:sz w:val="24"/>
            <w:szCs w:val="24"/>
            <w14:ligatures w14:val="standardContextual"/>
          </w:rPr>
          <w:tab/>
        </w:r>
        <w:r>
          <w:rPr>
            <w:noProof/>
          </w:rPr>
          <w:delText>Hodnocení služeb</w:delText>
        </w:r>
        <w:r>
          <w:rPr>
            <w:noProof/>
          </w:rPr>
          <w:tab/>
        </w:r>
        <w:r>
          <w:rPr>
            <w:noProof/>
          </w:rPr>
          <w:fldChar w:fldCharType="begin"/>
        </w:r>
        <w:r>
          <w:rPr>
            <w:noProof/>
          </w:rPr>
          <w:delInstrText xml:space="preserve"> PAGEREF _Toc177709664 \h </w:delInstrText>
        </w:r>
        <w:r>
          <w:rPr>
            <w:noProof/>
          </w:rPr>
        </w:r>
        <w:r>
          <w:rPr>
            <w:noProof/>
          </w:rPr>
          <w:fldChar w:fldCharType="separate"/>
        </w:r>
        <w:r>
          <w:rPr>
            <w:noProof/>
          </w:rPr>
          <w:delText>43</w:delText>
        </w:r>
        <w:r>
          <w:rPr>
            <w:noProof/>
          </w:rPr>
          <w:fldChar w:fldCharType="end"/>
        </w:r>
      </w:del>
    </w:p>
    <w:p w14:paraId="1D5EDBD7" w14:textId="7901EB4D" w:rsidR="00A5690B" w:rsidRDefault="00A5690B">
      <w:pPr>
        <w:pStyle w:val="Obsah1"/>
        <w:tabs>
          <w:tab w:val="left" w:pos="720"/>
          <w:tab w:val="right" w:leader="dot" w:pos="9059"/>
        </w:tabs>
        <w:rPr>
          <w:del w:id="95" w:author="Word Document Comparison" w:date="2024-12-27T14:47:00Z" w16du:dateUtc="2024-12-27T13:47:00Z"/>
          <w:rFonts w:asciiTheme="minorHAnsi" w:eastAsiaTheme="minorEastAsia" w:hAnsiTheme="minorHAnsi" w:cstheme="minorBidi"/>
          <w:caps w:val="0"/>
          <w:noProof/>
          <w:kern w:val="2"/>
          <w:sz w:val="24"/>
          <w:szCs w:val="24"/>
          <w14:ligatures w14:val="standardContextual"/>
        </w:rPr>
      </w:pPr>
      <w:del w:id="96" w:author="Word Document Comparison" w:date="2024-12-27T14:47:00Z" w16du:dateUtc="2024-12-27T13:47:00Z">
        <w:r>
          <w:rPr>
            <w:noProof/>
          </w:rPr>
          <w:delText>5.1.</w:delText>
        </w:r>
        <w:r>
          <w:rPr>
            <w:rFonts w:asciiTheme="minorHAnsi" w:eastAsiaTheme="minorEastAsia" w:hAnsiTheme="minorHAnsi" w:cstheme="minorBidi"/>
            <w:caps w:val="0"/>
            <w:noProof/>
            <w:kern w:val="2"/>
            <w:sz w:val="24"/>
            <w:szCs w:val="24"/>
            <w14:ligatures w14:val="standardContextual"/>
          </w:rPr>
          <w:tab/>
        </w:r>
        <w:r>
          <w:rPr>
            <w:noProof/>
          </w:rPr>
          <w:delText>Dostupnost služby</w:delText>
        </w:r>
        <w:r>
          <w:rPr>
            <w:noProof/>
          </w:rPr>
          <w:tab/>
        </w:r>
        <w:r>
          <w:rPr>
            <w:noProof/>
          </w:rPr>
          <w:fldChar w:fldCharType="begin"/>
        </w:r>
        <w:r>
          <w:rPr>
            <w:noProof/>
          </w:rPr>
          <w:delInstrText xml:space="preserve"> PAGEREF _Toc177709665 \h </w:delInstrText>
        </w:r>
        <w:r>
          <w:rPr>
            <w:noProof/>
          </w:rPr>
        </w:r>
        <w:r>
          <w:rPr>
            <w:noProof/>
          </w:rPr>
          <w:fldChar w:fldCharType="separate"/>
        </w:r>
        <w:r>
          <w:rPr>
            <w:noProof/>
          </w:rPr>
          <w:delText>44</w:delText>
        </w:r>
        <w:r>
          <w:rPr>
            <w:noProof/>
          </w:rPr>
          <w:fldChar w:fldCharType="end"/>
        </w:r>
      </w:del>
    </w:p>
    <w:p w14:paraId="4100A506" w14:textId="5B2495EE" w:rsidR="00BE597E" w:rsidRDefault="007C1BCE" w:rsidP="00B459E6">
      <w:pPr>
        <w:rPr>
          <w:b/>
          <w:bCs/>
          <w:caps/>
          <w:szCs w:val="24"/>
        </w:rPr>
      </w:pPr>
      <w:del w:id="97" w:author="Word Document Comparison" w:date="2024-12-27T14:47:00Z" w16du:dateUtc="2024-12-27T13:47:00Z">
        <w:r>
          <w:rPr>
            <w:b/>
            <w:bCs/>
            <w:caps/>
            <w:szCs w:val="24"/>
          </w:rPr>
          <w:fldChar w:fldCharType="end"/>
        </w:r>
      </w:del>
    </w:p>
    <w:p w14:paraId="20B3ACE8" w14:textId="77777777" w:rsidR="00BE597E" w:rsidRDefault="00BE597E">
      <w:pPr>
        <w:spacing w:before="0" w:after="0" w:line="240" w:lineRule="auto"/>
        <w:jc w:val="left"/>
        <w:rPr>
          <w:b/>
          <w:bCs/>
          <w:caps/>
          <w:szCs w:val="24"/>
        </w:rPr>
      </w:pPr>
      <w:r>
        <w:rPr>
          <w:b/>
          <w:bCs/>
          <w:caps/>
          <w:szCs w:val="24"/>
        </w:rPr>
        <w:br w:type="page"/>
      </w:r>
    </w:p>
    <w:p w14:paraId="22DFD414" w14:textId="77777777" w:rsidR="00124D70" w:rsidRPr="006A3095" w:rsidRDefault="00756D6E" w:rsidP="00124D70">
      <w:pPr>
        <w:pStyle w:val="Nadpis1"/>
        <w:rPr>
          <w:sz w:val="48"/>
          <w:szCs w:val="48"/>
        </w:rPr>
      </w:pPr>
      <w:bookmarkStart w:id="98" w:name="_Toc177709644"/>
      <w:bookmarkStart w:id="99" w:name="_Toc185492574"/>
      <w:r w:rsidRPr="006A3095">
        <w:rPr>
          <w:sz w:val="48"/>
          <w:szCs w:val="48"/>
        </w:rPr>
        <w:lastRenderedPageBreak/>
        <w:t>Definice služeb</w:t>
      </w:r>
      <w:bookmarkEnd w:id="98"/>
      <w:bookmarkEnd w:id="99"/>
    </w:p>
    <w:p w14:paraId="4C1CAC2A" w14:textId="4DAB048F" w:rsidR="00A4690D" w:rsidRPr="00124D70" w:rsidRDefault="00834ED2" w:rsidP="008D477D">
      <w:pPr>
        <w:pStyle w:val="Nadpis1"/>
        <w:numPr>
          <w:ilvl w:val="1"/>
          <w:numId w:val="14"/>
        </w:numPr>
        <w:ind w:left="431" w:hanging="431"/>
      </w:pPr>
      <w:bookmarkStart w:id="100" w:name="_Toc177709645"/>
      <w:bookmarkStart w:id="101" w:name="_Toc185492575"/>
      <w:r w:rsidRPr="00124D70">
        <w:t>Přehled služeb</w:t>
      </w:r>
      <w:bookmarkEnd w:id="100"/>
      <w:bookmarkEnd w:id="101"/>
    </w:p>
    <w:p w14:paraId="08F999A8" w14:textId="015F438C" w:rsidR="00F23A78" w:rsidRPr="00850F89" w:rsidRDefault="006A1EA8" w:rsidP="00850F89">
      <w:pPr>
        <w:spacing w:before="240" w:after="360" w:line="259" w:lineRule="auto"/>
        <w:rPr>
          <w:rFonts w:asciiTheme="minorHAnsi" w:eastAsiaTheme="minorEastAsia" w:hAnsiTheme="minorHAnsi" w:cstheme="minorBidi"/>
          <w:kern w:val="2"/>
          <w:sz w:val="22"/>
          <w:szCs w:val="22"/>
          <w:lang w:eastAsia="zh-CN"/>
          <w14:ligatures w14:val="standardContextual"/>
        </w:rPr>
      </w:pPr>
      <w:r w:rsidRPr="00124D70">
        <w:rPr>
          <w:rFonts w:asciiTheme="minorHAnsi" w:eastAsiaTheme="minorEastAsia" w:hAnsiTheme="minorHAnsi" w:cstheme="minorBidi"/>
          <w:kern w:val="2"/>
          <w:sz w:val="22"/>
          <w:szCs w:val="22"/>
          <w:lang w:eastAsia="zh-CN"/>
          <w14:ligatures w14:val="standardContextual"/>
        </w:rPr>
        <w:t>Katalog služeb je detailní formulací předmětu plnění Poskytovatele a specifikuje pro Poskytovatele veškeré činnost</w:t>
      </w:r>
      <w:r w:rsidR="003406C6" w:rsidRPr="00124D70">
        <w:rPr>
          <w:rFonts w:asciiTheme="minorHAnsi" w:eastAsiaTheme="minorEastAsia" w:hAnsiTheme="minorHAnsi" w:cstheme="minorBidi"/>
          <w:kern w:val="2"/>
          <w:sz w:val="22"/>
          <w:szCs w:val="22"/>
          <w:lang w:eastAsia="zh-CN"/>
          <w14:ligatures w14:val="standardContextual"/>
        </w:rPr>
        <w:t>i</w:t>
      </w:r>
      <w:r w:rsidRPr="00124D70">
        <w:rPr>
          <w:rFonts w:asciiTheme="minorHAnsi" w:eastAsiaTheme="minorEastAsia" w:hAnsiTheme="minorHAnsi" w:cstheme="minorBidi"/>
          <w:kern w:val="2"/>
          <w:sz w:val="22"/>
          <w:szCs w:val="22"/>
          <w:lang w:eastAsia="zh-CN"/>
          <w14:ligatures w14:val="standardContextual"/>
        </w:rPr>
        <w:t xml:space="preserve">, provozní podmínky a další náležitosti Služeb, které bude nad </w:t>
      </w:r>
      <w:r w:rsidR="00DC1EFD" w:rsidRPr="00124D70">
        <w:rPr>
          <w:rFonts w:asciiTheme="minorHAnsi" w:eastAsiaTheme="minorEastAsia" w:hAnsiTheme="minorHAnsi" w:cstheme="minorBidi"/>
          <w:kern w:val="2"/>
          <w:sz w:val="22"/>
          <w:szCs w:val="22"/>
          <w:lang w:eastAsia="zh-CN"/>
          <w14:ligatures w14:val="standardContextual"/>
        </w:rPr>
        <w:t>infrastrukturou IS SZIF</w:t>
      </w:r>
      <w:r w:rsidRPr="00124D70">
        <w:rPr>
          <w:rFonts w:asciiTheme="minorHAnsi" w:eastAsiaTheme="minorEastAsia" w:hAnsiTheme="minorHAnsi" w:cstheme="minorBidi"/>
          <w:kern w:val="2"/>
          <w:sz w:val="22"/>
          <w:szCs w:val="22"/>
          <w:lang w:eastAsia="zh-CN"/>
          <w14:ligatures w14:val="standardContextual"/>
        </w:rPr>
        <w:t xml:space="preserve"> vykonávat. </w:t>
      </w:r>
    </w:p>
    <w:p w14:paraId="6A887090" w14:textId="77777777" w:rsidR="006A1EA8" w:rsidRPr="00850F89" w:rsidRDefault="00F23A78" w:rsidP="00850F89">
      <w:pPr>
        <w:spacing w:before="240" w:after="360" w:line="259" w:lineRule="auto"/>
        <w:rPr>
          <w:rFonts w:asciiTheme="minorHAnsi" w:eastAsiaTheme="minorEastAsia" w:hAnsiTheme="minorHAnsi" w:cstheme="minorBidi"/>
          <w:kern w:val="2"/>
          <w:sz w:val="22"/>
          <w:szCs w:val="22"/>
          <w:lang w:eastAsia="zh-CN"/>
          <w14:ligatures w14:val="standardContextual"/>
        </w:rPr>
      </w:pPr>
      <w:r w:rsidRPr="00850F89">
        <w:rPr>
          <w:rFonts w:asciiTheme="minorHAnsi" w:eastAsiaTheme="minorEastAsia" w:hAnsiTheme="minorHAnsi" w:cstheme="minorBidi"/>
          <w:kern w:val="2"/>
          <w:sz w:val="22"/>
          <w:szCs w:val="22"/>
          <w:lang w:eastAsia="zh-CN"/>
          <w14:ligatures w14:val="standardContextual"/>
        </w:rPr>
        <w:t>Následující tabulky</w:t>
      </w:r>
      <w:r w:rsidR="006A1EA8" w:rsidRPr="00850F89">
        <w:rPr>
          <w:rFonts w:asciiTheme="minorHAnsi" w:eastAsiaTheme="minorEastAsia" w:hAnsiTheme="minorHAnsi" w:cstheme="minorBidi"/>
          <w:kern w:val="2"/>
          <w:sz w:val="22"/>
          <w:szCs w:val="22"/>
          <w:lang w:eastAsia="zh-CN"/>
          <w14:ligatures w14:val="standardContextual"/>
        </w:rPr>
        <w:t xml:space="preserve"> uvádí souhrnný přehled Služeb a jejich jednotlivých klíčových činností:</w:t>
      </w:r>
    </w:p>
    <w:tbl>
      <w:tblPr>
        <w:tblStyle w:val="Mkatabulky"/>
        <w:tblW w:w="9072" w:type="dxa"/>
        <w:tblInd w:w="108" w:type="dxa"/>
        <w:tblLook w:val="04A0" w:firstRow="1" w:lastRow="0" w:firstColumn="1" w:lastColumn="0" w:noHBand="0" w:noVBand="1"/>
      </w:tblPr>
      <w:tblGrid>
        <w:gridCol w:w="1102"/>
        <w:gridCol w:w="3151"/>
        <w:gridCol w:w="4819"/>
        <w:tblGridChange w:id="102">
          <w:tblGrid>
            <w:gridCol w:w="1102"/>
            <w:gridCol w:w="3151"/>
            <w:gridCol w:w="4819"/>
          </w:tblGrid>
        </w:tblGridChange>
      </w:tblGrid>
      <w:tr w:rsidR="006A1EA8" w:rsidRPr="006A1EA8" w14:paraId="05029973" w14:textId="77777777" w:rsidTr="00F23A78">
        <w:trPr>
          <w:trHeight w:val="284"/>
        </w:trPr>
        <w:tc>
          <w:tcPr>
            <w:tcW w:w="9072" w:type="dxa"/>
            <w:gridSpan w:val="3"/>
            <w:tcBorders>
              <w:top w:val="single" w:sz="4" w:space="0" w:color="auto"/>
              <w:left w:val="single" w:sz="4" w:space="0" w:color="auto"/>
              <w:bottom w:val="single" w:sz="4" w:space="0" w:color="auto"/>
              <w:right w:val="single" w:sz="4" w:space="0" w:color="auto"/>
            </w:tcBorders>
            <w:shd w:val="clear" w:color="auto" w:fill="006600"/>
            <w:hideMark/>
          </w:tcPr>
          <w:p w14:paraId="0F532D6E" w14:textId="77777777" w:rsidR="006A1EA8" w:rsidRPr="000962C0" w:rsidRDefault="00C85DAA" w:rsidP="006A1EA8">
            <w:pPr>
              <w:rPr>
                <w:rFonts w:asciiTheme="minorHAnsi" w:eastAsiaTheme="minorHAnsi" w:hAnsiTheme="minorHAnsi" w:cstheme="minorHAnsi"/>
                <w:b/>
                <w:sz w:val="22"/>
                <w:szCs w:val="22"/>
              </w:rPr>
            </w:pPr>
            <w:r w:rsidRPr="000962C0">
              <w:rPr>
                <w:rFonts w:asciiTheme="minorHAnsi" w:hAnsiTheme="minorHAnsi" w:cstheme="minorHAnsi"/>
                <w:b/>
                <w:sz w:val="22"/>
                <w:szCs w:val="22"/>
              </w:rPr>
              <w:t xml:space="preserve">PŘEHLED </w:t>
            </w:r>
            <w:r w:rsidR="00F23A78" w:rsidRPr="000962C0">
              <w:rPr>
                <w:rFonts w:asciiTheme="minorHAnsi" w:hAnsiTheme="minorHAnsi" w:cstheme="minorHAnsi"/>
                <w:b/>
                <w:sz w:val="22"/>
                <w:szCs w:val="22"/>
              </w:rPr>
              <w:t xml:space="preserve">PRŮBĚŽNÝCH </w:t>
            </w:r>
            <w:r w:rsidRPr="000962C0">
              <w:rPr>
                <w:rFonts w:asciiTheme="minorHAnsi" w:hAnsiTheme="minorHAnsi" w:cstheme="minorHAnsi"/>
                <w:b/>
                <w:sz w:val="22"/>
                <w:szCs w:val="22"/>
              </w:rPr>
              <w:t>SLUŽEB</w:t>
            </w:r>
          </w:p>
        </w:tc>
      </w:tr>
      <w:tr w:rsidR="006A1EA8" w:rsidRPr="006A1EA8" w14:paraId="62E9BAE5" w14:textId="77777777" w:rsidTr="00F23A78">
        <w:trPr>
          <w:trHeight w:val="284"/>
        </w:trPr>
        <w:tc>
          <w:tcPr>
            <w:tcW w:w="1102" w:type="dxa"/>
            <w:tcBorders>
              <w:top w:val="single" w:sz="4" w:space="0" w:color="auto"/>
              <w:left w:val="single" w:sz="4" w:space="0" w:color="auto"/>
              <w:bottom w:val="single" w:sz="4" w:space="0" w:color="auto"/>
              <w:right w:val="single" w:sz="4" w:space="0" w:color="auto"/>
            </w:tcBorders>
            <w:shd w:val="clear" w:color="auto" w:fill="AEEAC1"/>
          </w:tcPr>
          <w:p w14:paraId="4FC58500" w14:textId="77777777" w:rsidR="006A1EA8" w:rsidRPr="000962C0" w:rsidRDefault="006A1EA8" w:rsidP="006A1EA8">
            <w:pPr>
              <w:jc w:val="left"/>
              <w:rPr>
                <w:rFonts w:asciiTheme="minorHAnsi" w:hAnsiTheme="minorHAnsi" w:cstheme="minorHAnsi"/>
                <w:b/>
                <w:sz w:val="22"/>
                <w:szCs w:val="22"/>
              </w:rPr>
            </w:pPr>
            <w:r w:rsidRPr="000962C0">
              <w:rPr>
                <w:rFonts w:asciiTheme="minorHAnsi" w:hAnsiTheme="minorHAnsi" w:cstheme="minorHAnsi"/>
                <w:b/>
                <w:sz w:val="22"/>
                <w:szCs w:val="22"/>
              </w:rPr>
              <w:t>ID</w:t>
            </w:r>
          </w:p>
        </w:tc>
        <w:tc>
          <w:tcPr>
            <w:tcW w:w="3151" w:type="dxa"/>
            <w:tcBorders>
              <w:top w:val="single" w:sz="4" w:space="0" w:color="auto"/>
              <w:left w:val="single" w:sz="4" w:space="0" w:color="auto"/>
              <w:bottom w:val="single" w:sz="4" w:space="0" w:color="auto"/>
              <w:right w:val="single" w:sz="4" w:space="0" w:color="auto"/>
            </w:tcBorders>
            <w:shd w:val="clear" w:color="auto" w:fill="AEEAC1"/>
          </w:tcPr>
          <w:p w14:paraId="678C41FD" w14:textId="77777777" w:rsidR="006A1EA8" w:rsidRPr="000962C0" w:rsidRDefault="006A1EA8" w:rsidP="006A1EA8">
            <w:pPr>
              <w:jc w:val="left"/>
              <w:rPr>
                <w:rFonts w:asciiTheme="minorHAnsi" w:hAnsiTheme="minorHAnsi" w:cstheme="minorHAnsi"/>
                <w:b/>
                <w:sz w:val="22"/>
                <w:szCs w:val="22"/>
              </w:rPr>
            </w:pPr>
            <w:r w:rsidRPr="000962C0">
              <w:rPr>
                <w:rFonts w:asciiTheme="minorHAnsi" w:hAnsiTheme="minorHAnsi" w:cstheme="minorHAnsi"/>
                <w:b/>
                <w:sz w:val="22"/>
                <w:szCs w:val="22"/>
              </w:rPr>
              <w:t>Název služby</w:t>
            </w:r>
          </w:p>
        </w:tc>
        <w:tc>
          <w:tcPr>
            <w:tcW w:w="4819" w:type="dxa"/>
            <w:tcBorders>
              <w:top w:val="single" w:sz="4" w:space="0" w:color="auto"/>
              <w:left w:val="single" w:sz="4" w:space="0" w:color="auto"/>
              <w:bottom w:val="single" w:sz="4" w:space="0" w:color="auto"/>
              <w:right w:val="single" w:sz="4" w:space="0" w:color="auto"/>
            </w:tcBorders>
            <w:shd w:val="clear" w:color="auto" w:fill="AEEAC1"/>
          </w:tcPr>
          <w:p w14:paraId="0ACC83D2" w14:textId="77777777" w:rsidR="006A1EA8" w:rsidRPr="000962C0" w:rsidRDefault="006A1EA8" w:rsidP="006A1EA8">
            <w:pPr>
              <w:jc w:val="left"/>
              <w:rPr>
                <w:rFonts w:asciiTheme="minorHAnsi" w:hAnsiTheme="minorHAnsi" w:cstheme="minorHAnsi"/>
                <w:b/>
                <w:sz w:val="22"/>
                <w:szCs w:val="22"/>
              </w:rPr>
            </w:pPr>
            <w:r w:rsidRPr="000962C0">
              <w:rPr>
                <w:rFonts w:asciiTheme="minorHAnsi" w:hAnsiTheme="minorHAnsi" w:cstheme="minorHAnsi"/>
                <w:b/>
                <w:sz w:val="22"/>
                <w:szCs w:val="22"/>
              </w:rPr>
              <w:t>Klíčové činnosti</w:t>
            </w:r>
          </w:p>
        </w:tc>
      </w:tr>
      <w:tr w:rsidR="00430CF6" w14:paraId="5110D70B" w14:textId="77777777" w:rsidTr="00F23A78">
        <w:trPr>
          <w:trHeight w:val="284"/>
        </w:trPr>
        <w:tc>
          <w:tcPr>
            <w:tcW w:w="1102" w:type="dxa"/>
            <w:vMerge w:val="restart"/>
            <w:tcBorders>
              <w:top w:val="single" w:sz="4" w:space="0" w:color="auto"/>
              <w:left w:val="single" w:sz="4" w:space="0" w:color="auto"/>
              <w:right w:val="single" w:sz="4" w:space="0" w:color="auto"/>
            </w:tcBorders>
            <w:vAlign w:val="center"/>
          </w:tcPr>
          <w:p w14:paraId="3BB3D874" w14:textId="77777777" w:rsidR="00430CF6" w:rsidRPr="000962C0" w:rsidRDefault="00430CF6" w:rsidP="009118E0">
            <w:pPr>
              <w:jc w:val="left"/>
              <w:rPr>
                <w:rFonts w:asciiTheme="minorHAnsi" w:eastAsiaTheme="minorHAnsi" w:hAnsiTheme="minorHAnsi" w:cstheme="minorHAnsi"/>
                <w:sz w:val="22"/>
                <w:szCs w:val="22"/>
              </w:rPr>
            </w:pPr>
            <w:r w:rsidRPr="000962C0">
              <w:rPr>
                <w:rFonts w:asciiTheme="minorHAnsi" w:eastAsiaTheme="minorHAnsi" w:hAnsiTheme="minorHAnsi" w:cstheme="minorHAnsi"/>
                <w:sz w:val="22"/>
                <w:szCs w:val="22"/>
              </w:rPr>
              <w:t>IS01</w:t>
            </w:r>
          </w:p>
        </w:tc>
        <w:tc>
          <w:tcPr>
            <w:tcW w:w="3151" w:type="dxa"/>
            <w:vMerge w:val="restart"/>
            <w:tcBorders>
              <w:top w:val="single" w:sz="4" w:space="0" w:color="auto"/>
              <w:left w:val="single" w:sz="4" w:space="0" w:color="auto"/>
              <w:right w:val="single" w:sz="4" w:space="0" w:color="auto"/>
            </w:tcBorders>
            <w:vAlign w:val="center"/>
          </w:tcPr>
          <w:p w14:paraId="7D83BE3E" w14:textId="77777777" w:rsidR="00430CF6" w:rsidRPr="000962C0" w:rsidRDefault="00430CF6" w:rsidP="00FA0AC6">
            <w:pPr>
              <w:jc w:val="left"/>
              <w:rPr>
                <w:rFonts w:asciiTheme="minorHAnsi" w:eastAsiaTheme="minorHAnsi" w:hAnsiTheme="minorHAnsi" w:cstheme="minorHAnsi"/>
                <w:sz w:val="22"/>
                <w:szCs w:val="22"/>
              </w:rPr>
            </w:pPr>
            <w:r w:rsidRPr="000962C0">
              <w:rPr>
                <w:rFonts w:asciiTheme="minorHAnsi" w:eastAsiaTheme="minorHAnsi" w:hAnsiTheme="minorHAnsi" w:cstheme="minorHAnsi"/>
                <w:sz w:val="22"/>
                <w:szCs w:val="22"/>
              </w:rPr>
              <w:t xml:space="preserve">Provoz a správa </w:t>
            </w:r>
          </w:p>
        </w:tc>
        <w:tc>
          <w:tcPr>
            <w:tcW w:w="4819" w:type="dxa"/>
            <w:tcBorders>
              <w:top w:val="single" w:sz="4" w:space="0" w:color="auto"/>
              <w:left w:val="single" w:sz="4" w:space="0" w:color="auto"/>
              <w:bottom w:val="single" w:sz="4" w:space="0" w:color="auto"/>
              <w:right w:val="single" w:sz="4" w:space="0" w:color="auto"/>
            </w:tcBorders>
            <w:vAlign w:val="center"/>
          </w:tcPr>
          <w:p w14:paraId="42264423" w14:textId="3EB83309" w:rsidR="00430CF6" w:rsidRPr="000962C0" w:rsidRDefault="00430CF6" w:rsidP="009118E0">
            <w:pPr>
              <w:jc w:val="left"/>
              <w:rPr>
                <w:rFonts w:asciiTheme="minorHAnsi" w:eastAsiaTheme="minorHAnsi" w:hAnsiTheme="minorHAnsi" w:cstheme="minorHAnsi"/>
                <w:sz w:val="22"/>
                <w:szCs w:val="22"/>
              </w:rPr>
            </w:pPr>
            <w:r w:rsidRPr="000962C0">
              <w:rPr>
                <w:rFonts w:asciiTheme="minorHAnsi" w:eastAsiaTheme="minorHAnsi" w:hAnsiTheme="minorHAnsi" w:cstheme="minorHAnsi"/>
                <w:sz w:val="22"/>
                <w:szCs w:val="22"/>
              </w:rPr>
              <w:t>Provoz a správa</w:t>
            </w:r>
            <w:r w:rsidR="006D00B1">
              <w:rPr>
                <w:rFonts w:asciiTheme="minorHAnsi" w:eastAsiaTheme="minorHAnsi" w:hAnsiTheme="minorHAnsi" w:cstheme="minorHAnsi"/>
                <w:sz w:val="22"/>
                <w:szCs w:val="22"/>
              </w:rPr>
              <w:t xml:space="preserve"> </w:t>
            </w:r>
            <w:r w:rsidR="006D00B1" w:rsidRPr="006D00B1">
              <w:rPr>
                <w:rFonts w:asciiTheme="minorHAnsi" w:eastAsiaTheme="minorHAnsi" w:hAnsiTheme="minorHAnsi" w:cstheme="minorHAnsi"/>
                <w:sz w:val="22"/>
                <w:szCs w:val="22"/>
              </w:rPr>
              <w:t>infrastruktury IS SZIF</w:t>
            </w:r>
          </w:p>
        </w:tc>
      </w:tr>
      <w:tr w:rsidR="00430CF6" w14:paraId="5A0E3849" w14:textId="77777777" w:rsidTr="00F23A78">
        <w:trPr>
          <w:trHeight w:val="284"/>
        </w:trPr>
        <w:tc>
          <w:tcPr>
            <w:tcW w:w="0" w:type="auto"/>
            <w:vMerge/>
            <w:tcBorders>
              <w:left w:val="single" w:sz="4" w:space="0" w:color="auto"/>
              <w:right w:val="single" w:sz="4" w:space="0" w:color="auto"/>
            </w:tcBorders>
            <w:vAlign w:val="center"/>
          </w:tcPr>
          <w:p w14:paraId="0E16A328" w14:textId="77777777" w:rsidR="00430CF6" w:rsidRPr="000962C0" w:rsidRDefault="00430CF6" w:rsidP="009118E0">
            <w:pPr>
              <w:jc w:val="left"/>
              <w:rPr>
                <w:rFonts w:asciiTheme="minorHAnsi" w:eastAsiaTheme="minorHAnsi" w:hAnsiTheme="minorHAnsi" w:cstheme="minorHAnsi"/>
                <w:sz w:val="22"/>
                <w:szCs w:val="22"/>
                <w:lang w:val="en-US"/>
              </w:rPr>
            </w:pPr>
          </w:p>
        </w:tc>
        <w:tc>
          <w:tcPr>
            <w:tcW w:w="3151" w:type="dxa"/>
            <w:vMerge/>
            <w:tcBorders>
              <w:left w:val="single" w:sz="4" w:space="0" w:color="auto"/>
              <w:right w:val="single" w:sz="4" w:space="0" w:color="auto"/>
            </w:tcBorders>
            <w:vAlign w:val="center"/>
          </w:tcPr>
          <w:p w14:paraId="157DE710" w14:textId="77777777" w:rsidR="00430CF6" w:rsidRPr="000962C0" w:rsidRDefault="00430CF6" w:rsidP="009118E0">
            <w:pPr>
              <w:jc w:val="left"/>
              <w:rPr>
                <w:rFonts w:asciiTheme="minorHAnsi" w:eastAsiaTheme="minorHAnsi" w:hAnsiTheme="minorHAnsi" w:cstheme="minorHAnsi"/>
                <w:sz w:val="22"/>
                <w:szCs w:val="22"/>
                <w:lang w:val="en-US"/>
              </w:rPr>
            </w:pPr>
          </w:p>
        </w:tc>
        <w:tc>
          <w:tcPr>
            <w:tcW w:w="4819" w:type="dxa"/>
            <w:tcBorders>
              <w:top w:val="single" w:sz="4" w:space="0" w:color="auto"/>
              <w:left w:val="single" w:sz="4" w:space="0" w:color="auto"/>
              <w:bottom w:val="single" w:sz="4" w:space="0" w:color="auto"/>
              <w:right w:val="single" w:sz="4" w:space="0" w:color="auto"/>
            </w:tcBorders>
            <w:vAlign w:val="center"/>
          </w:tcPr>
          <w:p w14:paraId="1A1606C3" w14:textId="77777777" w:rsidR="00430CF6" w:rsidRPr="000962C0" w:rsidRDefault="00430CF6" w:rsidP="009118E0">
            <w:pPr>
              <w:jc w:val="left"/>
              <w:rPr>
                <w:rFonts w:asciiTheme="minorHAnsi" w:eastAsiaTheme="minorHAnsi" w:hAnsiTheme="minorHAnsi" w:cstheme="minorHAnsi"/>
                <w:sz w:val="22"/>
                <w:szCs w:val="22"/>
              </w:rPr>
            </w:pPr>
            <w:r w:rsidRPr="000962C0">
              <w:rPr>
                <w:rFonts w:asciiTheme="minorHAnsi" w:eastAsiaTheme="minorHAnsi" w:hAnsiTheme="minorHAnsi" w:cstheme="minorHAnsi"/>
                <w:sz w:val="22"/>
                <w:szCs w:val="22"/>
              </w:rPr>
              <w:t>Reporting a vyhodnocování provozu</w:t>
            </w:r>
          </w:p>
        </w:tc>
      </w:tr>
      <w:tr w:rsidR="00430CF6" w14:paraId="3861C55F" w14:textId="77777777" w:rsidTr="00F23A78">
        <w:trPr>
          <w:trHeight w:val="284"/>
        </w:trPr>
        <w:tc>
          <w:tcPr>
            <w:tcW w:w="0" w:type="auto"/>
            <w:vMerge/>
            <w:tcBorders>
              <w:left w:val="single" w:sz="4" w:space="0" w:color="auto"/>
              <w:right w:val="single" w:sz="4" w:space="0" w:color="auto"/>
            </w:tcBorders>
            <w:vAlign w:val="center"/>
          </w:tcPr>
          <w:p w14:paraId="6E92335D" w14:textId="77777777" w:rsidR="00430CF6" w:rsidRPr="000962C0" w:rsidRDefault="00430CF6" w:rsidP="009118E0">
            <w:pPr>
              <w:jc w:val="left"/>
              <w:rPr>
                <w:rFonts w:asciiTheme="minorHAnsi" w:eastAsiaTheme="minorHAnsi" w:hAnsiTheme="minorHAnsi" w:cstheme="minorHAnsi"/>
                <w:sz w:val="22"/>
                <w:szCs w:val="22"/>
                <w:lang w:val="en-US"/>
              </w:rPr>
            </w:pPr>
          </w:p>
        </w:tc>
        <w:tc>
          <w:tcPr>
            <w:tcW w:w="3151" w:type="dxa"/>
            <w:vMerge/>
            <w:tcBorders>
              <w:left w:val="single" w:sz="4" w:space="0" w:color="auto"/>
              <w:right w:val="single" w:sz="4" w:space="0" w:color="auto"/>
            </w:tcBorders>
            <w:vAlign w:val="center"/>
          </w:tcPr>
          <w:p w14:paraId="79C977BC" w14:textId="77777777" w:rsidR="00430CF6" w:rsidRPr="000962C0" w:rsidRDefault="00430CF6" w:rsidP="009118E0">
            <w:pPr>
              <w:jc w:val="left"/>
              <w:rPr>
                <w:rFonts w:asciiTheme="minorHAnsi" w:eastAsiaTheme="minorHAnsi" w:hAnsiTheme="minorHAnsi" w:cstheme="minorHAnsi"/>
                <w:sz w:val="22"/>
                <w:szCs w:val="22"/>
                <w:lang w:val="en-US"/>
              </w:rPr>
            </w:pPr>
          </w:p>
        </w:tc>
        <w:tc>
          <w:tcPr>
            <w:tcW w:w="4819" w:type="dxa"/>
            <w:tcBorders>
              <w:top w:val="single" w:sz="4" w:space="0" w:color="auto"/>
              <w:left w:val="single" w:sz="4" w:space="0" w:color="auto"/>
              <w:bottom w:val="single" w:sz="4" w:space="0" w:color="auto"/>
              <w:right w:val="single" w:sz="4" w:space="0" w:color="auto"/>
            </w:tcBorders>
            <w:vAlign w:val="center"/>
          </w:tcPr>
          <w:p w14:paraId="4103585D" w14:textId="5E74AA37" w:rsidR="00430CF6" w:rsidRPr="000962C0" w:rsidRDefault="00430CF6" w:rsidP="009118E0">
            <w:pPr>
              <w:jc w:val="left"/>
              <w:rPr>
                <w:rFonts w:asciiTheme="minorHAnsi" w:eastAsiaTheme="minorHAnsi" w:hAnsiTheme="minorHAnsi" w:cstheme="minorHAnsi"/>
                <w:sz w:val="22"/>
                <w:szCs w:val="22"/>
              </w:rPr>
            </w:pPr>
            <w:r w:rsidRPr="000962C0">
              <w:rPr>
                <w:rFonts w:asciiTheme="minorHAnsi" w:eastAsiaTheme="minorHAnsi" w:hAnsiTheme="minorHAnsi" w:cstheme="minorHAnsi"/>
                <w:sz w:val="22"/>
                <w:szCs w:val="22"/>
              </w:rPr>
              <w:t xml:space="preserve">Součinnost </w:t>
            </w:r>
            <w:r w:rsidR="002D2990">
              <w:rPr>
                <w:rFonts w:asciiTheme="minorHAnsi" w:eastAsiaTheme="minorHAnsi" w:hAnsiTheme="minorHAnsi" w:cstheme="minorHAnsi"/>
                <w:sz w:val="22"/>
                <w:szCs w:val="22"/>
              </w:rPr>
              <w:t>O</w:t>
            </w:r>
            <w:r w:rsidRPr="000962C0">
              <w:rPr>
                <w:rFonts w:asciiTheme="minorHAnsi" w:eastAsiaTheme="minorHAnsi" w:hAnsiTheme="minorHAnsi" w:cstheme="minorHAnsi"/>
                <w:sz w:val="22"/>
                <w:szCs w:val="22"/>
              </w:rPr>
              <w:t>bjednateli</w:t>
            </w:r>
          </w:p>
        </w:tc>
      </w:tr>
      <w:tr w:rsidR="00430CF6" w14:paraId="4C74D2C6" w14:textId="77777777" w:rsidTr="00F23A78">
        <w:trPr>
          <w:trHeight w:val="284"/>
        </w:trPr>
        <w:tc>
          <w:tcPr>
            <w:tcW w:w="0" w:type="auto"/>
            <w:vMerge/>
            <w:tcBorders>
              <w:left w:val="single" w:sz="4" w:space="0" w:color="auto"/>
              <w:bottom w:val="single" w:sz="4" w:space="0" w:color="auto"/>
              <w:right w:val="single" w:sz="4" w:space="0" w:color="auto"/>
            </w:tcBorders>
            <w:vAlign w:val="center"/>
          </w:tcPr>
          <w:p w14:paraId="19DDA255" w14:textId="77777777" w:rsidR="00430CF6" w:rsidRPr="000962C0" w:rsidRDefault="00430CF6" w:rsidP="009118E0">
            <w:pPr>
              <w:jc w:val="left"/>
              <w:rPr>
                <w:rFonts w:asciiTheme="minorHAnsi" w:eastAsiaTheme="minorHAnsi" w:hAnsiTheme="minorHAnsi" w:cstheme="minorHAnsi"/>
                <w:sz w:val="22"/>
                <w:szCs w:val="22"/>
                <w:lang w:val="en-US"/>
              </w:rPr>
            </w:pPr>
          </w:p>
        </w:tc>
        <w:tc>
          <w:tcPr>
            <w:tcW w:w="3151" w:type="dxa"/>
            <w:vMerge/>
            <w:tcBorders>
              <w:left w:val="single" w:sz="4" w:space="0" w:color="auto"/>
              <w:bottom w:val="single" w:sz="4" w:space="0" w:color="auto"/>
              <w:right w:val="single" w:sz="4" w:space="0" w:color="auto"/>
            </w:tcBorders>
            <w:vAlign w:val="center"/>
          </w:tcPr>
          <w:p w14:paraId="66A96208" w14:textId="77777777" w:rsidR="00430CF6" w:rsidRPr="000962C0" w:rsidRDefault="00430CF6" w:rsidP="009118E0">
            <w:pPr>
              <w:jc w:val="left"/>
              <w:rPr>
                <w:rFonts w:asciiTheme="minorHAnsi" w:eastAsiaTheme="minorHAnsi" w:hAnsiTheme="minorHAnsi" w:cstheme="minorHAnsi"/>
                <w:sz w:val="22"/>
                <w:szCs w:val="22"/>
                <w:lang w:val="en-US"/>
              </w:rPr>
            </w:pPr>
          </w:p>
        </w:tc>
        <w:tc>
          <w:tcPr>
            <w:tcW w:w="4819" w:type="dxa"/>
            <w:tcBorders>
              <w:top w:val="single" w:sz="4" w:space="0" w:color="auto"/>
              <w:left w:val="single" w:sz="4" w:space="0" w:color="auto"/>
              <w:bottom w:val="single" w:sz="4" w:space="0" w:color="auto"/>
              <w:right w:val="single" w:sz="4" w:space="0" w:color="auto"/>
            </w:tcBorders>
            <w:vAlign w:val="center"/>
          </w:tcPr>
          <w:p w14:paraId="0B22ADDE" w14:textId="77777777" w:rsidR="00430CF6" w:rsidRPr="000962C0" w:rsidRDefault="00430CF6" w:rsidP="009118E0">
            <w:pPr>
              <w:jc w:val="left"/>
              <w:rPr>
                <w:rFonts w:asciiTheme="minorHAnsi" w:eastAsiaTheme="minorHAnsi" w:hAnsiTheme="minorHAnsi" w:cstheme="minorHAnsi"/>
                <w:sz w:val="22"/>
                <w:szCs w:val="22"/>
              </w:rPr>
            </w:pPr>
            <w:r w:rsidRPr="000962C0">
              <w:rPr>
                <w:rFonts w:asciiTheme="minorHAnsi" w:hAnsiTheme="minorHAnsi" w:cstheme="minorHAnsi"/>
                <w:sz w:val="22"/>
                <w:szCs w:val="22"/>
              </w:rPr>
              <w:t>Tvorba a údržba dokumentační základny</w:t>
            </w:r>
          </w:p>
        </w:tc>
      </w:tr>
      <w:tr w:rsidR="00425EB4" w14:paraId="51A96BF1" w14:textId="77777777" w:rsidTr="00F62F57">
        <w:trPr>
          <w:trHeight w:val="284"/>
        </w:trPr>
        <w:tc>
          <w:tcPr>
            <w:tcW w:w="1102" w:type="dxa"/>
            <w:vMerge w:val="restart"/>
            <w:tcBorders>
              <w:top w:val="single" w:sz="4" w:space="0" w:color="auto"/>
              <w:left w:val="single" w:sz="4" w:space="0" w:color="auto"/>
              <w:right w:val="single" w:sz="4" w:space="0" w:color="auto"/>
            </w:tcBorders>
            <w:vAlign w:val="center"/>
          </w:tcPr>
          <w:p w14:paraId="38C6C774" w14:textId="77777777" w:rsidR="00425EB4" w:rsidRPr="000962C0" w:rsidRDefault="00425EB4" w:rsidP="009118E0">
            <w:pPr>
              <w:jc w:val="left"/>
              <w:rPr>
                <w:rFonts w:asciiTheme="minorHAnsi" w:eastAsiaTheme="minorHAnsi" w:hAnsiTheme="minorHAnsi" w:cstheme="minorHAnsi"/>
                <w:sz w:val="22"/>
                <w:szCs w:val="22"/>
              </w:rPr>
            </w:pPr>
            <w:r w:rsidRPr="000962C0">
              <w:rPr>
                <w:rFonts w:asciiTheme="minorHAnsi" w:eastAsiaTheme="minorHAnsi" w:hAnsiTheme="minorHAnsi" w:cstheme="minorHAnsi"/>
                <w:sz w:val="22"/>
                <w:szCs w:val="22"/>
              </w:rPr>
              <w:t>IS02</w:t>
            </w:r>
          </w:p>
        </w:tc>
        <w:tc>
          <w:tcPr>
            <w:tcW w:w="3151" w:type="dxa"/>
            <w:vMerge w:val="restart"/>
            <w:tcBorders>
              <w:top w:val="single" w:sz="4" w:space="0" w:color="auto"/>
              <w:left w:val="single" w:sz="4" w:space="0" w:color="auto"/>
              <w:right w:val="single" w:sz="4" w:space="0" w:color="auto"/>
            </w:tcBorders>
            <w:vAlign w:val="center"/>
          </w:tcPr>
          <w:p w14:paraId="3CDE7898" w14:textId="77777777" w:rsidR="00425EB4" w:rsidRPr="000962C0" w:rsidRDefault="00425EB4" w:rsidP="009118E0">
            <w:pPr>
              <w:jc w:val="left"/>
              <w:rPr>
                <w:rFonts w:asciiTheme="minorHAnsi" w:eastAsiaTheme="minorHAnsi" w:hAnsiTheme="minorHAnsi" w:cstheme="minorHAnsi"/>
                <w:sz w:val="22"/>
                <w:szCs w:val="22"/>
              </w:rPr>
            </w:pPr>
            <w:r w:rsidRPr="000962C0">
              <w:rPr>
                <w:rFonts w:asciiTheme="minorHAnsi" w:eastAsiaTheme="minorHAnsi" w:hAnsiTheme="minorHAnsi" w:cstheme="minorHAnsi"/>
                <w:sz w:val="22"/>
                <w:szCs w:val="22"/>
              </w:rPr>
              <w:t>Zálohování a obnova</w:t>
            </w:r>
          </w:p>
        </w:tc>
        <w:tc>
          <w:tcPr>
            <w:tcW w:w="4819" w:type="dxa"/>
            <w:tcBorders>
              <w:top w:val="single" w:sz="4" w:space="0" w:color="auto"/>
              <w:left w:val="single" w:sz="4" w:space="0" w:color="auto"/>
              <w:bottom w:val="single" w:sz="4" w:space="0" w:color="auto"/>
              <w:right w:val="single" w:sz="4" w:space="0" w:color="auto"/>
            </w:tcBorders>
            <w:vAlign w:val="center"/>
          </w:tcPr>
          <w:p w14:paraId="3DC535B0" w14:textId="77777777" w:rsidR="00425EB4" w:rsidRPr="000962C0" w:rsidRDefault="00425EB4" w:rsidP="009118E0">
            <w:pPr>
              <w:jc w:val="left"/>
              <w:rPr>
                <w:rFonts w:asciiTheme="minorHAnsi" w:eastAsiaTheme="minorHAnsi" w:hAnsiTheme="minorHAnsi" w:cstheme="minorHAnsi"/>
                <w:sz w:val="22"/>
                <w:szCs w:val="22"/>
              </w:rPr>
            </w:pPr>
            <w:r w:rsidRPr="000962C0">
              <w:rPr>
                <w:rFonts w:asciiTheme="minorHAnsi" w:hAnsiTheme="minorHAnsi" w:cstheme="minorHAnsi"/>
                <w:sz w:val="22"/>
                <w:szCs w:val="22"/>
              </w:rPr>
              <w:t>Zálohování a zálohovací plán</w:t>
            </w:r>
          </w:p>
        </w:tc>
      </w:tr>
      <w:tr w:rsidR="00425EB4" w14:paraId="4013E8F9" w14:textId="77777777" w:rsidTr="00F62F57">
        <w:trPr>
          <w:trHeight w:val="284"/>
        </w:trPr>
        <w:tc>
          <w:tcPr>
            <w:tcW w:w="0" w:type="auto"/>
            <w:vMerge/>
            <w:tcBorders>
              <w:left w:val="single" w:sz="4" w:space="0" w:color="auto"/>
              <w:right w:val="single" w:sz="4" w:space="0" w:color="auto"/>
            </w:tcBorders>
            <w:vAlign w:val="center"/>
          </w:tcPr>
          <w:p w14:paraId="6B9ECF92" w14:textId="77777777" w:rsidR="00425EB4" w:rsidRPr="000962C0" w:rsidRDefault="00425EB4" w:rsidP="009118E0">
            <w:pPr>
              <w:jc w:val="left"/>
              <w:rPr>
                <w:rFonts w:asciiTheme="minorHAnsi" w:eastAsiaTheme="minorHAnsi" w:hAnsiTheme="minorHAnsi" w:cstheme="minorHAnsi"/>
                <w:sz w:val="22"/>
                <w:szCs w:val="22"/>
                <w:lang w:val="en-US"/>
              </w:rPr>
            </w:pPr>
          </w:p>
        </w:tc>
        <w:tc>
          <w:tcPr>
            <w:tcW w:w="3151" w:type="dxa"/>
            <w:vMerge/>
            <w:tcBorders>
              <w:left w:val="single" w:sz="4" w:space="0" w:color="auto"/>
              <w:right w:val="single" w:sz="4" w:space="0" w:color="auto"/>
            </w:tcBorders>
            <w:vAlign w:val="center"/>
          </w:tcPr>
          <w:p w14:paraId="468DF7C5" w14:textId="77777777" w:rsidR="00425EB4" w:rsidRPr="000962C0" w:rsidRDefault="00425EB4" w:rsidP="009118E0">
            <w:pPr>
              <w:jc w:val="left"/>
              <w:rPr>
                <w:rFonts w:asciiTheme="minorHAnsi" w:eastAsiaTheme="minorHAnsi" w:hAnsiTheme="minorHAnsi" w:cstheme="minorHAnsi"/>
                <w:sz w:val="22"/>
                <w:szCs w:val="22"/>
                <w:lang w:val="en-US"/>
              </w:rPr>
            </w:pPr>
          </w:p>
        </w:tc>
        <w:tc>
          <w:tcPr>
            <w:tcW w:w="4819" w:type="dxa"/>
            <w:tcBorders>
              <w:top w:val="single" w:sz="4" w:space="0" w:color="auto"/>
              <w:left w:val="single" w:sz="4" w:space="0" w:color="auto"/>
              <w:bottom w:val="single" w:sz="4" w:space="0" w:color="auto"/>
              <w:right w:val="single" w:sz="4" w:space="0" w:color="auto"/>
            </w:tcBorders>
            <w:vAlign w:val="center"/>
          </w:tcPr>
          <w:p w14:paraId="4F67116A" w14:textId="3F59091F" w:rsidR="00425EB4" w:rsidRPr="000962C0" w:rsidRDefault="00425EB4" w:rsidP="009118E0">
            <w:pPr>
              <w:jc w:val="left"/>
              <w:rPr>
                <w:rFonts w:asciiTheme="minorHAnsi" w:eastAsiaTheme="minorHAnsi" w:hAnsiTheme="minorHAnsi" w:cstheme="minorHAnsi"/>
                <w:sz w:val="22"/>
                <w:szCs w:val="22"/>
              </w:rPr>
            </w:pPr>
            <w:r w:rsidRPr="000962C0">
              <w:rPr>
                <w:rFonts w:asciiTheme="minorHAnsi" w:hAnsiTheme="minorHAnsi" w:cstheme="minorHAnsi"/>
                <w:sz w:val="22"/>
                <w:szCs w:val="22"/>
              </w:rPr>
              <w:t>Obnova systému</w:t>
            </w:r>
          </w:p>
        </w:tc>
      </w:tr>
      <w:tr w:rsidR="00425EB4" w14:paraId="727647B2" w14:textId="77777777" w:rsidTr="00F62F57">
        <w:trPr>
          <w:trHeight w:val="284"/>
        </w:trPr>
        <w:tc>
          <w:tcPr>
            <w:tcW w:w="0" w:type="auto"/>
            <w:vMerge/>
            <w:tcBorders>
              <w:left w:val="single" w:sz="4" w:space="0" w:color="auto"/>
              <w:right w:val="single" w:sz="4" w:space="0" w:color="auto"/>
            </w:tcBorders>
            <w:vAlign w:val="center"/>
          </w:tcPr>
          <w:p w14:paraId="6A384BE5" w14:textId="77777777" w:rsidR="00425EB4" w:rsidRPr="000962C0" w:rsidRDefault="00425EB4" w:rsidP="009118E0">
            <w:pPr>
              <w:jc w:val="left"/>
              <w:rPr>
                <w:rFonts w:asciiTheme="minorHAnsi" w:eastAsiaTheme="minorHAnsi" w:hAnsiTheme="minorHAnsi" w:cstheme="minorHAnsi"/>
                <w:sz w:val="22"/>
                <w:szCs w:val="22"/>
                <w:lang w:val="en-US"/>
              </w:rPr>
            </w:pPr>
          </w:p>
        </w:tc>
        <w:tc>
          <w:tcPr>
            <w:tcW w:w="3151" w:type="dxa"/>
            <w:vMerge/>
            <w:tcBorders>
              <w:left w:val="single" w:sz="4" w:space="0" w:color="auto"/>
              <w:right w:val="single" w:sz="4" w:space="0" w:color="auto"/>
            </w:tcBorders>
            <w:vAlign w:val="center"/>
          </w:tcPr>
          <w:p w14:paraId="0CC480F6" w14:textId="77777777" w:rsidR="00425EB4" w:rsidRPr="000962C0" w:rsidRDefault="00425EB4" w:rsidP="009118E0">
            <w:pPr>
              <w:jc w:val="left"/>
              <w:rPr>
                <w:rFonts w:asciiTheme="minorHAnsi" w:eastAsiaTheme="minorHAnsi" w:hAnsiTheme="minorHAnsi" w:cstheme="minorHAnsi"/>
                <w:sz w:val="22"/>
                <w:szCs w:val="22"/>
                <w:lang w:val="en-US"/>
              </w:rPr>
            </w:pPr>
          </w:p>
        </w:tc>
        <w:tc>
          <w:tcPr>
            <w:tcW w:w="4819" w:type="dxa"/>
            <w:tcBorders>
              <w:top w:val="single" w:sz="4" w:space="0" w:color="auto"/>
              <w:left w:val="single" w:sz="4" w:space="0" w:color="auto"/>
              <w:bottom w:val="single" w:sz="4" w:space="0" w:color="auto"/>
              <w:right w:val="single" w:sz="4" w:space="0" w:color="auto"/>
            </w:tcBorders>
            <w:vAlign w:val="center"/>
          </w:tcPr>
          <w:p w14:paraId="69941F01" w14:textId="2EA58F95" w:rsidR="00425EB4" w:rsidRPr="000962C0" w:rsidRDefault="00425EB4" w:rsidP="00425EB4">
            <w:pPr>
              <w:jc w:val="left"/>
              <w:rPr>
                <w:rFonts w:asciiTheme="minorHAnsi" w:hAnsiTheme="minorHAnsi" w:cstheme="minorHAnsi"/>
                <w:sz w:val="22"/>
                <w:szCs w:val="22"/>
              </w:rPr>
            </w:pPr>
            <w:r w:rsidRPr="007E44C9">
              <w:rPr>
                <w:rFonts w:asciiTheme="minorHAnsi" w:hAnsiTheme="minorHAnsi" w:cstheme="minorHAnsi"/>
                <w:sz w:val="22"/>
                <w:szCs w:val="22"/>
              </w:rPr>
              <w:t xml:space="preserve">Kopie SAP prostředí </w:t>
            </w:r>
          </w:p>
        </w:tc>
      </w:tr>
      <w:tr w:rsidR="00425EB4" w14:paraId="52D9C9DF" w14:textId="77777777" w:rsidTr="00F62F57">
        <w:trPr>
          <w:trHeight w:val="284"/>
        </w:trPr>
        <w:tc>
          <w:tcPr>
            <w:tcW w:w="0" w:type="auto"/>
            <w:vMerge/>
            <w:tcBorders>
              <w:left w:val="single" w:sz="4" w:space="0" w:color="auto"/>
              <w:bottom w:val="single" w:sz="4" w:space="0" w:color="auto"/>
              <w:right w:val="single" w:sz="4" w:space="0" w:color="auto"/>
            </w:tcBorders>
            <w:vAlign w:val="center"/>
          </w:tcPr>
          <w:p w14:paraId="72AA6612" w14:textId="77777777" w:rsidR="00425EB4" w:rsidRPr="000962C0" w:rsidRDefault="00425EB4" w:rsidP="009118E0">
            <w:pPr>
              <w:jc w:val="left"/>
              <w:rPr>
                <w:rFonts w:asciiTheme="minorHAnsi" w:eastAsiaTheme="minorHAnsi" w:hAnsiTheme="minorHAnsi" w:cstheme="minorHAnsi"/>
                <w:sz w:val="22"/>
                <w:szCs w:val="22"/>
                <w:lang w:val="en-US"/>
              </w:rPr>
            </w:pPr>
          </w:p>
        </w:tc>
        <w:tc>
          <w:tcPr>
            <w:tcW w:w="3151" w:type="dxa"/>
            <w:vMerge/>
            <w:tcBorders>
              <w:left w:val="single" w:sz="4" w:space="0" w:color="auto"/>
              <w:bottom w:val="single" w:sz="4" w:space="0" w:color="auto"/>
              <w:right w:val="single" w:sz="4" w:space="0" w:color="auto"/>
            </w:tcBorders>
            <w:vAlign w:val="center"/>
          </w:tcPr>
          <w:p w14:paraId="0E1AAAF1" w14:textId="77777777" w:rsidR="00425EB4" w:rsidRPr="000962C0" w:rsidRDefault="00425EB4" w:rsidP="009118E0">
            <w:pPr>
              <w:jc w:val="left"/>
              <w:rPr>
                <w:rFonts w:asciiTheme="minorHAnsi" w:eastAsiaTheme="minorHAnsi" w:hAnsiTheme="minorHAnsi" w:cstheme="minorHAnsi"/>
                <w:sz w:val="22"/>
                <w:szCs w:val="22"/>
                <w:lang w:val="en-US"/>
              </w:rPr>
            </w:pPr>
          </w:p>
        </w:tc>
        <w:tc>
          <w:tcPr>
            <w:tcW w:w="4819" w:type="dxa"/>
            <w:tcBorders>
              <w:top w:val="single" w:sz="4" w:space="0" w:color="auto"/>
              <w:left w:val="single" w:sz="4" w:space="0" w:color="auto"/>
              <w:bottom w:val="single" w:sz="4" w:space="0" w:color="auto"/>
              <w:right w:val="single" w:sz="4" w:space="0" w:color="auto"/>
            </w:tcBorders>
            <w:vAlign w:val="center"/>
          </w:tcPr>
          <w:p w14:paraId="301C9055" w14:textId="0751B30E" w:rsidR="00425EB4" w:rsidRPr="000962C0" w:rsidRDefault="00425EB4" w:rsidP="009118E0">
            <w:pPr>
              <w:jc w:val="left"/>
              <w:rPr>
                <w:rFonts w:asciiTheme="minorHAnsi" w:hAnsiTheme="minorHAnsi" w:cstheme="minorHAnsi"/>
                <w:sz w:val="22"/>
                <w:szCs w:val="22"/>
              </w:rPr>
            </w:pPr>
            <w:r w:rsidRPr="007E44C9">
              <w:rPr>
                <w:rFonts w:asciiTheme="minorHAnsi" w:hAnsiTheme="minorHAnsi" w:cstheme="minorHAnsi"/>
                <w:sz w:val="22"/>
                <w:szCs w:val="22"/>
              </w:rPr>
              <w:t>Plán obnovy</w:t>
            </w:r>
          </w:p>
        </w:tc>
      </w:tr>
      <w:tr w:rsidR="00425EB4" w14:paraId="01F46A84" w14:textId="77777777" w:rsidTr="00F62F57">
        <w:trPr>
          <w:trHeight w:val="284"/>
        </w:trPr>
        <w:tc>
          <w:tcPr>
            <w:tcW w:w="1102" w:type="dxa"/>
            <w:vMerge w:val="restart"/>
            <w:tcBorders>
              <w:top w:val="single" w:sz="4" w:space="0" w:color="auto"/>
              <w:left w:val="single" w:sz="4" w:space="0" w:color="auto"/>
              <w:right w:val="single" w:sz="4" w:space="0" w:color="auto"/>
            </w:tcBorders>
            <w:vAlign w:val="center"/>
          </w:tcPr>
          <w:p w14:paraId="56DD6DA6" w14:textId="77777777" w:rsidR="00425EB4" w:rsidRPr="000962C0" w:rsidRDefault="00425EB4" w:rsidP="009118E0">
            <w:pPr>
              <w:jc w:val="left"/>
              <w:rPr>
                <w:rFonts w:asciiTheme="minorHAnsi" w:eastAsiaTheme="minorHAnsi" w:hAnsiTheme="minorHAnsi" w:cstheme="minorHAnsi"/>
                <w:sz w:val="22"/>
                <w:szCs w:val="22"/>
              </w:rPr>
            </w:pPr>
            <w:r w:rsidRPr="000962C0">
              <w:rPr>
                <w:rFonts w:asciiTheme="minorHAnsi" w:eastAsiaTheme="minorHAnsi" w:hAnsiTheme="minorHAnsi" w:cstheme="minorHAnsi"/>
                <w:sz w:val="22"/>
                <w:szCs w:val="22"/>
              </w:rPr>
              <w:t>IS03</w:t>
            </w:r>
          </w:p>
        </w:tc>
        <w:tc>
          <w:tcPr>
            <w:tcW w:w="3151" w:type="dxa"/>
            <w:vMerge w:val="restart"/>
            <w:tcBorders>
              <w:top w:val="single" w:sz="4" w:space="0" w:color="auto"/>
              <w:left w:val="single" w:sz="4" w:space="0" w:color="auto"/>
              <w:right w:val="single" w:sz="4" w:space="0" w:color="auto"/>
            </w:tcBorders>
            <w:vAlign w:val="center"/>
          </w:tcPr>
          <w:p w14:paraId="07C4674E" w14:textId="77777777" w:rsidR="00425EB4" w:rsidRPr="000962C0" w:rsidRDefault="00425EB4" w:rsidP="009118E0">
            <w:pPr>
              <w:jc w:val="left"/>
              <w:rPr>
                <w:rFonts w:asciiTheme="minorHAnsi" w:eastAsiaTheme="minorHAnsi" w:hAnsiTheme="minorHAnsi" w:cstheme="minorHAnsi"/>
                <w:sz w:val="22"/>
                <w:szCs w:val="22"/>
              </w:rPr>
            </w:pPr>
            <w:r w:rsidRPr="000962C0">
              <w:rPr>
                <w:rFonts w:asciiTheme="minorHAnsi" w:eastAsiaTheme="minorHAnsi" w:hAnsiTheme="minorHAnsi" w:cstheme="minorHAnsi"/>
                <w:sz w:val="22"/>
                <w:szCs w:val="22"/>
              </w:rPr>
              <w:t>Dohled a monitoring</w:t>
            </w:r>
          </w:p>
        </w:tc>
        <w:tc>
          <w:tcPr>
            <w:tcW w:w="4819" w:type="dxa"/>
            <w:tcBorders>
              <w:top w:val="single" w:sz="4" w:space="0" w:color="auto"/>
              <w:left w:val="single" w:sz="4" w:space="0" w:color="auto"/>
              <w:bottom w:val="single" w:sz="4" w:space="0" w:color="auto"/>
              <w:right w:val="single" w:sz="4" w:space="0" w:color="auto"/>
            </w:tcBorders>
            <w:vAlign w:val="center"/>
          </w:tcPr>
          <w:p w14:paraId="14BBC154" w14:textId="77777777" w:rsidR="00425EB4" w:rsidRPr="000962C0" w:rsidRDefault="00425EB4" w:rsidP="009118E0">
            <w:pPr>
              <w:jc w:val="left"/>
              <w:rPr>
                <w:rFonts w:asciiTheme="minorHAnsi" w:eastAsiaTheme="minorHAnsi" w:hAnsiTheme="minorHAnsi" w:cstheme="minorHAnsi"/>
                <w:sz w:val="22"/>
                <w:szCs w:val="22"/>
              </w:rPr>
            </w:pPr>
            <w:r w:rsidRPr="000962C0">
              <w:rPr>
                <w:rFonts w:asciiTheme="minorHAnsi" w:hAnsiTheme="minorHAnsi" w:cstheme="minorHAnsi"/>
                <w:sz w:val="22"/>
                <w:szCs w:val="22"/>
              </w:rPr>
              <w:t>Provozní monitoring</w:t>
            </w:r>
          </w:p>
        </w:tc>
      </w:tr>
      <w:tr w:rsidR="00425EB4" w14:paraId="780698B4" w14:textId="77777777" w:rsidTr="00F62F57">
        <w:trPr>
          <w:trHeight w:val="284"/>
        </w:trPr>
        <w:tc>
          <w:tcPr>
            <w:tcW w:w="0" w:type="auto"/>
            <w:vMerge/>
            <w:tcBorders>
              <w:left w:val="single" w:sz="4" w:space="0" w:color="auto"/>
              <w:right w:val="single" w:sz="4" w:space="0" w:color="auto"/>
            </w:tcBorders>
            <w:vAlign w:val="center"/>
          </w:tcPr>
          <w:p w14:paraId="18A709DF" w14:textId="77777777" w:rsidR="00425EB4" w:rsidRPr="000962C0" w:rsidRDefault="00425EB4" w:rsidP="009118E0">
            <w:pPr>
              <w:jc w:val="left"/>
              <w:rPr>
                <w:rFonts w:asciiTheme="minorHAnsi" w:eastAsiaTheme="minorHAnsi" w:hAnsiTheme="minorHAnsi" w:cstheme="minorHAnsi"/>
                <w:sz w:val="22"/>
                <w:szCs w:val="22"/>
                <w:lang w:val="en-US"/>
              </w:rPr>
            </w:pPr>
          </w:p>
        </w:tc>
        <w:tc>
          <w:tcPr>
            <w:tcW w:w="3151" w:type="dxa"/>
            <w:vMerge/>
            <w:tcBorders>
              <w:left w:val="single" w:sz="4" w:space="0" w:color="auto"/>
              <w:right w:val="single" w:sz="4" w:space="0" w:color="auto"/>
            </w:tcBorders>
            <w:vAlign w:val="center"/>
          </w:tcPr>
          <w:p w14:paraId="5B32612A" w14:textId="77777777" w:rsidR="00425EB4" w:rsidRPr="000962C0" w:rsidRDefault="00425EB4" w:rsidP="009118E0">
            <w:pPr>
              <w:jc w:val="left"/>
              <w:rPr>
                <w:rFonts w:asciiTheme="minorHAnsi" w:eastAsiaTheme="minorHAnsi" w:hAnsiTheme="minorHAnsi" w:cstheme="minorHAnsi"/>
                <w:sz w:val="22"/>
                <w:szCs w:val="22"/>
                <w:lang w:val="en-US"/>
              </w:rPr>
            </w:pPr>
          </w:p>
        </w:tc>
        <w:tc>
          <w:tcPr>
            <w:tcW w:w="4819" w:type="dxa"/>
            <w:tcBorders>
              <w:top w:val="single" w:sz="4" w:space="0" w:color="auto"/>
              <w:left w:val="single" w:sz="4" w:space="0" w:color="auto"/>
              <w:bottom w:val="single" w:sz="4" w:space="0" w:color="auto"/>
              <w:right w:val="single" w:sz="4" w:space="0" w:color="auto"/>
            </w:tcBorders>
            <w:vAlign w:val="center"/>
          </w:tcPr>
          <w:p w14:paraId="36C67F18" w14:textId="77777777" w:rsidR="00425EB4" w:rsidRPr="000962C0" w:rsidRDefault="00425EB4" w:rsidP="009118E0">
            <w:pPr>
              <w:jc w:val="left"/>
              <w:rPr>
                <w:rFonts w:asciiTheme="minorHAnsi" w:eastAsiaTheme="minorHAnsi" w:hAnsiTheme="minorHAnsi" w:cstheme="minorHAnsi"/>
                <w:sz w:val="22"/>
                <w:szCs w:val="22"/>
              </w:rPr>
            </w:pPr>
            <w:r w:rsidRPr="000962C0">
              <w:rPr>
                <w:rFonts w:asciiTheme="minorHAnsi" w:hAnsiTheme="minorHAnsi" w:cstheme="minorHAnsi"/>
                <w:sz w:val="22"/>
                <w:szCs w:val="22"/>
              </w:rPr>
              <w:t>Bezpečnostní monitoring</w:t>
            </w:r>
          </w:p>
        </w:tc>
      </w:tr>
      <w:tr w:rsidR="00425EB4" w14:paraId="3BC8641B" w14:textId="77777777" w:rsidTr="00F62F57">
        <w:trPr>
          <w:trHeight w:val="284"/>
        </w:trPr>
        <w:tc>
          <w:tcPr>
            <w:tcW w:w="0" w:type="auto"/>
            <w:vMerge/>
            <w:tcBorders>
              <w:left w:val="single" w:sz="4" w:space="0" w:color="auto"/>
              <w:bottom w:val="single" w:sz="4" w:space="0" w:color="auto"/>
              <w:right w:val="single" w:sz="4" w:space="0" w:color="auto"/>
            </w:tcBorders>
            <w:vAlign w:val="center"/>
          </w:tcPr>
          <w:p w14:paraId="4105A9E1" w14:textId="77777777" w:rsidR="00425EB4" w:rsidRPr="000962C0" w:rsidRDefault="00425EB4" w:rsidP="009118E0">
            <w:pPr>
              <w:jc w:val="left"/>
              <w:rPr>
                <w:rFonts w:asciiTheme="minorHAnsi" w:eastAsiaTheme="minorHAnsi" w:hAnsiTheme="minorHAnsi" w:cstheme="minorHAnsi"/>
                <w:sz w:val="22"/>
                <w:szCs w:val="22"/>
                <w:lang w:val="en-US"/>
              </w:rPr>
            </w:pPr>
          </w:p>
        </w:tc>
        <w:tc>
          <w:tcPr>
            <w:tcW w:w="3151" w:type="dxa"/>
            <w:vMerge/>
            <w:tcBorders>
              <w:left w:val="single" w:sz="4" w:space="0" w:color="auto"/>
              <w:bottom w:val="single" w:sz="4" w:space="0" w:color="auto"/>
              <w:right w:val="single" w:sz="4" w:space="0" w:color="auto"/>
            </w:tcBorders>
            <w:vAlign w:val="center"/>
          </w:tcPr>
          <w:p w14:paraId="1152F322" w14:textId="77777777" w:rsidR="00425EB4" w:rsidRPr="007E44C9" w:rsidRDefault="00425EB4" w:rsidP="009118E0">
            <w:pPr>
              <w:jc w:val="left"/>
              <w:rPr>
                <w:rFonts w:asciiTheme="minorHAnsi" w:hAnsiTheme="minorHAnsi" w:cstheme="minorHAnsi"/>
                <w:sz w:val="22"/>
                <w:szCs w:val="22"/>
              </w:rPr>
            </w:pPr>
          </w:p>
        </w:tc>
        <w:tc>
          <w:tcPr>
            <w:tcW w:w="4819" w:type="dxa"/>
            <w:tcBorders>
              <w:top w:val="single" w:sz="4" w:space="0" w:color="auto"/>
              <w:left w:val="single" w:sz="4" w:space="0" w:color="auto"/>
              <w:bottom w:val="single" w:sz="4" w:space="0" w:color="auto"/>
              <w:right w:val="single" w:sz="4" w:space="0" w:color="auto"/>
            </w:tcBorders>
            <w:vAlign w:val="center"/>
          </w:tcPr>
          <w:p w14:paraId="36462363" w14:textId="7FC1E923" w:rsidR="00425EB4" w:rsidRPr="000962C0" w:rsidRDefault="00425EB4" w:rsidP="009118E0">
            <w:pPr>
              <w:jc w:val="left"/>
              <w:rPr>
                <w:rFonts w:asciiTheme="minorHAnsi" w:hAnsiTheme="minorHAnsi" w:cstheme="minorHAnsi"/>
                <w:sz w:val="22"/>
                <w:szCs w:val="22"/>
              </w:rPr>
            </w:pPr>
            <w:r w:rsidRPr="007E44C9">
              <w:rPr>
                <w:rFonts w:asciiTheme="minorHAnsi" w:hAnsiTheme="minorHAnsi" w:cstheme="minorHAnsi"/>
                <w:sz w:val="22"/>
                <w:szCs w:val="22"/>
              </w:rPr>
              <w:t>Provozní monitoring pro SAP</w:t>
            </w:r>
          </w:p>
        </w:tc>
      </w:tr>
      <w:tr w:rsidR="00222A53" w14:paraId="3BA446F1" w14:textId="77777777" w:rsidTr="00B57797">
        <w:tblPrEx>
          <w:tblW w:w="9072" w:type="dxa"/>
          <w:tblInd w:w="108" w:type="dxa"/>
          <w:tblPrExChange w:id="103" w:author="Word Document Comparison" w:date="2024-12-27T14:47:00Z" w16du:dateUtc="2024-12-27T13:47:00Z">
            <w:tblPrEx>
              <w:tblW w:w="9072" w:type="dxa"/>
              <w:tblInd w:w="108" w:type="dxa"/>
            </w:tblPrEx>
          </w:tblPrExChange>
        </w:tblPrEx>
        <w:trPr>
          <w:trHeight w:val="284"/>
          <w:trPrChange w:id="104" w:author="Word Document Comparison" w:date="2024-12-27T14:47:00Z" w16du:dateUtc="2024-12-27T13:47:00Z">
            <w:trPr>
              <w:trHeight w:val="284"/>
            </w:trPr>
          </w:trPrChange>
        </w:trPr>
        <w:tc>
          <w:tcPr>
            <w:tcW w:w="1102" w:type="dxa"/>
            <w:tcBorders>
              <w:top w:val="single" w:sz="4" w:space="0" w:color="auto"/>
              <w:left w:val="single" w:sz="4" w:space="0" w:color="auto"/>
              <w:right w:val="single" w:sz="4" w:space="0" w:color="auto"/>
            </w:tcBorders>
            <w:vAlign w:val="center"/>
            <w:tcPrChange w:id="105" w:author="Word Document Comparison" w:date="2024-12-27T14:47:00Z" w16du:dateUtc="2024-12-27T13:47:00Z">
              <w:tcPr>
                <w:tcW w:w="1102" w:type="dxa"/>
                <w:tcBorders>
                  <w:top w:val="single" w:sz="4" w:space="0" w:color="auto"/>
                  <w:left w:val="single" w:sz="4" w:space="0" w:color="auto"/>
                  <w:right w:val="single" w:sz="4" w:space="0" w:color="auto"/>
                </w:tcBorders>
                <w:vAlign w:val="center"/>
              </w:tcPr>
            </w:tcPrChange>
          </w:tcPr>
          <w:p w14:paraId="301D1B31" w14:textId="77777777" w:rsidR="00222A53" w:rsidRPr="000962C0" w:rsidRDefault="00222A53" w:rsidP="009118E0">
            <w:pPr>
              <w:jc w:val="left"/>
              <w:rPr>
                <w:rFonts w:asciiTheme="minorHAnsi" w:eastAsiaTheme="minorHAnsi" w:hAnsiTheme="minorHAnsi" w:cstheme="minorHAnsi"/>
                <w:sz w:val="22"/>
                <w:szCs w:val="22"/>
              </w:rPr>
            </w:pPr>
            <w:bookmarkStart w:id="106" w:name="_Hlk185493725"/>
            <w:r w:rsidRPr="000962C0">
              <w:rPr>
                <w:rFonts w:asciiTheme="minorHAnsi" w:eastAsiaTheme="minorHAnsi" w:hAnsiTheme="minorHAnsi" w:cstheme="minorHAnsi"/>
                <w:sz w:val="22"/>
                <w:szCs w:val="22"/>
              </w:rPr>
              <w:t>IS04</w:t>
            </w:r>
          </w:p>
        </w:tc>
        <w:tc>
          <w:tcPr>
            <w:tcW w:w="3151" w:type="dxa"/>
            <w:tcBorders>
              <w:top w:val="single" w:sz="4" w:space="0" w:color="auto"/>
              <w:left w:val="single" w:sz="4" w:space="0" w:color="auto"/>
              <w:right w:val="single" w:sz="4" w:space="0" w:color="auto"/>
            </w:tcBorders>
            <w:vAlign w:val="center"/>
            <w:tcPrChange w:id="107" w:author="Word Document Comparison" w:date="2024-12-27T14:47:00Z" w16du:dateUtc="2024-12-27T13:47:00Z">
              <w:tcPr>
                <w:tcW w:w="3151" w:type="dxa"/>
                <w:tcBorders>
                  <w:top w:val="single" w:sz="4" w:space="0" w:color="auto"/>
                  <w:left w:val="single" w:sz="4" w:space="0" w:color="auto"/>
                  <w:right w:val="single" w:sz="4" w:space="0" w:color="auto"/>
                </w:tcBorders>
                <w:vAlign w:val="center"/>
              </w:tcPr>
            </w:tcPrChange>
          </w:tcPr>
          <w:p w14:paraId="67A8EC8F" w14:textId="77777777" w:rsidR="00222A53" w:rsidRPr="000962C0" w:rsidRDefault="00222A53" w:rsidP="005F44C8">
            <w:pPr>
              <w:jc w:val="left"/>
              <w:rPr>
                <w:rFonts w:asciiTheme="minorHAnsi" w:eastAsiaTheme="minorHAnsi" w:hAnsiTheme="minorHAnsi" w:cstheme="minorHAnsi"/>
                <w:sz w:val="22"/>
                <w:szCs w:val="22"/>
              </w:rPr>
            </w:pPr>
            <w:r w:rsidRPr="000962C0">
              <w:rPr>
                <w:rFonts w:asciiTheme="minorHAnsi" w:eastAsiaTheme="minorHAnsi" w:hAnsiTheme="minorHAnsi" w:cstheme="minorHAnsi"/>
                <w:sz w:val="22"/>
                <w:szCs w:val="22"/>
              </w:rPr>
              <w:t>Technická podpora</w:t>
            </w:r>
          </w:p>
        </w:tc>
        <w:tc>
          <w:tcPr>
            <w:tcW w:w="4819" w:type="dxa"/>
            <w:tcBorders>
              <w:top w:val="single" w:sz="4" w:space="0" w:color="auto"/>
              <w:left w:val="single" w:sz="4" w:space="0" w:color="auto"/>
              <w:bottom w:val="single" w:sz="4" w:space="0" w:color="auto"/>
              <w:right w:val="single" w:sz="4" w:space="0" w:color="auto"/>
            </w:tcBorders>
            <w:vAlign w:val="center"/>
            <w:tcPrChange w:id="108" w:author="Word Document Comparison" w:date="2024-12-27T14:47:00Z" w16du:dateUtc="2024-12-27T13:47:00Z">
              <w:tcPr>
                <w:tcW w:w="4819" w:type="dxa"/>
                <w:tcBorders>
                  <w:top w:val="single" w:sz="4" w:space="0" w:color="auto"/>
                  <w:left w:val="single" w:sz="4" w:space="0" w:color="auto"/>
                  <w:bottom w:val="single" w:sz="4" w:space="0" w:color="auto"/>
                  <w:right w:val="single" w:sz="4" w:space="0" w:color="auto"/>
                </w:tcBorders>
                <w:vAlign w:val="center"/>
              </w:tcPr>
            </w:tcPrChange>
          </w:tcPr>
          <w:p w14:paraId="568807E9" w14:textId="0DED66DE" w:rsidR="00222A53" w:rsidRPr="000962C0" w:rsidRDefault="00653F5A" w:rsidP="009118E0">
            <w:pPr>
              <w:jc w:val="left"/>
              <w:rPr>
                <w:rFonts w:asciiTheme="minorHAnsi" w:eastAsiaTheme="minorHAnsi" w:hAnsiTheme="minorHAnsi" w:cstheme="minorHAnsi"/>
                <w:sz w:val="22"/>
                <w:szCs w:val="22"/>
              </w:rPr>
            </w:pPr>
            <w:r>
              <w:rPr>
                <w:rFonts w:asciiTheme="minorHAnsi" w:hAnsiTheme="minorHAnsi" w:cstheme="minorHAnsi"/>
                <w:sz w:val="22"/>
                <w:szCs w:val="22"/>
              </w:rPr>
              <w:t>Ú</w:t>
            </w:r>
            <w:r w:rsidR="00222A53" w:rsidRPr="000962C0">
              <w:rPr>
                <w:rFonts w:asciiTheme="minorHAnsi" w:hAnsiTheme="minorHAnsi" w:cstheme="minorHAnsi"/>
                <w:sz w:val="22"/>
                <w:szCs w:val="22"/>
              </w:rPr>
              <w:t>roveň podpory</w:t>
            </w:r>
            <w:r>
              <w:rPr>
                <w:rFonts w:asciiTheme="minorHAnsi" w:hAnsiTheme="minorHAnsi" w:cstheme="minorHAnsi"/>
                <w:sz w:val="22"/>
                <w:szCs w:val="22"/>
              </w:rPr>
              <w:t xml:space="preserve"> L2</w:t>
            </w:r>
          </w:p>
        </w:tc>
      </w:tr>
      <w:tr w:rsidR="00222A53" w14:paraId="47542EDE" w14:textId="77777777" w:rsidTr="00957BB2">
        <w:trPr>
          <w:trHeight w:val="284"/>
          <w:del w:id="109" w:author="Word Document Comparison" w:date="2024-12-27T14:47:00Z" w16du:dateUtc="2024-12-27T13:47:00Z"/>
        </w:trPr>
        <w:tc>
          <w:tcPr>
            <w:tcW w:w="1102" w:type="dxa"/>
            <w:tcBorders>
              <w:left w:val="single" w:sz="4" w:space="0" w:color="auto"/>
              <w:right w:val="single" w:sz="4" w:space="0" w:color="auto"/>
            </w:tcBorders>
            <w:vAlign w:val="center"/>
          </w:tcPr>
          <w:p w14:paraId="28426877" w14:textId="77777777" w:rsidR="00222A53" w:rsidRPr="000962C0" w:rsidRDefault="00222A53" w:rsidP="009118E0">
            <w:pPr>
              <w:jc w:val="left"/>
              <w:rPr>
                <w:del w:id="110" w:author="Word Document Comparison" w:date="2024-12-27T14:47:00Z" w16du:dateUtc="2024-12-27T13:47:00Z"/>
                <w:rFonts w:asciiTheme="minorHAnsi" w:eastAsiaTheme="minorHAnsi" w:hAnsiTheme="minorHAnsi" w:cstheme="minorHAnsi"/>
                <w:sz w:val="22"/>
                <w:szCs w:val="22"/>
              </w:rPr>
            </w:pPr>
          </w:p>
        </w:tc>
        <w:tc>
          <w:tcPr>
            <w:tcW w:w="3151" w:type="dxa"/>
            <w:tcBorders>
              <w:left w:val="single" w:sz="4" w:space="0" w:color="auto"/>
              <w:right w:val="single" w:sz="4" w:space="0" w:color="auto"/>
            </w:tcBorders>
            <w:vAlign w:val="center"/>
          </w:tcPr>
          <w:p w14:paraId="16AE59B3" w14:textId="77777777" w:rsidR="00222A53" w:rsidRPr="000962C0" w:rsidRDefault="00222A53" w:rsidP="005F44C8">
            <w:pPr>
              <w:jc w:val="left"/>
              <w:rPr>
                <w:del w:id="111" w:author="Word Document Comparison" w:date="2024-12-27T14:47:00Z" w16du:dateUtc="2024-12-27T13:47:00Z"/>
                <w:rFonts w:asciiTheme="minorHAnsi" w:eastAsiaTheme="minorHAnsi" w:hAnsiTheme="minorHAnsi" w:cstheme="minorHAnsi"/>
                <w:sz w:val="22"/>
                <w:szCs w:val="22"/>
              </w:rPr>
            </w:pPr>
          </w:p>
        </w:tc>
        <w:tc>
          <w:tcPr>
            <w:tcW w:w="4819" w:type="dxa"/>
            <w:tcBorders>
              <w:top w:val="single" w:sz="4" w:space="0" w:color="auto"/>
              <w:left w:val="single" w:sz="4" w:space="0" w:color="auto"/>
              <w:bottom w:val="single" w:sz="4" w:space="0" w:color="auto"/>
              <w:right w:val="single" w:sz="4" w:space="0" w:color="auto"/>
            </w:tcBorders>
            <w:vAlign w:val="center"/>
          </w:tcPr>
          <w:p w14:paraId="39B3F1E8" w14:textId="77777777" w:rsidR="00222A53" w:rsidRPr="000962C0" w:rsidRDefault="00222A53" w:rsidP="009118E0">
            <w:pPr>
              <w:jc w:val="left"/>
              <w:rPr>
                <w:del w:id="112" w:author="Word Document Comparison" w:date="2024-12-27T14:47:00Z" w16du:dateUtc="2024-12-27T13:47:00Z"/>
                <w:rFonts w:asciiTheme="minorHAnsi" w:hAnsiTheme="minorHAnsi" w:cstheme="minorHAnsi"/>
                <w:sz w:val="22"/>
                <w:szCs w:val="22"/>
              </w:rPr>
            </w:pPr>
            <w:del w:id="113" w:author="Word Document Comparison" w:date="2024-12-27T14:47:00Z" w16du:dateUtc="2024-12-27T13:47:00Z">
              <w:r w:rsidRPr="000962C0">
                <w:rPr>
                  <w:rFonts w:asciiTheme="minorHAnsi" w:hAnsiTheme="minorHAnsi" w:cstheme="minorHAnsi"/>
                  <w:sz w:val="22"/>
                  <w:szCs w:val="22"/>
                </w:rPr>
                <w:delText>Technická podpora rozvoje infrastruktury</w:delText>
              </w:r>
            </w:del>
          </w:p>
        </w:tc>
      </w:tr>
      <w:tr w:rsidR="007A2236" w14:paraId="602F0C74" w14:textId="77777777" w:rsidTr="007A2236">
        <w:trPr>
          <w:trHeight w:val="460"/>
        </w:trPr>
        <w:tc>
          <w:tcPr>
            <w:tcW w:w="1102" w:type="dxa"/>
            <w:vMerge w:val="restart"/>
            <w:tcBorders>
              <w:left w:val="single" w:sz="4" w:space="0" w:color="auto"/>
              <w:right w:val="single" w:sz="4" w:space="0" w:color="auto"/>
            </w:tcBorders>
            <w:vAlign w:val="center"/>
          </w:tcPr>
          <w:p w14:paraId="0396CF79" w14:textId="77777777" w:rsidR="007A2236" w:rsidRPr="000962C0" w:rsidRDefault="007A2236" w:rsidP="009118E0">
            <w:pPr>
              <w:jc w:val="left"/>
              <w:rPr>
                <w:rFonts w:asciiTheme="minorHAnsi" w:eastAsiaTheme="minorHAnsi" w:hAnsiTheme="minorHAnsi" w:cstheme="minorHAnsi"/>
                <w:sz w:val="22"/>
                <w:szCs w:val="22"/>
              </w:rPr>
            </w:pPr>
            <w:r w:rsidRPr="000962C0">
              <w:rPr>
                <w:rFonts w:asciiTheme="minorHAnsi" w:eastAsiaTheme="minorHAnsi" w:hAnsiTheme="minorHAnsi" w:cstheme="minorHAnsi"/>
                <w:sz w:val="22"/>
                <w:szCs w:val="22"/>
              </w:rPr>
              <w:t>IS05</w:t>
            </w:r>
          </w:p>
        </w:tc>
        <w:tc>
          <w:tcPr>
            <w:tcW w:w="3151" w:type="dxa"/>
            <w:vMerge w:val="restart"/>
            <w:tcBorders>
              <w:left w:val="single" w:sz="4" w:space="0" w:color="auto"/>
              <w:right w:val="single" w:sz="4" w:space="0" w:color="auto"/>
            </w:tcBorders>
            <w:vAlign w:val="center"/>
          </w:tcPr>
          <w:p w14:paraId="4BA1F9BF" w14:textId="77777777" w:rsidR="007A2236" w:rsidRPr="000962C0" w:rsidRDefault="007A2236" w:rsidP="005F44C8">
            <w:pPr>
              <w:jc w:val="left"/>
              <w:rPr>
                <w:rFonts w:asciiTheme="minorHAnsi" w:eastAsiaTheme="minorHAnsi" w:hAnsiTheme="minorHAnsi" w:cstheme="minorHAnsi"/>
                <w:sz w:val="22"/>
                <w:szCs w:val="22"/>
              </w:rPr>
            </w:pPr>
            <w:r w:rsidRPr="000962C0">
              <w:rPr>
                <w:rFonts w:asciiTheme="minorHAnsi" w:eastAsiaTheme="minorHAnsi" w:hAnsiTheme="minorHAnsi" w:cstheme="minorHAnsi"/>
                <w:sz w:val="22"/>
                <w:szCs w:val="22"/>
              </w:rPr>
              <w:t>Řízení bezpečnosti</w:t>
            </w:r>
          </w:p>
        </w:tc>
        <w:tc>
          <w:tcPr>
            <w:tcW w:w="4819" w:type="dxa"/>
            <w:tcBorders>
              <w:top w:val="single" w:sz="4" w:space="0" w:color="auto"/>
              <w:left w:val="single" w:sz="4" w:space="0" w:color="auto"/>
              <w:bottom w:val="single" w:sz="4" w:space="0" w:color="auto"/>
              <w:right w:val="single" w:sz="4" w:space="0" w:color="auto"/>
            </w:tcBorders>
            <w:vAlign w:val="center"/>
          </w:tcPr>
          <w:p w14:paraId="1FF6F559" w14:textId="1D74E3E3" w:rsidR="007A2236" w:rsidRPr="007A2236" w:rsidRDefault="007A2236" w:rsidP="007A2236">
            <w:pPr>
              <w:spacing w:before="0" w:after="0"/>
              <w:jc w:val="left"/>
            </w:pPr>
            <w:r>
              <w:t>Bezpečnostní monitoring</w:t>
            </w:r>
          </w:p>
        </w:tc>
      </w:tr>
      <w:tr w:rsidR="007A2236" w14:paraId="0F764026" w14:textId="77777777" w:rsidTr="00B57797">
        <w:tblPrEx>
          <w:tblW w:w="9072" w:type="dxa"/>
          <w:tblInd w:w="108" w:type="dxa"/>
          <w:tblPrExChange w:id="114" w:author="Word Document Comparison" w:date="2024-12-27T14:47:00Z" w16du:dateUtc="2024-12-27T13:47:00Z">
            <w:tblPrEx>
              <w:tblW w:w="9072" w:type="dxa"/>
              <w:tblInd w:w="108" w:type="dxa"/>
            </w:tblPrEx>
          </w:tblPrExChange>
        </w:tblPrEx>
        <w:trPr>
          <w:trHeight w:val="460"/>
          <w:trPrChange w:id="115" w:author="Word Document Comparison" w:date="2024-12-27T14:47:00Z" w16du:dateUtc="2024-12-27T13:47:00Z">
            <w:trPr>
              <w:trHeight w:val="460"/>
            </w:trPr>
          </w:trPrChange>
        </w:trPr>
        <w:tc>
          <w:tcPr>
            <w:tcW w:w="1102" w:type="dxa"/>
            <w:vMerge/>
            <w:tcBorders>
              <w:left w:val="single" w:sz="4" w:space="0" w:color="auto"/>
              <w:right w:val="single" w:sz="4" w:space="0" w:color="auto"/>
            </w:tcBorders>
            <w:vAlign w:val="center"/>
            <w:tcPrChange w:id="116" w:author="Word Document Comparison" w:date="2024-12-27T14:47:00Z" w16du:dateUtc="2024-12-27T13:47:00Z">
              <w:tcPr>
                <w:tcW w:w="1102" w:type="dxa"/>
                <w:vMerge/>
                <w:tcBorders>
                  <w:left w:val="single" w:sz="4" w:space="0" w:color="auto"/>
                  <w:bottom w:val="single" w:sz="4" w:space="0" w:color="auto"/>
                  <w:right w:val="single" w:sz="4" w:space="0" w:color="auto"/>
                </w:tcBorders>
                <w:vAlign w:val="center"/>
              </w:tcPr>
            </w:tcPrChange>
          </w:tcPr>
          <w:p w14:paraId="6EC8D222" w14:textId="77777777" w:rsidR="007A2236" w:rsidRPr="000962C0" w:rsidRDefault="007A2236" w:rsidP="009118E0">
            <w:pPr>
              <w:jc w:val="left"/>
              <w:rPr>
                <w:rFonts w:asciiTheme="minorHAnsi" w:eastAsiaTheme="minorHAnsi" w:hAnsiTheme="minorHAnsi" w:cstheme="minorHAnsi"/>
                <w:sz w:val="22"/>
                <w:szCs w:val="22"/>
              </w:rPr>
            </w:pPr>
          </w:p>
        </w:tc>
        <w:tc>
          <w:tcPr>
            <w:tcW w:w="3151" w:type="dxa"/>
            <w:vMerge/>
            <w:tcBorders>
              <w:left w:val="single" w:sz="4" w:space="0" w:color="auto"/>
              <w:right w:val="single" w:sz="4" w:space="0" w:color="auto"/>
            </w:tcBorders>
            <w:vAlign w:val="center"/>
            <w:tcPrChange w:id="117" w:author="Word Document Comparison" w:date="2024-12-27T14:47:00Z" w16du:dateUtc="2024-12-27T13:47:00Z">
              <w:tcPr>
                <w:tcW w:w="3151" w:type="dxa"/>
                <w:vMerge/>
                <w:tcBorders>
                  <w:left w:val="single" w:sz="4" w:space="0" w:color="auto"/>
                  <w:bottom w:val="single" w:sz="4" w:space="0" w:color="auto"/>
                  <w:right w:val="single" w:sz="4" w:space="0" w:color="auto"/>
                </w:tcBorders>
                <w:vAlign w:val="center"/>
              </w:tcPr>
            </w:tcPrChange>
          </w:tcPr>
          <w:p w14:paraId="2932681A" w14:textId="77777777" w:rsidR="007A2236" w:rsidRPr="000962C0" w:rsidRDefault="007A2236" w:rsidP="005F44C8">
            <w:pPr>
              <w:jc w:val="left"/>
              <w:rPr>
                <w:rFonts w:asciiTheme="minorHAnsi" w:eastAsiaTheme="minorHAnsi" w:hAnsiTheme="minorHAnsi" w:cstheme="minorHAnsi"/>
                <w:sz w:val="22"/>
                <w:szCs w:val="22"/>
              </w:rPr>
            </w:pPr>
          </w:p>
        </w:tc>
        <w:tc>
          <w:tcPr>
            <w:tcW w:w="4819" w:type="dxa"/>
            <w:tcBorders>
              <w:top w:val="single" w:sz="4" w:space="0" w:color="auto"/>
              <w:left w:val="single" w:sz="4" w:space="0" w:color="auto"/>
              <w:bottom w:val="single" w:sz="4" w:space="0" w:color="auto"/>
              <w:right w:val="single" w:sz="4" w:space="0" w:color="auto"/>
            </w:tcBorders>
            <w:vAlign w:val="center"/>
            <w:tcPrChange w:id="118" w:author="Word Document Comparison" w:date="2024-12-27T14:47:00Z" w16du:dateUtc="2024-12-27T13:47:00Z">
              <w:tcPr>
                <w:tcW w:w="4819" w:type="dxa"/>
                <w:tcBorders>
                  <w:top w:val="single" w:sz="4" w:space="0" w:color="auto"/>
                  <w:left w:val="single" w:sz="4" w:space="0" w:color="auto"/>
                  <w:bottom w:val="single" w:sz="4" w:space="0" w:color="auto"/>
                  <w:right w:val="single" w:sz="4" w:space="0" w:color="auto"/>
                </w:tcBorders>
                <w:vAlign w:val="center"/>
              </w:tcPr>
            </w:tcPrChange>
          </w:tcPr>
          <w:p w14:paraId="0DD069C4" w14:textId="7D271B68" w:rsidR="007A2236" w:rsidRPr="000962C0" w:rsidRDefault="007A2236" w:rsidP="00EA0096">
            <w:pPr>
              <w:keepNext/>
              <w:jc w:val="left"/>
              <w:rPr>
                <w:rFonts w:asciiTheme="minorHAnsi" w:hAnsiTheme="minorHAnsi" w:cstheme="minorHAnsi"/>
                <w:sz w:val="22"/>
                <w:szCs w:val="22"/>
              </w:rPr>
            </w:pPr>
            <w:r>
              <w:t>Informování o výskytu bezpečnostní události</w:t>
            </w:r>
          </w:p>
        </w:tc>
      </w:tr>
      <w:tr w:rsidR="001C64CD" w14:paraId="70BBAE3D" w14:textId="77777777" w:rsidTr="002051E9">
        <w:trPr>
          <w:trHeight w:val="460"/>
          <w:ins w:id="119" w:author="Word Document Comparison" w:date="2024-12-27T14:47:00Z" w16du:dateUtc="2024-12-27T13:47:00Z"/>
        </w:trPr>
        <w:tc>
          <w:tcPr>
            <w:tcW w:w="1102" w:type="dxa"/>
            <w:vMerge w:val="restart"/>
            <w:tcBorders>
              <w:left w:val="single" w:sz="4" w:space="0" w:color="auto"/>
              <w:right w:val="single" w:sz="4" w:space="0" w:color="auto"/>
            </w:tcBorders>
            <w:vAlign w:val="center"/>
          </w:tcPr>
          <w:p w14:paraId="582FFC5F" w14:textId="77777777" w:rsidR="001C64CD" w:rsidRPr="000962C0" w:rsidRDefault="001C64CD" w:rsidP="009118E0">
            <w:pPr>
              <w:jc w:val="left"/>
              <w:rPr>
                <w:ins w:id="120" w:author="Word Document Comparison" w:date="2024-12-27T14:47:00Z" w16du:dateUtc="2024-12-27T13:47:00Z"/>
                <w:rFonts w:asciiTheme="minorHAnsi" w:eastAsiaTheme="minorHAnsi" w:hAnsiTheme="minorHAnsi" w:cstheme="minorHAnsi"/>
                <w:sz w:val="22"/>
                <w:szCs w:val="22"/>
              </w:rPr>
            </w:pPr>
            <w:ins w:id="121" w:author="Word Document Comparison" w:date="2024-12-27T14:47:00Z" w16du:dateUtc="2024-12-27T13:47:00Z">
              <w:r>
                <w:rPr>
                  <w:rFonts w:asciiTheme="minorHAnsi" w:eastAsiaTheme="minorHAnsi" w:hAnsiTheme="minorHAnsi" w:cstheme="minorHAnsi"/>
                  <w:sz w:val="22"/>
                  <w:szCs w:val="22"/>
                </w:rPr>
                <w:t>IS06</w:t>
              </w:r>
            </w:ins>
          </w:p>
        </w:tc>
        <w:tc>
          <w:tcPr>
            <w:tcW w:w="3151" w:type="dxa"/>
            <w:vMerge w:val="restart"/>
            <w:tcBorders>
              <w:left w:val="single" w:sz="4" w:space="0" w:color="auto"/>
              <w:right w:val="single" w:sz="4" w:space="0" w:color="auto"/>
            </w:tcBorders>
            <w:vAlign w:val="center"/>
          </w:tcPr>
          <w:p w14:paraId="43F19F21" w14:textId="77777777" w:rsidR="001C64CD" w:rsidRPr="000962C0" w:rsidRDefault="001C64CD" w:rsidP="005F44C8">
            <w:pPr>
              <w:jc w:val="left"/>
              <w:rPr>
                <w:ins w:id="122" w:author="Word Document Comparison" w:date="2024-12-27T14:47:00Z" w16du:dateUtc="2024-12-27T13:47:00Z"/>
                <w:rFonts w:asciiTheme="minorHAnsi" w:eastAsiaTheme="minorHAnsi" w:hAnsiTheme="minorHAnsi" w:cstheme="minorHAnsi"/>
                <w:sz w:val="22"/>
                <w:szCs w:val="22"/>
              </w:rPr>
            </w:pPr>
            <w:bookmarkStart w:id="123" w:name="_Hlk185493690"/>
            <w:ins w:id="124" w:author="Word Document Comparison" w:date="2024-12-27T14:47:00Z" w16du:dateUtc="2024-12-27T13:47:00Z">
              <w:r>
                <w:rPr>
                  <w:rFonts w:asciiTheme="minorHAnsi" w:eastAsiaTheme="minorHAnsi" w:hAnsiTheme="minorHAnsi" w:cstheme="minorHAnsi"/>
                  <w:sz w:val="22"/>
                  <w:szCs w:val="22"/>
                </w:rPr>
                <w:t>Ad-hoc služby</w:t>
              </w:r>
              <w:bookmarkEnd w:id="123"/>
            </w:ins>
          </w:p>
        </w:tc>
        <w:tc>
          <w:tcPr>
            <w:tcW w:w="4819" w:type="dxa"/>
            <w:tcBorders>
              <w:top w:val="single" w:sz="4" w:space="0" w:color="auto"/>
              <w:left w:val="single" w:sz="4" w:space="0" w:color="auto"/>
              <w:bottom w:val="single" w:sz="4" w:space="0" w:color="auto"/>
              <w:right w:val="single" w:sz="4" w:space="0" w:color="auto"/>
            </w:tcBorders>
            <w:vAlign w:val="center"/>
          </w:tcPr>
          <w:p w14:paraId="27728DEE" w14:textId="77777777" w:rsidR="001C64CD" w:rsidRDefault="001C64CD" w:rsidP="00EA0096">
            <w:pPr>
              <w:keepNext/>
              <w:jc w:val="left"/>
              <w:rPr>
                <w:ins w:id="125" w:author="Word Document Comparison" w:date="2024-12-27T14:47:00Z" w16du:dateUtc="2024-12-27T13:47:00Z"/>
              </w:rPr>
            </w:pPr>
            <w:ins w:id="126" w:author="Word Document Comparison" w:date="2024-12-27T14:47:00Z" w16du:dateUtc="2024-12-27T13:47:00Z">
              <w:r>
                <w:t>Technická podpora rozvoje infrastruktury</w:t>
              </w:r>
            </w:ins>
          </w:p>
        </w:tc>
      </w:tr>
      <w:tr w:rsidR="001C64CD" w14:paraId="74E40627" w14:textId="77777777" w:rsidTr="00957BB2">
        <w:trPr>
          <w:trHeight w:val="460"/>
          <w:ins w:id="127" w:author="Word Document Comparison" w:date="2024-12-27T14:47:00Z" w16du:dateUtc="2024-12-27T13:47:00Z"/>
        </w:trPr>
        <w:tc>
          <w:tcPr>
            <w:tcW w:w="1102" w:type="dxa"/>
            <w:vMerge/>
            <w:tcBorders>
              <w:left w:val="single" w:sz="4" w:space="0" w:color="auto"/>
              <w:bottom w:val="single" w:sz="4" w:space="0" w:color="auto"/>
              <w:right w:val="single" w:sz="4" w:space="0" w:color="auto"/>
            </w:tcBorders>
            <w:vAlign w:val="center"/>
          </w:tcPr>
          <w:p w14:paraId="6B183EA3" w14:textId="77777777" w:rsidR="001C64CD" w:rsidRDefault="001C64CD" w:rsidP="009118E0">
            <w:pPr>
              <w:jc w:val="left"/>
              <w:rPr>
                <w:ins w:id="128" w:author="Word Document Comparison" w:date="2024-12-27T14:47:00Z" w16du:dateUtc="2024-12-27T13:47:00Z"/>
                <w:rFonts w:asciiTheme="minorHAnsi" w:eastAsiaTheme="minorHAnsi" w:hAnsiTheme="minorHAnsi" w:cstheme="minorHAnsi"/>
                <w:sz w:val="22"/>
                <w:szCs w:val="22"/>
              </w:rPr>
            </w:pPr>
          </w:p>
        </w:tc>
        <w:tc>
          <w:tcPr>
            <w:tcW w:w="3151" w:type="dxa"/>
            <w:vMerge/>
            <w:tcBorders>
              <w:left w:val="single" w:sz="4" w:space="0" w:color="auto"/>
              <w:bottom w:val="single" w:sz="4" w:space="0" w:color="auto"/>
              <w:right w:val="single" w:sz="4" w:space="0" w:color="auto"/>
            </w:tcBorders>
            <w:vAlign w:val="center"/>
          </w:tcPr>
          <w:p w14:paraId="1C27E363" w14:textId="77777777" w:rsidR="001C64CD" w:rsidRDefault="001C64CD" w:rsidP="005F44C8">
            <w:pPr>
              <w:jc w:val="left"/>
              <w:rPr>
                <w:ins w:id="129" w:author="Word Document Comparison" w:date="2024-12-27T14:47:00Z" w16du:dateUtc="2024-12-27T13:47:00Z"/>
                <w:rFonts w:asciiTheme="minorHAnsi" w:eastAsiaTheme="minorHAnsi" w:hAnsiTheme="minorHAnsi" w:cstheme="minorHAnsi"/>
                <w:sz w:val="22"/>
                <w:szCs w:val="22"/>
              </w:rPr>
            </w:pPr>
          </w:p>
        </w:tc>
        <w:tc>
          <w:tcPr>
            <w:tcW w:w="4819" w:type="dxa"/>
            <w:tcBorders>
              <w:top w:val="single" w:sz="4" w:space="0" w:color="auto"/>
              <w:left w:val="single" w:sz="4" w:space="0" w:color="auto"/>
              <w:bottom w:val="single" w:sz="4" w:space="0" w:color="auto"/>
              <w:right w:val="single" w:sz="4" w:space="0" w:color="auto"/>
            </w:tcBorders>
            <w:vAlign w:val="center"/>
          </w:tcPr>
          <w:p w14:paraId="414AFD4B" w14:textId="77777777" w:rsidR="001C64CD" w:rsidRDefault="001C64CD" w:rsidP="00EA0096">
            <w:pPr>
              <w:keepNext/>
              <w:jc w:val="left"/>
              <w:rPr>
                <w:ins w:id="130" w:author="Word Document Comparison" w:date="2024-12-27T14:47:00Z" w16du:dateUtc="2024-12-27T13:47:00Z"/>
              </w:rPr>
            </w:pPr>
            <w:ins w:id="131" w:author="Word Document Comparison" w:date="2024-12-27T14:47:00Z" w16du:dateUtc="2024-12-27T13:47:00Z">
              <w:r w:rsidRPr="001C64CD">
                <w:t>Ostatní služby nad rámec provozní a servisní podpory</w:t>
              </w:r>
            </w:ins>
          </w:p>
        </w:tc>
      </w:tr>
    </w:tbl>
    <w:bookmarkEnd w:id="106"/>
    <w:p w14:paraId="07FDB608" w14:textId="1FA40F05" w:rsidR="00F23A78" w:rsidRPr="00EA0096" w:rsidRDefault="00EA0096" w:rsidP="00EA0096">
      <w:pPr>
        <w:pStyle w:val="Titulek"/>
        <w:jc w:val="center"/>
      </w:pPr>
      <w:r>
        <w:t xml:space="preserve">Tabulka </w:t>
      </w:r>
      <w:r>
        <w:fldChar w:fldCharType="begin"/>
      </w:r>
      <w:r>
        <w:instrText>SEQ Tabulka \* ARABIC</w:instrText>
      </w:r>
      <w:r>
        <w:fldChar w:fldCharType="separate"/>
      </w:r>
      <w:r w:rsidR="00020410">
        <w:rPr>
          <w:noProof/>
        </w:rPr>
        <w:t>1</w:t>
      </w:r>
      <w:r>
        <w:fldChar w:fldCharType="end"/>
      </w:r>
    </w:p>
    <w:p w14:paraId="4FF29EF8" w14:textId="77777777" w:rsidR="00EA0096" w:rsidRDefault="00EA0096" w:rsidP="009118E0">
      <w:pPr>
        <w:tabs>
          <w:tab w:val="left" w:pos="1210"/>
          <w:tab w:val="left" w:pos="4361"/>
        </w:tabs>
        <w:ind w:left="108"/>
        <w:jc w:val="left"/>
      </w:pPr>
    </w:p>
    <w:tbl>
      <w:tblPr>
        <w:tblStyle w:val="Mkatabulky"/>
        <w:tblW w:w="9101" w:type="dxa"/>
        <w:tblInd w:w="108" w:type="dxa"/>
        <w:tblLook w:val="04A0" w:firstRow="1" w:lastRow="0" w:firstColumn="1" w:lastColumn="0" w:noHBand="0" w:noVBand="1"/>
      </w:tblPr>
      <w:tblGrid>
        <w:gridCol w:w="1021"/>
        <w:gridCol w:w="3261"/>
        <w:gridCol w:w="4819"/>
      </w:tblGrid>
      <w:tr w:rsidR="00AC6407" w14:paraId="5CB60E1A" w14:textId="77777777" w:rsidTr="00E94253">
        <w:trPr>
          <w:trHeight w:val="284"/>
        </w:trPr>
        <w:tc>
          <w:tcPr>
            <w:tcW w:w="9101" w:type="dxa"/>
            <w:gridSpan w:val="3"/>
            <w:tcBorders>
              <w:top w:val="single" w:sz="4" w:space="0" w:color="auto"/>
              <w:left w:val="single" w:sz="4" w:space="0" w:color="auto"/>
              <w:bottom w:val="single" w:sz="4" w:space="0" w:color="auto"/>
              <w:right w:val="single" w:sz="4" w:space="0" w:color="auto"/>
            </w:tcBorders>
            <w:shd w:val="clear" w:color="auto" w:fill="006600"/>
          </w:tcPr>
          <w:p w14:paraId="2B3CF5FF" w14:textId="77777777" w:rsidR="00AC6407" w:rsidRDefault="00AC6407" w:rsidP="00C62346">
            <w:pPr>
              <w:rPr>
                <w:rFonts w:asciiTheme="minorHAnsi" w:eastAsiaTheme="minorHAnsi" w:hAnsiTheme="minorHAnsi" w:cstheme="minorBidi"/>
                <w:b/>
                <w:sz w:val="22"/>
                <w:szCs w:val="22"/>
              </w:rPr>
            </w:pPr>
            <w:r>
              <w:rPr>
                <w:b/>
              </w:rPr>
              <w:t>PŘEHLED DOPLŇKOVÝCH SLUŽEB</w:t>
            </w:r>
          </w:p>
        </w:tc>
      </w:tr>
      <w:tr w:rsidR="00AC6407" w14:paraId="6E86C9DB" w14:textId="77777777" w:rsidTr="00E94253">
        <w:trPr>
          <w:trHeight w:val="284"/>
        </w:trPr>
        <w:tc>
          <w:tcPr>
            <w:tcW w:w="4282" w:type="dxa"/>
            <w:gridSpan w:val="2"/>
            <w:tcBorders>
              <w:top w:val="single" w:sz="4" w:space="0" w:color="auto"/>
              <w:left w:val="single" w:sz="4" w:space="0" w:color="auto"/>
              <w:bottom w:val="single" w:sz="4" w:space="0" w:color="auto"/>
              <w:right w:val="single" w:sz="4" w:space="0" w:color="auto"/>
            </w:tcBorders>
            <w:shd w:val="clear" w:color="auto" w:fill="AEEAC1"/>
          </w:tcPr>
          <w:p w14:paraId="4F47ECD0" w14:textId="77777777" w:rsidR="00AC6407" w:rsidRDefault="00AC6407">
            <w:pPr>
              <w:jc w:val="left"/>
              <w:rPr>
                <w:b/>
              </w:rPr>
            </w:pPr>
            <w:r>
              <w:rPr>
                <w:b/>
              </w:rPr>
              <w:t>Název služby</w:t>
            </w:r>
          </w:p>
        </w:tc>
        <w:tc>
          <w:tcPr>
            <w:tcW w:w="4819" w:type="dxa"/>
            <w:tcBorders>
              <w:top w:val="single" w:sz="4" w:space="0" w:color="auto"/>
              <w:left w:val="single" w:sz="4" w:space="0" w:color="auto"/>
              <w:bottom w:val="single" w:sz="4" w:space="0" w:color="auto"/>
              <w:right w:val="single" w:sz="4" w:space="0" w:color="auto"/>
            </w:tcBorders>
            <w:shd w:val="clear" w:color="auto" w:fill="AEEAC1"/>
            <w:hideMark/>
          </w:tcPr>
          <w:p w14:paraId="1554BA96" w14:textId="77777777" w:rsidR="00AC6407" w:rsidRDefault="00AC6407">
            <w:pPr>
              <w:jc w:val="left"/>
              <w:rPr>
                <w:b/>
              </w:rPr>
            </w:pPr>
            <w:r>
              <w:rPr>
                <w:b/>
              </w:rPr>
              <w:t>Klíčové činnosti</w:t>
            </w:r>
          </w:p>
        </w:tc>
      </w:tr>
      <w:tr w:rsidR="00AC6407" w14:paraId="160FB0A9" w14:textId="77777777" w:rsidTr="00AC6407">
        <w:trPr>
          <w:trHeight w:val="284"/>
        </w:trPr>
        <w:tc>
          <w:tcPr>
            <w:tcW w:w="1021" w:type="dxa"/>
            <w:vMerge w:val="restart"/>
            <w:tcBorders>
              <w:top w:val="single" w:sz="4" w:space="0" w:color="auto"/>
              <w:left w:val="single" w:sz="4" w:space="0" w:color="auto"/>
              <w:right w:val="single" w:sz="4" w:space="0" w:color="auto"/>
            </w:tcBorders>
            <w:vAlign w:val="center"/>
          </w:tcPr>
          <w:p w14:paraId="43FACDB2" w14:textId="77777777" w:rsidR="00AC6407" w:rsidRPr="00F23A78" w:rsidRDefault="00AC6407" w:rsidP="00AC6407">
            <w:pPr>
              <w:jc w:val="left"/>
              <w:rPr>
                <w:rFonts w:eastAsiaTheme="minorHAnsi"/>
              </w:rPr>
            </w:pPr>
            <w:r>
              <w:rPr>
                <w:rFonts w:eastAsiaTheme="minorHAnsi"/>
              </w:rPr>
              <w:t>JS01</w:t>
            </w:r>
          </w:p>
        </w:tc>
        <w:tc>
          <w:tcPr>
            <w:tcW w:w="3261" w:type="dxa"/>
            <w:vMerge w:val="restart"/>
            <w:tcBorders>
              <w:top w:val="single" w:sz="4" w:space="0" w:color="auto"/>
              <w:left w:val="single" w:sz="4" w:space="0" w:color="auto"/>
              <w:right w:val="single" w:sz="4" w:space="0" w:color="auto"/>
            </w:tcBorders>
            <w:vAlign w:val="center"/>
          </w:tcPr>
          <w:p w14:paraId="07B1F850" w14:textId="77777777" w:rsidR="00AC6407" w:rsidRDefault="00AC6407" w:rsidP="009118E0">
            <w:pPr>
              <w:jc w:val="left"/>
              <w:rPr>
                <w:rFonts w:eastAsiaTheme="minorHAnsi"/>
                <w:lang w:val="en-US"/>
              </w:rPr>
            </w:pPr>
            <w:r w:rsidRPr="00F23A78">
              <w:rPr>
                <w:rFonts w:eastAsiaTheme="minorHAnsi"/>
              </w:rPr>
              <w:t>Převzetí infrastruktury a příprava služeb</w:t>
            </w:r>
          </w:p>
        </w:tc>
        <w:tc>
          <w:tcPr>
            <w:tcW w:w="4819" w:type="dxa"/>
            <w:tcBorders>
              <w:top w:val="single" w:sz="4" w:space="0" w:color="auto"/>
              <w:left w:val="single" w:sz="4" w:space="0" w:color="auto"/>
              <w:bottom w:val="single" w:sz="4" w:space="0" w:color="auto"/>
              <w:right w:val="single" w:sz="4" w:space="0" w:color="auto"/>
            </w:tcBorders>
            <w:vAlign w:val="center"/>
          </w:tcPr>
          <w:p w14:paraId="518FD5F3" w14:textId="05990122" w:rsidR="00AC6407" w:rsidRDefault="00AC6407" w:rsidP="009118E0">
            <w:pPr>
              <w:jc w:val="left"/>
            </w:pPr>
            <w:r>
              <w:t xml:space="preserve">Převzetí </w:t>
            </w:r>
            <w:r w:rsidR="00D73A36">
              <w:t xml:space="preserve">stávající </w:t>
            </w:r>
            <w:r>
              <w:t>infrastruktury IS SZIF</w:t>
            </w:r>
          </w:p>
        </w:tc>
      </w:tr>
      <w:tr w:rsidR="00E468B0" w14:paraId="6E0D9CE2" w14:textId="77777777" w:rsidTr="00AC6407">
        <w:trPr>
          <w:trHeight w:val="284"/>
        </w:trPr>
        <w:tc>
          <w:tcPr>
            <w:tcW w:w="1021" w:type="dxa"/>
            <w:vMerge/>
            <w:tcBorders>
              <w:left w:val="single" w:sz="4" w:space="0" w:color="auto"/>
              <w:bottom w:val="single" w:sz="4" w:space="0" w:color="auto"/>
              <w:right w:val="single" w:sz="4" w:space="0" w:color="auto"/>
            </w:tcBorders>
            <w:vAlign w:val="center"/>
          </w:tcPr>
          <w:p w14:paraId="72F8EDA7" w14:textId="77777777" w:rsidR="00E468B0" w:rsidRDefault="00E468B0" w:rsidP="00E468B0">
            <w:pPr>
              <w:jc w:val="left"/>
              <w:rPr>
                <w:rFonts w:eastAsiaTheme="minorHAnsi"/>
                <w:lang w:val="en-US"/>
              </w:rPr>
            </w:pPr>
          </w:p>
        </w:tc>
        <w:tc>
          <w:tcPr>
            <w:tcW w:w="3261" w:type="dxa"/>
            <w:vMerge/>
            <w:tcBorders>
              <w:left w:val="single" w:sz="4" w:space="0" w:color="auto"/>
              <w:bottom w:val="single" w:sz="4" w:space="0" w:color="auto"/>
              <w:right w:val="single" w:sz="4" w:space="0" w:color="auto"/>
            </w:tcBorders>
            <w:vAlign w:val="center"/>
          </w:tcPr>
          <w:p w14:paraId="52C20A97" w14:textId="77777777" w:rsidR="00E468B0" w:rsidRDefault="00E468B0" w:rsidP="00E468B0">
            <w:pPr>
              <w:jc w:val="left"/>
              <w:rPr>
                <w:rFonts w:eastAsiaTheme="minorHAnsi"/>
                <w:lang w:val="en-US"/>
              </w:rPr>
            </w:pPr>
          </w:p>
        </w:tc>
        <w:tc>
          <w:tcPr>
            <w:tcW w:w="4819" w:type="dxa"/>
            <w:tcBorders>
              <w:top w:val="single" w:sz="4" w:space="0" w:color="auto"/>
              <w:left w:val="single" w:sz="4" w:space="0" w:color="auto"/>
              <w:bottom w:val="single" w:sz="4" w:space="0" w:color="auto"/>
              <w:right w:val="single" w:sz="4" w:space="0" w:color="auto"/>
            </w:tcBorders>
            <w:vAlign w:val="center"/>
          </w:tcPr>
          <w:p w14:paraId="791D247C" w14:textId="4F5C714D" w:rsidR="00E468B0" w:rsidRDefault="00E468B0" w:rsidP="00E468B0">
            <w:pPr>
              <w:jc w:val="left"/>
            </w:pPr>
            <w:r>
              <w:t>Inicializace služeb Poskytovatele ke stávající infrastruktuře IS SZIF</w:t>
            </w:r>
          </w:p>
        </w:tc>
      </w:tr>
      <w:tr w:rsidR="00AC6407" w14:paraId="6FC8765B" w14:textId="77777777" w:rsidTr="00AC6407">
        <w:trPr>
          <w:trHeight w:val="284"/>
        </w:trPr>
        <w:tc>
          <w:tcPr>
            <w:tcW w:w="1021" w:type="dxa"/>
            <w:vMerge w:val="restart"/>
            <w:vAlign w:val="center"/>
          </w:tcPr>
          <w:p w14:paraId="1B48836A" w14:textId="77777777" w:rsidR="00AC6407" w:rsidRDefault="00AC6407" w:rsidP="00AC6407">
            <w:pPr>
              <w:jc w:val="left"/>
              <w:rPr>
                <w:rFonts w:eastAsiaTheme="minorHAnsi"/>
              </w:rPr>
            </w:pPr>
            <w:r>
              <w:rPr>
                <w:rFonts w:eastAsiaTheme="minorHAnsi"/>
              </w:rPr>
              <w:t>JS02</w:t>
            </w:r>
          </w:p>
        </w:tc>
        <w:tc>
          <w:tcPr>
            <w:tcW w:w="3261" w:type="dxa"/>
            <w:vMerge w:val="restart"/>
            <w:vAlign w:val="center"/>
          </w:tcPr>
          <w:p w14:paraId="47E62FFB" w14:textId="77777777" w:rsidR="00AC6407" w:rsidRDefault="00AC6407" w:rsidP="00F23A78">
            <w:pPr>
              <w:jc w:val="left"/>
              <w:rPr>
                <w:rFonts w:eastAsiaTheme="minorHAnsi"/>
                <w:lang w:val="en-US"/>
              </w:rPr>
            </w:pPr>
            <w:r>
              <w:rPr>
                <w:rFonts w:eastAsiaTheme="minorHAnsi"/>
              </w:rPr>
              <w:t>Řízené ukončení poskytování služeb</w:t>
            </w:r>
          </w:p>
        </w:tc>
        <w:tc>
          <w:tcPr>
            <w:tcW w:w="4819" w:type="dxa"/>
            <w:vAlign w:val="center"/>
          </w:tcPr>
          <w:p w14:paraId="64CB8C0B" w14:textId="77777777" w:rsidR="00AC6407" w:rsidRDefault="00AC6407" w:rsidP="00F23A78">
            <w:pPr>
              <w:jc w:val="left"/>
            </w:pPr>
            <w:r>
              <w:t>Příprava scénáře ukončení</w:t>
            </w:r>
          </w:p>
        </w:tc>
      </w:tr>
      <w:tr w:rsidR="00AC6407" w14:paraId="200712E8" w14:textId="77777777" w:rsidTr="00AC6407">
        <w:trPr>
          <w:trHeight w:val="284"/>
        </w:trPr>
        <w:tc>
          <w:tcPr>
            <w:tcW w:w="1021" w:type="dxa"/>
            <w:vMerge/>
          </w:tcPr>
          <w:p w14:paraId="787184A1" w14:textId="77777777" w:rsidR="00AC6407" w:rsidRDefault="00AC6407" w:rsidP="00F23A78">
            <w:pPr>
              <w:jc w:val="left"/>
              <w:rPr>
                <w:rFonts w:eastAsiaTheme="minorHAnsi"/>
                <w:lang w:val="en-US"/>
              </w:rPr>
            </w:pPr>
          </w:p>
        </w:tc>
        <w:tc>
          <w:tcPr>
            <w:tcW w:w="3261" w:type="dxa"/>
            <w:vMerge/>
            <w:vAlign w:val="center"/>
          </w:tcPr>
          <w:p w14:paraId="35FA1331" w14:textId="77777777" w:rsidR="00AC6407" w:rsidRDefault="00AC6407" w:rsidP="00F23A78">
            <w:pPr>
              <w:jc w:val="left"/>
              <w:rPr>
                <w:rFonts w:eastAsiaTheme="minorHAnsi"/>
                <w:lang w:val="en-US"/>
              </w:rPr>
            </w:pPr>
          </w:p>
        </w:tc>
        <w:tc>
          <w:tcPr>
            <w:tcW w:w="4819" w:type="dxa"/>
            <w:vAlign w:val="center"/>
          </w:tcPr>
          <w:p w14:paraId="55BF1EA2" w14:textId="77777777" w:rsidR="00AC6407" w:rsidRDefault="00AC6407" w:rsidP="00F23A78">
            <w:pPr>
              <w:jc w:val="left"/>
            </w:pPr>
            <w:r>
              <w:t>Provedení scénáře ukončení</w:t>
            </w:r>
          </w:p>
        </w:tc>
      </w:tr>
      <w:tr w:rsidR="00B651C3" w14:paraId="1F9E94FF" w14:textId="77777777" w:rsidTr="00E35768">
        <w:trPr>
          <w:trHeight w:val="284"/>
        </w:trPr>
        <w:tc>
          <w:tcPr>
            <w:tcW w:w="1021" w:type="dxa"/>
            <w:vMerge w:val="restart"/>
            <w:shd w:val="clear" w:color="auto" w:fill="auto"/>
            <w:vAlign w:val="center"/>
          </w:tcPr>
          <w:p w14:paraId="2D98EC24" w14:textId="0CACD75B" w:rsidR="00B651C3" w:rsidRPr="00B651C3" w:rsidRDefault="00B651C3" w:rsidP="00F23A78">
            <w:pPr>
              <w:jc w:val="left"/>
              <w:rPr>
                <w:rFonts w:eastAsiaTheme="minorHAnsi"/>
                <w:highlight w:val="yellow"/>
                <w:lang w:val="en-US"/>
              </w:rPr>
            </w:pPr>
            <w:r w:rsidRPr="00E35768">
              <w:rPr>
                <w:rFonts w:eastAsiaTheme="minorHAnsi"/>
              </w:rPr>
              <w:t>JS03</w:t>
            </w:r>
          </w:p>
        </w:tc>
        <w:tc>
          <w:tcPr>
            <w:tcW w:w="3261" w:type="dxa"/>
            <w:vMerge w:val="restart"/>
            <w:shd w:val="clear" w:color="auto" w:fill="auto"/>
            <w:vAlign w:val="center"/>
          </w:tcPr>
          <w:p w14:paraId="5EA7F3B9" w14:textId="3EC7047D" w:rsidR="00B651C3" w:rsidRPr="00B651C3" w:rsidRDefault="00B651C3" w:rsidP="00F23A78">
            <w:pPr>
              <w:jc w:val="left"/>
              <w:rPr>
                <w:rFonts w:eastAsiaTheme="minorHAnsi"/>
                <w:highlight w:val="yellow"/>
              </w:rPr>
            </w:pPr>
            <w:r w:rsidRPr="00E35768">
              <w:rPr>
                <w:rFonts w:eastAsiaTheme="minorHAnsi"/>
              </w:rPr>
              <w:t>P</w:t>
            </w:r>
            <w:r w:rsidR="00E35768" w:rsidRPr="00E35768">
              <w:rPr>
                <w:rFonts w:eastAsiaTheme="minorHAnsi"/>
              </w:rPr>
              <w:t>řesun celého prostředí do dvou Geograficky oddělených lokalit</w:t>
            </w:r>
          </w:p>
        </w:tc>
        <w:tc>
          <w:tcPr>
            <w:tcW w:w="4819" w:type="dxa"/>
            <w:shd w:val="clear" w:color="auto" w:fill="auto"/>
            <w:vAlign w:val="center"/>
          </w:tcPr>
          <w:p w14:paraId="6C3DF2F5" w14:textId="7B32D373" w:rsidR="00B651C3" w:rsidRPr="00B651C3" w:rsidRDefault="00B651C3" w:rsidP="00F23A78">
            <w:pPr>
              <w:jc w:val="left"/>
              <w:rPr>
                <w:highlight w:val="yellow"/>
              </w:rPr>
            </w:pPr>
            <w:r w:rsidRPr="00E35768">
              <w:t>Příprava scénáře pře</w:t>
            </w:r>
            <w:r w:rsidR="00B928E9">
              <w:t>sunu</w:t>
            </w:r>
          </w:p>
        </w:tc>
      </w:tr>
      <w:tr w:rsidR="00B651C3" w14:paraId="2509EB40" w14:textId="77777777" w:rsidTr="00E35768">
        <w:trPr>
          <w:trHeight w:val="284"/>
        </w:trPr>
        <w:tc>
          <w:tcPr>
            <w:tcW w:w="1021" w:type="dxa"/>
            <w:vMerge/>
            <w:shd w:val="clear" w:color="auto" w:fill="auto"/>
          </w:tcPr>
          <w:p w14:paraId="0CF8B016" w14:textId="77777777" w:rsidR="00B651C3" w:rsidRPr="00B651C3" w:rsidRDefault="00B651C3" w:rsidP="00F23A78">
            <w:pPr>
              <w:jc w:val="left"/>
              <w:rPr>
                <w:rFonts w:eastAsiaTheme="minorHAnsi"/>
                <w:highlight w:val="yellow"/>
                <w:lang w:val="en-US"/>
              </w:rPr>
            </w:pPr>
          </w:p>
        </w:tc>
        <w:tc>
          <w:tcPr>
            <w:tcW w:w="3261" w:type="dxa"/>
            <w:vMerge/>
            <w:shd w:val="clear" w:color="auto" w:fill="auto"/>
            <w:vAlign w:val="center"/>
          </w:tcPr>
          <w:p w14:paraId="3B87F16B" w14:textId="77777777" w:rsidR="00B651C3" w:rsidRPr="00B651C3" w:rsidRDefault="00B651C3" w:rsidP="00F23A78">
            <w:pPr>
              <w:jc w:val="left"/>
              <w:rPr>
                <w:rFonts w:eastAsiaTheme="minorHAnsi"/>
                <w:highlight w:val="yellow"/>
              </w:rPr>
            </w:pPr>
          </w:p>
        </w:tc>
        <w:tc>
          <w:tcPr>
            <w:tcW w:w="4819" w:type="dxa"/>
            <w:shd w:val="clear" w:color="auto" w:fill="auto"/>
            <w:vAlign w:val="center"/>
          </w:tcPr>
          <w:p w14:paraId="69455CE7" w14:textId="74AE29F8" w:rsidR="00B651C3" w:rsidRPr="00B651C3" w:rsidRDefault="00B651C3" w:rsidP="00EA0096">
            <w:pPr>
              <w:keepNext/>
              <w:jc w:val="left"/>
              <w:rPr>
                <w:highlight w:val="yellow"/>
              </w:rPr>
            </w:pPr>
            <w:r w:rsidRPr="00E35768">
              <w:t>Provedení scénáře pře</w:t>
            </w:r>
            <w:r w:rsidR="00B928E9">
              <w:t>sunu</w:t>
            </w:r>
          </w:p>
        </w:tc>
      </w:tr>
    </w:tbl>
    <w:p w14:paraId="552DE706" w14:textId="362C6B6F" w:rsidR="00E94253" w:rsidRPr="006A1EA8" w:rsidRDefault="00EA0096" w:rsidP="00EA0096">
      <w:pPr>
        <w:pStyle w:val="Titulek"/>
        <w:jc w:val="center"/>
      </w:pPr>
      <w:r>
        <w:t xml:space="preserve">Tabulka </w:t>
      </w:r>
      <w:r>
        <w:fldChar w:fldCharType="begin"/>
      </w:r>
      <w:r>
        <w:instrText>SEQ Tabulka \* ARABIC</w:instrText>
      </w:r>
      <w:r>
        <w:fldChar w:fldCharType="separate"/>
      </w:r>
      <w:r w:rsidR="00020410">
        <w:rPr>
          <w:noProof/>
        </w:rPr>
        <w:t>2</w:t>
      </w:r>
      <w:r>
        <w:fldChar w:fldCharType="end"/>
      </w:r>
    </w:p>
    <w:p w14:paraId="70A73C86" w14:textId="24953376" w:rsidR="000B6722" w:rsidRPr="000B6722" w:rsidRDefault="009024FE" w:rsidP="000B6722">
      <w:pPr>
        <w:spacing w:before="240" w:after="360" w:line="259" w:lineRule="auto"/>
        <w:rPr>
          <w:rFonts w:asciiTheme="minorHAnsi" w:eastAsiaTheme="minorEastAsia" w:hAnsiTheme="minorHAnsi" w:cstheme="minorBidi"/>
          <w:kern w:val="2"/>
          <w:sz w:val="22"/>
          <w:szCs w:val="22"/>
          <w:lang w:eastAsia="zh-CN"/>
          <w14:ligatures w14:val="standardContextual"/>
        </w:rPr>
      </w:pPr>
      <w:bookmarkStart w:id="132" w:name="_Ref508786432"/>
      <w:r w:rsidRPr="009024FE">
        <w:rPr>
          <w:rFonts w:asciiTheme="minorHAnsi" w:eastAsiaTheme="minorEastAsia" w:hAnsiTheme="minorHAnsi" w:cstheme="minorBidi"/>
          <w:kern w:val="2"/>
          <w:sz w:val="22"/>
          <w:szCs w:val="22"/>
          <w:lang w:eastAsia="zh-CN"/>
          <w14:ligatures w14:val="standardContextual"/>
        </w:rPr>
        <w:t>Plnění a dodávka požadovaných IT služeb, specifikovaných v</w:t>
      </w:r>
      <w:r w:rsidR="00C8469A">
        <w:rPr>
          <w:rFonts w:asciiTheme="minorHAnsi" w:eastAsiaTheme="minorEastAsia" w:hAnsiTheme="minorHAnsi" w:cstheme="minorBidi"/>
          <w:kern w:val="2"/>
          <w:sz w:val="22"/>
          <w:szCs w:val="22"/>
          <w:lang w:eastAsia="zh-CN"/>
          <w14:ligatures w14:val="standardContextual"/>
        </w:rPr>
        <w:t xml:space="preserve"> jednotlivých</w:t>
      </w:r>
      <w:r w:rsidRPr="009024FE">
        <w:rPr>
          <w:rFonts w:asciiTheme="minorHAnsi" w:eastAsiaTheme="minorEastAsia" w:hAnsiTheme="minorHAnsi" w:cstheme="minorBidi"/>
          <w:kern w:val="2"/>
          <w:sz w:val="22"/>
          <w:szCs w:val="22"/>
          <w:lang w:eastAsia="zh-CN"/>
          <w14:ligatures w14:val="standardContextual"/>
        </w:rPr>
        <w:t xml:space="preserve"> katalogových listech, budou řízeny v souladu s metodikou PRINCE2, která poskytuje strukturovaný rámec pro efektivní řízení projektů, zajišťující jasnou definici, plánování a kontrolu projektových aktivit. Současně budou tyto služby spravovány dle standardů ITIL, se zaměř</w:t>
      </w:r>
      <w:r w:rsidR="000B6722">
        <w:rPr>
          <w:rFonts w:asciiTheme="minorHAnsi" w:eastAsiaTheme="minorEastAsia" w:hAnsiTheme="minorHAnsi" w:cstheme="minorBidi"/>
          <w:kern w:val="2"/>
          <w:sz w:val="22"/>
          <w:szCs w:val="22"/>
          <w:lang w:eastAsia="zh-CN"/>
          <w14:ligatures w14:val="standardContextual"/>
        </w:rPr>
        <w:t>ením</w:t>
      </w:r>
      <w:r w:rsidRPr="009024FE">
        <w:rPr>
          <w:rFonts w:asciiTheme="minorHAnsi" w:eastAsiaTheme="minorEastAsia" w:hAnsiTheme="minorHAnsi" w:cstheme="minorBidi"/>
          <w:kern w:val="2"/>
          <w:sz w:val="22"/>
          <w:szCs w:val="22"/>
          <w:lang w:eastAsia="zh-CN"/>
          <w14:ligatures w14:val="standardContextual"/>
        </w:rPr>
        <w:t xml:space="preserve"> na optimalizaci správy IT služeb, zajištění jejich kvality a rychlé řešení incidentů</w:t>
      </w:r>
      <w:r w:rsidR="00E37666">
        <w:rPr>
          <w:rFonts w:asciiTheme="minorHAnsi" w:eastAsiaTheme="minorEastAsia" w:hAnsiTheme="minorHAnsi" w:cstheme="minorBidi"/>
          <w:kern w:val="2"/>
          <w:sz w:val="22"/>
          <w:szCs w:val="22"/>
          <w:lang w:eastAsia="zh-CN"/>
          <w14:ligatures w14:val="standardContextual"/>
        </w:rPr>
        <w:t>.</w:t>
      </w:r>
    </w:p>
    <w:p w14:paraId="5D04B61B" w14:textId="2DECCDFD" w:rsidR="00834ED2" w:rsidRDefault="00834ED2" w:rsidP="008D477D">
      <w:pPr>
        <w:pStyle w:val="Nadpis1"/>
        <w:numPr>
          <w:ilvl w:val="1"/>
          <w:numId w:val="14"/>
        </w:numPr>
        <w:ind w:left="431" w:hanging="431"/>
      </w:pPr>
      <w:bookmarkStart w:id="133" w:name="_Ref176257803"/>
      <w:bookmarkStart w:id="134" w:name="_Toc177709646"/>
      <w:bookmarkStart w:id="135" w:name="_Toc185492576"/>
      <w:r>
        <w:t>Vymezení prostředí</w:t>
      </w:r>
      <w:bookmarkEnd w:id="132"/>
      <w:bookmarkEnd w:id="133"/>
      <w:bookmarkEnd w:id="134"/>
      <w:bookmarkEnd w:id="135"/>
    </w:p>
    <w:p w14:paraId="2198193A" w14:textId="77777777" w:rsidR="00EA0096" w:rsidRPr="00EA0096" w:rsidRDefault="00EA0096" w:rsidP="00EA0096">
      <w:pPr>
        <w:rPr>
          <w:lang w:eastAsia="zh-CN"/>
        </w:rPr>
      </w:pPr>
    </w:p>
    <w:tbl>
      <w:tblPr>
        <w:tblStyle w:val="Mkatabulky"/>
        <w:tblW w:w="0" w:type="auto"/>
        <w:jc w:val="center"/>
        <w:tblLook w:val="04A0" w:firstRow="1" w:lastRow="0" w:firstColumn="1" w:lastColumn="0" w:noHBand="0" w:noVBand="1"/>
      </w:tblPr>
      <w:tblGrid>
        <w:gridCol w:w="1141"/>
        <w:gridCol w:w="3843"/>
      </w:tblGrid>
      <w:tr w:rsidR="00AA215D" w:rsidRPr="00D83359" w14:paraId="220F7365" w14:textId="77777777" w:rsidTr="002E3D13">
        <w:trPr>
          <w:trHeight w:val="489"/>
          <w:jc w:val="center"/>
        </w:trPr>
        <w:tc>
          <w:tcPr>
            <w:tcW w:w="4446" w:type="dxa"/>
            <w:gridSpan w:val="2"/>
            <w:shd w:val="clear" w:color="auto" w:fill="006600"/>
          </w:tcPr>
          <w:p w14:paraId="661DD8B5" w14:textId="71B841A3" w:rsidR="00AA215D" w:rsidRPr="00D83359" w:rsidRDefault="002964B1" w:rsidP="00AA215D">
            <w:pPr>
              <w:rPr>
                <w:b/>
              </w:rPr>
            </w:pPr>
            <w:r>
              <w:rPr>
                <w:b/>
              </w:rPr>
              <w:t>P</w:t>
            </w:r>
            <w:r w:rsidR="00EF2388">
              <w:rPr>
                <w:b/>
              </w:rPr>
              <w:t>řehled prostředí</w:t>
            </w:r>
          </w:p>
        </w:tc>
      </w:tr>
      <w:tr w:rsidR="002E3D13" w:rsidRPr="00D83359" w14:paraId="0C4905D2" w14:textId="77777777" w:rsidTr="002E3D13">
        <w:trPr>
          <w:trHeight w:val="483"/>
          <w:jc w:val="center"/>
        </w:trPr>
        <w:tc>
          <w:tcPr>
            <w:tcW w:w="603" w:type="dxa"/>
            <w:shd w:val="clear" w:color="auto" w:fill="AEEAC1"/>
          </w:tcPr>
          <w:p w14:paraId="3777BB51" w14:textId="4374FCE5" w:rsidR="002E3D13" w:rsidRPr="00D83359" w:rsidRDefault="002E3D13" w:rsidP="00AA215D">
            <w:pPr>
              <w:rPr>
                <w:b/>
              </w:rPr>
            </w:pPr>
            <w:r w:rsidRPr="00D83359">
              <w:rPr>
                <w:b/>
              </w:rPr>
              <w:t xml:space="preserve">Označení </w:t>
            </w:r>
          </w:p>
        </w:tc>
        <w:tc>
          <w:tcPr>
            <w:tcW w:w="3842" w:type="dxa"/>
            <w:shd w:val="clear" w:color="auto" w:fill="AEEAC1"/>
          </w:tcPr>
          <w:p w14:paraId="1CF55EF8" w14:textId="40041150" w:rsidR="002E3D13" w:rsidRPr="00D83359" w:rsidRDefault="002E3D13" w:rsidP="00AA215D">
            <w:pPr>
              <w:rPr>
                <w:b/>
              </w:rPr>
            </w:pPr>
            <w:r w:rsidRPr="00D83359">
              <w:rPr>
                <w:b/>
              </w:rPr>
              <w:t>Název prostředí</w:t>
            </w:r>
          </w:p>
        </w:tc>
      </w:tr>
      <w:tr w:rsidR="002E3D13" w:rsidRPr="00852371" w14:paraId="03B864A7" w14:textId="77777777" w:rsidTr="002E3D13">
        <w:trPr>
          <w:trHeight w:val="489"/>
          <w:jc w:val="center"/>
        </w:trPr>
        <w:tc>
          <w:tcPr>
            <w:tcW w:w="603" w:type="dxa"/>
          </w:tcPr>
          <w:p w14:paraId="45CAA2C9" w14:textId="77777777" w:rsidR="002E3D13" w:rsidRPr="00852371" w:rsidRDefault="002E3D13" w:rsidP="00AA215D">
            <w:pPr>
              <w:jc w:val="left"/>
            </w:pPr>
            <w:r w:rsidRPr="00852371">
              <w:t>PR</w:t>
            </w:r>
            <w:r>
              <w:t>OD</w:t>
            </w:r>
          </w:p>
        </w:tc>
        <w:tc>
          <w:tcPr>
            <w:tcW w:w="3842" w:type="dxa"/>
            <w:vAlign w:val="center"/>
          </w:tcPr>
          <w:p w14:paraId="20A8B870" w14:textId="1B19A715" w:rsidR="002E3D13" w:rsidRPr="00852371" w:rsidRDefault="002E3D13" w:rsidP="00AA215D">
            <w:pPr>
              <w:jc w:val="left"/>
            </w:pPr>
            <w:r w:rsidRPr="00852371">
              <w:t xml:space="preserve">Produkční </w:t>
            </w:r>
            <w:r>
              <w:t>prostředí</w:t>
            </w:r>
          </w:p>
        </w:tc>
      </w:tr>
      <w:tr w:rsidR="002E3D13" w:rsidRPr="00852371" w14:paraId="1027002B" w14:textId="77777777" w:rsidTr="002E3D13">
        <w:trPr>
          <w:trHeight w:val="483"/>
          <w:jc w:val="center"/>
        </w:trPr>
        <w:tc>
          <w:tcPr>
            <w:tcW w:w="603" w:type="dxa"/>
          </w:tcPr>
          <w:p w14:paraId="53FA047A" w14:textId="77777777" w:rsidR="002E3D13" w:rsidRPr="00852371" w:rsidRDefault="002E3D13" w:rsidP="00AA215D">
            <w:pPr>
              <w:jc w:val="left"/>
            </w:pPr>
            <w:r>
              <w:t>TEST</w:t>
            </w:r>
          </w:p>
        </w:tc>
        <w:tc>
          <w:tcPr>
            <w:tcW w:w="3842" w:type="dxa"/>
            <w:vAlign w:val="center"/>
          </w:tcPr>
          <w:p w14:paraId="16BA9D08" w14:textId="135E01DB" w:rsidR="002E3D13" w:rsidRPr="00852371" w:rsidRDefault="002E3D13" w:rsidP="00AA215D">
            <w:pPr>
              <w:jc w:val="left"/>
            </w:pPr>
            <w:r w:rsidRPr="00852371">
              <w:t xml:space="preserve">Testovací </w:t>
            </w:r>
            <w:r>
              <w:t>prostředí</w:t>
            </w:r>
          </w:p>
        </w:tc>
      </w:tr>
      <w:tr w:rsidR="002E3D13" w:rsidRPr="00852371" w14:paraId="146A9E5D" w14:textId="77777777" w:rsidTr="002E3D13">
        <w:trPr>
          <w:trHeight w:val="489"/>
          <w:jc w:val="center"/>
        </w:trPr>
        <w:tc>
          <w:tcPr>
            <w:tcW w:w="603" w:type="dxa"/>
          </w:tcPr>
          <w:p w14:paraId="433E374E" w14:textId="77777777" w:rsidR="002E3D13" w:rsidRDefault="002E3D13" w:rsidP="00AA215D">
            <w:pPr>
              <w:jc w:val="left"/>
            </w:pPr>
            <w:r>
              <w:t>DEV</w:t>
            </w:r>
          </w:p>
        </w:tc>
        <w:tc>
          <w:tcPr>
            <w:tcW w:w="3842" w:type="dxa"/>
            <w:vAlign w:val="center"/>
          </w:tcPr>
          <w:p w14:paraId="5A80A5EF" w14:textId="2E11A376" w:rsidR="002E3D13" w:rsidRPr="00852371" w:rsidRDefault="002E3D13" w:rsidP="00AA215D">
            <w:pPr>
              <w:jc w:val="left"/>
            </w:pPr>
            <w:r>
              <w:t>Vývojové prostředí</w:t>
            </w:r>
          </w:p>
        </w:tc>
      </w:tr>
      <w:tr w:rsidR="002E3D13" w:rsidRPr="00852371" w14:paraId="58DD13C5" w14:textId="77777777" w:rsidTr="002E3D13">
        <w:trPr>
          <w:trHeight w:val="483"/>
          <w:jc w:val="center"/>
        </w:trPr>
        <w:tc>
          <w:tcPr>
            <w:tcW w:w="603" w:type="dxa"/>
          </w:tcPr>
          <w:p w14:paraId="594A15C6" w14:textId="77777777" w:rsidR="002E3D13" w:rsidRDefault="002E3D13" w:rsidP="00AA215D">
            <w:pPr>
              <w:jc w:val="left"/>
            </w:pPr>
            <w:r>
              <w:t>MGMT</w:t>
            </w:r>
          </w:p>
        </w:tc>
        <w:tc>
          <w:tcPr>
            <w:tcW w:w="3842" w:type="dxa"/>
            <w:vAlign w:val="center"/>
          </w:tcPr>
          <w:p w14:paraId="41B85D38" w14:textId="784ADF9C" w:rsidR="002E3D13" w:rsidRPr="00852371" w:rsidRDefault="002E3D13" w:rsidP="00AA215D">
            <w:pPr>
              <w:keepNext/>
              <w:jc w:val="left"/>
            </w:pPr>
            <w:r>
              <w:t>Management prostředí</w:t>
            </w:r>
          </w:p>
        </w:tc>
      </w:tr>
    </w:tbl>
    <w:p w14:paraId="344C5205" w14:textId="6DF9FF41" w:rsidR="00D83359" w:rsidRPr="00D83359" w:rsidRDefault="00AA215D" w:rsidP="00AA215D">
      <w:pPr>
        <w:pStyle w:val="Titulek"/>
        <w:jc w:val="center"/>
      </w:pPr>
      <w:r>
        <w:t xml:space="preserve">Tabulka </w:t>
      </w:r>
      <w:r>
        <w:fldChar w:fldCharType="begin"/>
      </w:r>
      <w:r>
        <w:instrText>SEQ Tabulka \* ARABIC</w:instrText>
      </w:r>
      <w:r>
        <w:fldChar w:fldCharType="separate"/>
      </w:r>
      <w:r w:rsidR="00020410">
        <w:rPr>
          <w:noProof/>
        </w:rPr>
        <w:t>3</w:t>
      </w:r>
      <w:r>
        <w:fldChar w:fldCharType="end"/>
      </w:r>
    </w:p>
    <w:p w14:paraId="6EF36168" w14:textId="77777777" w:rsidR="00834ED2" w:rsidRDefault="00834ED2" w:rsidP="008D477D">
      <w:pPr>
        <w:pStyle w:val="Nadpis1"/>
        <w:numPr>
          <w:ilvl w:val="1"/>
          <w:numId w:val="14"/>
        </w:numPr>
        <w:ind w:left="431" w:hanging="431"/>
      </w:pPr>
      <w:bookmarkStart w:id="136" w:name="_Toc177709647"/>
      <w:bookmarkStart w:id="137" w:name="_Toc185492577"/>
      <w:r>
        <w:lastRenderedPageBreak/>
        <w:t>Vymezení lokalit</w:t>
      </w:r>
      <w:bookmarkEnd w:id="136"/>
      <w:bookmarkEnd w:id="137"/>
    </w:p>
    <w:p w14:paraId="09ECB996" w14:textId="345E682E" w:rsidR="00343051" w:rsidRPr="00D0556C" w:rsidRDefault="00343051" w:rsidP="00AA215D">
      <w:pPr>
        <w:spacing w:before="240" w:after="360" w:line="259" w:lineRule="auto"/>
        <w:rPr>
          <w:rFonts w:asciiTheme="minorHAnsi" w:eastAsiaTheme="minorEastAsia" w:hAnsiTheme="minorHAnsi" w:cstheme="minorBidi"/>
          <w:kern w:val="2"/>
          <w:sz w:val="22"/>
          <w:szCs w:val="22"/>
          <w:lang w:eastAsia="zh-CN"/>
          <w14:ligatures w14:val="standardContextual"/>
        </w:rPr>
      </w:pPr>
      <w:r w:rsidRPr="00D0556C">
        <w:rPr>
          <w:rFonts w:asciiTheme="minorHAnsi" w:eastAsiaTheme="minorEastAsia" w:hAnsiTheme="minorHAnsi" w:cstheme="minorBidi"/>
          <w:kern w:val="2"/>
          <w:sz w:val="22"/>
          <w:szCs w:val="22"/>
          <w:lang w:eastAsia="zh-CN"/>
          <w14:ligatures w14:val="standardContextual"/>
        </w:rPr>
        <w:t xml:space="preserve">Veškeré technologie, které </w:t>
      </w:r>
      <w:r w:rsidR="00222A53" w:rsidRPr="00D0556C">
        <w:rPr>
          <w:rFonts w:asciiTheme="minorHAnsi" w:eastAsiaTheme="minorEastAsia" w:hAnsiTheme="minorHAnsi" w:cstheme="minorBidi"/>
          <w:kern w:val="2"/>
          <w:sz w:val="22"/>
          <w:szCs w:val="22"/>
          <w:lang w:eastAsia="zh-CN"/>
          <w14:ligatures w14:val="standardContextual"/>
        </w:rPr>
        <w:t>jsou předmětem dále po</w:t>
      </w:r>
      <w:r w:rsidRPr="00D0556C">
        <w:rPr>
          <w:rFonts w:asciiTheme="minorHAnsi" w:eastAsiaTheme="minorEastAsia" w:hAnsiTheme="minorHAnsi" w:cstheme="minorBidi"/>
          <w:kern w:val="2"/>
          <w:sz w:val="22"/>
          <w:szCs w:val="22"/>
          <w:lang w:eastAsia="zh-CN"/>
          <w14:ligatures w14:val="standardContextual"/>
        </w:rPr>
        <w:t>p</w:t>
      </w:r>
      <w:r w:rsidR="00222A53" w:rsidRPr="00D0556C">
        <w:rPr>
          <w:rFonts w:asciiTheme="minorHAnsi" w:eastAsiaTheme="minorEastAsia" w:hAnsiTheme="minorHAnsi" w:cstheme="minorBidi"/>
          <w:kern w:val="2"/>
          <w:sz w:val="22"/>
          <w:szCs w:val="22"/>
          <w:lang w:eastAsia="zh-CN"/>
          <w14:ligatures w14:val="standardContextual"/>
        </w:rPr>
        <w:t>s</w:t>
      </w:r>
      <w:r w:rsidRPr="00D0556C">
        <w:rPr>
          <w:rFonts w:asciiTheme="minorHAnsi" w:eastAsiaTheme="minorEastAsia" w:hAnsiTheme="minorHAnsi" w:cstheme="minorBidi"/>
          <w:kern w:val="2"/>
          <w:sz w:val="22"/>
          <w:szCs w:val="22"/>
          <w:lang w:eastAsia="zh-CN"/>
          <w14:ligatures w14:val="standardContextual"/>
        </w:rPr>
        <w:t>aných služeb</w:t>
      </w:r>
      <w:r w:rsidR="00222A53" w:rsidRPr="00D0556C">
        <w:rPr>
          <w:rFonts w:asciiTheme="minorHAnsi" w:eastAsiaTheme="minorEastAsia" w:hAnsiTheme="minorHAnsi" w:cstheme="minorBidi"/>
          <w:kern w:val="2"/>
          <w:sz w:val="22"/>
          <w:szCs w:val="22"/>
          <w:lang w:eastAsia="zh-CN"/>
          <w14:ligatures w14:val="standardContextual"/>
        </w:rPr>
        <w:t>,</w:t>
      </w:r>
      <w:r w:rsidRPr="00D0556C">
        <w:rPr>
          <w:rFonts w:asciiTheme="minorHAnsi" w:eastAsiaTheme="minorEastAsia" w:hAnsiTheme="minorHAnsi" w:cstheme="minorBidi"/>
          <w:kern w:val="2"/>
          <w:sz w:val="22"/>
          <w:szCs w:val="22"/>
          <w:lang w:eastAsia="zh-CN"/>
          <w14:ligatures w14:val="standardContextual"/>
        </w:rPr>
        <w:t xml:space="preserve"> jsou umístěny v lokalitě </w:t>
      </w:r>
      <w:r w:rsidR="007E7810" w:rsidRPr="00D0556C">
        <w:rPr>
          <w:rFonts w:asciiTheme="minorHAnsi" w:eastAsiaTheme="minorEastAsia" w:hAnsiTheme="minorHAnsi" w:cstheme="minorBidi"/>
          <w:kern w:val="2"/>
          <w:sz w:val="22"/>
          <w:szCs w:val="22"/>
          <w:lang w:eastAsia="zh-CN"/>
          <w14:ligatures w14:val="standardContextual"/>
        </w:rPr>
        <w:t>Hostingového centra D</w:t>
      </w:r>
      <w:r w:rsidR="008A4DCD" w:rsidRPr="00D0556C">
        <w:rPr>
          <w:rFonts w:asciiTheme="minorHAnsi" w:eastAsiaTheme="minorEastAsia" w:hAnsiTheme="minorHAnsi" w:cstheme="minorBidi"/>
          <w:kern w:val="2"/>
          <w:sz w:val="22"/>
          <w:szCs w:val="22"/>
          <w:lang w:eastAsia="zh-CN"/>
          <w14:ligatures w14:val="standardContextual"/>
        </w:rPr>
        <w:t xml:space="preserve">C </w:t>
      </w:r>
      <w:r w:rsidR="0038029F" w:rsidRPr="00D0556C">
        <w:rPr>
          <w:rFonts w:asciiTheme="minorHAnsi" w:eastAsiaTheme="minorEastAsia" w:hAnsiTheme="minorHAnsi" w:cstheme="minorBidi"/>
          <w:kern w:val="2"/>
          <w:sz w:val="22"/>
          <w:szCs w:val="22"/>
          <w:lang w:eastAsia="zh-CN"/>
          <w14:ligatures w14:val="standardContextual"/>
        </w:rPr>
        <w:t>Chodov</w:t>
      </w:r>
      <w:r w:rsidR="007E7810" w:rsidRPr="00D0556C">
        <w:rPr>
          <w:rFonts w:asciiTheme="minorHAnsi" w:eastAsiaTheme="minorEastAsia" w:hAnsiTheme="minorHAnsi" w:cstheme="minorBidi"/>
          <w:kern w:val="2"/>
          <w:sz w:val="22"/>
          <w:szCs w:val="22"/>
          <w:lang w:eastAsia="zh-CN"/>
          <w14:ligatures w14:val="standardContextual"/>
        </w:rPr>
        <w:t>,</w:t>
      </w:r>
      <w:r w:rsidR="004E22A4" w:rsidRPr="00D0556C">
        <w:rPr>
          <w:rFonts w:asciiTheme="minorHAnsi" w:eastAsiaTheme="minorEastAsia" w:hAnsiTheme="minorHAnsi" w:cstheme="minorBidi"/>
          <w:kern w:val="2"/>
          <w:sz w:val="22"/>
          <w:szCs w:val="22"/>
          <w:lang w:eastAsia="zh-CN"/>
          <w14:ligatures w14:val="standardContextual"/>
        </w:rPr>
        <w:t xml:space="preserve"> </w:t>
      </w:r>
      <w:r w:rsidR="0038029F" w:rsidRPr="00D0556C">
        <w:rPr>
          <w:rFonts w:asciiTheme="minorHAnsi" w:eastAsiaTheme="minorEastAsia" w:hAnsiTheme="minorHAnsi" w:cstheme="minorBidi"/>
          <w:kern w:val="2"/>
          <w:sz w:val="22"/>
          <w:szCs w:val="22"/>
          <w:lang w:eastAsia="zh-CN"/>
          <w14:ligatures w14:val="standardContextual"/>
        </w:rPr>
        <w:t>V lomech 2339/1, Praha 4 - Chodov</w:t>
      </w:r>
      <w:r w:rsidRPr="00D0556C">
        <w:rPr>
          <w:rFonts w:asciiTheme="minorHAnsi" w:eastAsiaTheme="minorEastAsia" w:hAnsiTheme="minorHAnsi" w:cstheme="minorBidi"/>
          <w:kern w:val="2"/>
          <w:sz w:val="22"/>
          <w:szCs w:val="22"/>
          <w:lang w:eastAsia="zh-CN"/>
          <w14:ligatures w14:val="standardContextual"/>
        </w:rPr>
        <w:t xml:space="preserve">. </w:t>
      </w:r>
    </w:p>
    <w:p w14:paraId="5E9F5F2B" w14:textId="77777777" w:rsidR="002044AC" w:rsidRDefault="00343051" w:rsidP="002044AC">
      <w:pPr>
        <w:spacing w:before="240" w:after="360" w:line="259" w:lineRule="auto"/>
        <w:rPr>
          <w:rFonts w:asciiTheme="minorHAnsi" w:eastAsiaTheme="minorEastAsia" w:hAnsiTheme="minorHAnsi" w:cstheme="minorBidi"/>
          <w:kern w:val="2"/>
          <w:sz w:val="22"/>
          <w:szCs w:val="22"/>
          <w:lang w:eastAsia="zh-CN"/>
          <w14:ligatures w14:val="standardContextual"/>
        </w:rPr>
      </w:pPr>
      <w:r w:rsidRPr="00D0556C">
        <w:rPr>
          <w:rFonts w:asciiTheme="minorHAnsi" w:eastAsiaTheme="minorEastAsia" w:hAnsiTheme="minorHAnsi" w:cstheme="minorBidi"/>
          <w:kern w:val="2"/>
          <w:sz w:val="22"/>
          <w:szCs w:val="22"/>
          <w:lang w:eastAsia="zh-CN"/>
          <w14:ligatures w14:val="standardContextual"/>
        </w:rPr>
        <w:t>V rámci zmíněného DC jsou využívané dva oddělené prostory</w:t>
      </w:r>
      <w:r w:rsidR="00D0556C">
        <w:rPr>
          <w:rFonts w:asciiTheme="minorHAnsi" w:eastAsiaTheme="minorEastAsia" w:hAnsiTheme="minorHAnsi" w:cstheme="minorBidi"/>
          <w:kern w:val="2"/>
          <w:sz w:val="22"/>
          <w:szCs w:val="22"/>
          <w:lang w:eastAsia="zh-CN"/>
          <w14:ligatures w14:val="standardContextual"/>
        </w:rPr>
        <w:t xml:space="preserve"> -</w:t>
      </w:r>
      <w:r w:rsidR="00771CC4" w:rsidRPr="00D0556C">
        <w:rPr>
          <w:rFonts w:asciiTheme="minorHAnsi" w:eastAsiaTheme="minorEastAsia" w:hAnsiTheme="minorHAnsi" w:cstheme="minorBidi"/>
          <w:kern w:val="2"/>
          <w:sz w:val="22"/>
          <w:szCs w:val="22"/>
          <w:lang w:eastAsia="zh-CN"/>
          <w14:ligatures w14:val="standardContextual"/>
        </w:rPr>
        <w:t xml:space="preserve"> </w:t>
      </w:r>
      <w:r w:rsidR="002E3D13" w:rsidRPr="00D0556C">
        <w:rPr>
          <w:rFonts w:asciiTheme="minorHAnsi" w:eastAsiaTheme="minorEastAsia" w:hAnsiTheme="minorHAnsi" w:cstheme="minorBidi"/>
          <w:kern w:val="2"/>
          <w:sz w:val="22"/>
          <w:szCs w:val="22"/>
          <w:lang w:eastAsia="zh-CN"/>
          <w14:ligatures w14:val="standardContextual"/>
        </w:rPr>
        <w:t>sály</w:t>
      </w:r>
      <w:r w:rsidRPr="00D0556C">
        <w:rPr>
          <w:rFonts w:asciiTheme="minorHAnsi" w:eastAsiaTheme="minorEastAsia" w:hAnsiTheme="minorHAnsi" w:cstheme="minorBidi"/>
          <w:kern w:val="2"/>
          <w:sz w:val="22"/>
          <w:szCs w:val="22"/>
          <w:lang w:eastAsia="zh-CN"/>
          <w14:ligatures w14:val="standardContextual"/>
        </w:rPr>
        <w:t xml:space="preserve"> A a B. Produkční systémy umístěné v prostorách A a B tvoří vzhledem k sobě vysoce dostupné geografické clustery, tedy při výpadku systémů v jednom prostoru je provoz zajištěn systémy z prostoru druhého.</w:t>
      </w:r>
    </w:p>
    <w:p w14:paraId="0A431F5C" w14:textId="67F8C050" w:rsidR="002E3D13" w:rsidRPr="00D0556C" w:rsidRDefault="002E3D13" w:rsidP="002964B1">
      <w:pPr>
        <w:spacing w:before="240" w:after="360" w:line="259" w:lineRule="auto"/>
        <w:rPr>
          <w:rFonts w:asciiTheme="minorHAnsi" w:eastAsiaTheme="minorEastAsia" w:hAnsiTheme="minorHAnsi" w:cstheme="minorBidi"/>
          <w:kern w:val="2"/>
          <w:sz w:val="22"/>
          <w:szCs w:val="22"/>
          <w:lang w:eastAsia="zh-CN"/>
          <w14:ligatures w14:val="standardContextual"/>
        </w:rPr>
      </w:pPr>
      <w:r w:rsidRPr="002044AC">
        <w:rPr>
          <w:rFonts w:asciiTheme="minorHAnsi" w:eastAsiaTheme="minorEastAsia" w:hAnsiTheme="minorHAnsi" w:cstheme="minorBidi"/>
          <w:kern w:val="2"/>
          <w:sz w:val="22"/>
          <w:szCs w:val="22"/>
          <w:lang w:eastAsia="zh-CN"/>
          <w14:ligatures w14:val="standardContextual"/>
        </w:rPr>
        <w:t xml:space="preserve">Celé nabídnuté řešení musí být připraveno pro provoz i ve vzdálených lokalitách, kdy sál A a B budou provozovány v tzv. </w:t>
      </w:r>
      <w:r w:rsidR="00074813" w:rsidRPr="002044AC">
        <w:rPr>
          <w:rFonts w:asciiTheme="minorHAnsi" w:eastAsiaTheme="minorEastAsia" w:hAnsiTheme="minorHAnsi" w:cstheme="minorBidi"/>
          <w:kern w:val="2"/>
          <w:sz w:val="22"/>
          <w:szCs w:val="22"/>
          <w:lang w:eastAsia="zh-CN"/>
          <w14:ligatures w14:val="standardContextual"/>
        </w:rPr>
        <w:t>M</w:t>
      </w:r>
      <w:r w:rsidRPr="002044AC">
        <w:rPr>
          <w:rFonts w:asciiTheme="minorHAnsi" w:eastAsiaTheme="minorEastAsia" w:hAnsiTheme="minorHAnsi" w:cstheme="minorBidi"/>
          <w:kern w:val="2"/>
          <w:sz w:val="22"/>
          <w:szCs w:val="22"/>
          <w:lang w:eastAsia="zh-CN"/>
          <w14:ligatures w14:val="standardContextual"/>
        </w:rPr>
        <w:t>etroclusteru</w:t>
      </w:r>
      <w:r w:rsidR="00D0556C" w:rsidRPr="002044AC">
        <w:rPr>
          <w:rFonts w:asciiTheme="minorHAnsi" w:eastAsiaTheme="minorEastAsia" w:hAnsiTheme="minorHAnsi" w:cstheme="minorBidi"/>
          <w:kern w:val="2"/>
          <w:sz w:val="22"/>
          <w:szCs w:val="22"/>
          <w:lang w:eastAsia="zh-CN"/>
          <w14:ligatures w14:val="standardContextual"/>
        </w:rPr>
        <w:t xml:space="preserve"> viz </w:t>
      </w:r>
      <w:r w:rsidR="00241D40" w:rsidRPr="00241D40">
        <w:rPr>
          <w:rFonts w:asciiTheme="minorHAnsi" w:eastAsiaTheme="minorEastAsia" w:hAnsiTheme="minorHAnsi" w:cstheme="minorBidi"/>
          <w:kern w:val="2"/>
          <w:sz w:val="22"/>
          <w:szCs w:val="22"/>
          <w:lang w:eastAsia="zh-CN"/>
          <w14:ligatures w14:val="standardContextual"/>
        </w:rPr>
        <w:t>kapitol</w:t>
      </w:r>
      <w:r w:rsidR="00241D40">
        <w:rPr>
          <w:rFonts w:asciiTheme="minorHAnsi" w:eastAsiaTheme="minorEastAsia" w:hAnsiTheme="minorHAnsi" w:cstheme="minorBidi"/>
          <w:kern w:val="2"/>
          <w:sz w:val="22"/>
          <w:szCs w:val="22"/>
          <w:lang w:eastAsia="zh-CN"/>
          <w14:ligatures w14:val="standardContextual"/>
        </w:rPr>
        <w:t>a</w:t>
      </w:r>
      <w:r w:rsidR="00241D40" w:rsidRPr="00241D40">
        <w:rPr>
          <w:rFonts w:asciiTheme="minorHAnsi" w:eastAsiaTheme="minorEastAsia" w:hAnsiTheme="minorHAnsi" w:cstheme="minorBidi"/>
          <w:kern w:val="2"/>
          <w:sz w:val="22"/>
          <w:szCs w:val="22"/>
          <w:lang w:eastAsia="zh-CN"/>
          <w14:ligatures w14:val="standardContextual"/>
        </w:rPr>
        <w:t xml:space="preserve"> </w:t>
      </w:r>
      <w:r w:rsidR="00241D40">
        <w:rPr>
          <w:rFonts w:asciiTheme="minorHAnsi" w:eastAsiaTheme="minorEastAsia" w:hAnsiTheme="minorHAnsi" w:cstheme="minorBidi"/>
          <w:kern w:val="2"/>
          <w:sz w:val="22"/>
          <w:szCs w:val="22"/>
          <w:lang w:eastAsia="zh-CN"/>
          <w14:ligatures w14:val="standardContextual"/>
        </w:rPr>
        <w:t>3.3 P</w:t>
      </w:r>
      <w:r w:rsidR="00241D40" w:rsidRPr="00241D40">
        <w:rPr>
          <w:rFonts w:asciiTheme="minorHAnsi" w:eastAsiaTheme="minorEastAsia" w:hAnsiTheme="minorHAnsi" w:cstheme="minorBidi"/>
          <w:kern w:val="2"/>
          <w:sz w:val="22"/>
          <w:szCs w:val="22"/>
          <w:lang w:eastAsia="zh-CN"/>
          <w14:ligatures w14:val="standardContextual"/>
        </w:rPr>
        <w:t>řesun celého prostředí do dvou geograficky oddělených lokalit</w:t>
      </w:r>
      <w:r w:rsidR="00241D40">
        <w:rPr>
          <w:rFonts w:asciiTheme="minorHAnsi" w:eastAsiaTheme="minorEastAsia" w:hAnsiTheme="minorHAnsi" w:cstheme="minorBidi"/>
          <w:kern w:val="2"/>
          <w:sz w:val="22"/>
          <w:szCs w:val="22"/>
          <w:lang w:eastAsia="zh-CN"/>
          <w14:ligatures w14:val="standardContextual"/>
        </w:rPr>
        <w:t>.</w:t>
      </w:r>
    </w:p>
    <w:p w14:paraId="644805C8" w14:textId="7E77EE20" w:rsidR="00834ED2" w:rsidRDefault="00834ED2" w:rsidP="008D477D">
      <w:pPr>
        <w:pStyle w:val="Nadpis1"/>
        <w:numPr>
          <w:ilvl w:val="1"/>
          <w:numId w:val="14"/>
        </w:numPr>
        <w:ind w:left="431" w:hanging="431"/>
      </w:pPr>
      <w:bookmarkStart w:id="138" w:name="_Ref169046069"/>
      <w:bookmarkStart w:id="139" w:name="_Ref169046071"/>
      <w:bookmarkStart w:id="140" w:name="_Toc177709648"/>
      <w:bookmarkStart w:id="141" w:name="_Toc185492578"/>
      <w:r>
        <w:t>Vymezení rolí</w:t>
      </w:r>
      <w:bookmarkEnd w:id="138"/>
      <w:bookmarkEnd w:id="139"/>
      <w:r w:rsidR="003125A7">
        <w:t xml:space="preserve"> realizačního týmu</w:t>
      </w:r>
      <w:bookmarkEnd w:id="140"/>
      <w:bookmarkEnd w:id="141"/>
    </w:p>
    <w:p w14:paraId="3A12C058" w14:textId="4E5E7E49" w:rsidR="00711C41" w:rsidRPr="002964B1" w:rsidRDefault="00711C41" w:rsidP="002964B1">
      <w:pPr>
        <w:spacing w:before="240" w:after="360" w:line="259" w:lineRule="auto"/>
        <w:rPr>
          <w:rFonts w:asciiTheme="minorHAnsi" w:eastAsiaTheme="minorEastAsia" w:hAnsiTheme="minorHAnsi" w:cstheme="minorBidi"/>
          <w:kern w:val="2"/>
          <w:sz w:val="22"/>
          <w:szCs w:val="22"/>
          <w:lang w:eastAsia="zh-CN"/>
          <w14:ligatures w14:val="standardContextual"/>
        </w:rPr>
      </w:pPr>
      <w:r w:rsidRPr="002964B1">
        <w:rPr>
          <w:rFonts w:asciiTheme="minorHAnsi" w:eastAsiaTheme="minorEastAsia" w:hAnsiTheme="minorHAnsi" w:cstheme="minorBidi"/>
          <w:kern w:val="2"/>
          <w:sz w:val="22"/>
          <w:szCs w:val="22"/>
          <w:lang w:eastAsia="zh-CN"/>
          <w14:ligatures w14:val="standardContextual"/>
        </w:rPr>
        <w:t>V rámci provoz</w:t>
      </w:r>
      <w:r w:rsidR="003C0EA6" w:rsidRPr="002964B1">
        <w:rPr>
          <w:rFonts w:asciiTheme="minorHAnsi" w:eastAsiaTheme="minorEastAsia" w:hAnsiTheme="minorHAnsi" w:cstheme="minorBidi"/>
          <w:kern w:val="2"/>
          <w:sz w:val="22"/>
          <w:szCs w:val="22"/>
          <w:lang w:eastAsia="zh-CN"/>
          <w14:ligatures w14:val="standardContextual"/>
        </w:rPr>
        <w:t>ních činností a zajištění Služeb</w:t>
      </w:r>
      <w:r w:rsidRPr="002964B1">
        <w:rPr>
          <w:rFonts w:asciiTheme="minorHAnsi" w:eastAsiaTheme="minorEastAsia" w:hAnsiTheme="minorHAnsi" w:cstheme="minorBidi"/>
          <w:kern w:val="2"/>
          <w:sz w:val="22"/>
          <w:szCs w:val="22"/>
          <w:lang w:eastAsia="zh-CN"/>
          <w14:ligatures w14:val="standardContextual"/>
        </w:rPr>
        <w:t xml:space="preserve"> se využívají následující role</w:t>
      </w:r>
      <w:r w:rsidR="003125A7">
        <w:rPr>
          <w:rFonts w:asciiTheme="minorHAnsi" w:eastAsiaTheme="minorEastAsia" w:hAnsiTheme="minorHAnsi" w:cstheme="minorBidi"/>
          <w:kern w:val="2"/>
          <w:sz w:val="22"/>
          <w:szCs w:val="22"/>
          <w:lang w:eastAsia="zh-CN"/>
          <w14:ligatures w14:val="standardContextual"/>
        </w:rPr>
        <w:t xml:space="preserve"> realizačního týmu</w:t>
      </w:r>
      <w:r w:rsidR="003C0EA6" w:rsidRPr="002964B1">
        <w:rPr>
          <w:rFonts w:asciiTheme="minorHAnsi" w:eastAsiaTheme="minorEastAsia" w:hAnsiTheme="minorHAnsi" w:cstheme="minorBidi"/>
          <w:kern w:val="2"/>
          <w:sz w:val="22"/>
          <w:szCs w:val="22"/>
          <w:lang w:eastAsia="zh-CN"/>
          <w14:ligatures w14:val="standardContextual"/>
        </w:rPr>
        <w:t>:</w:t>
      </w:r>
    </w:p>
    <w:tbl>
      <w:tblPr>
        <w:tblStyle w:val="Mkatabulky"/>
        <w:tblW w:w="9072" w:type="dxa"/>
        <w:tblInd w:w="108" w:type="dxa"/>
        <w:tblLook w:val="04A0" w:firstRow="1" w:lastRow="0" w:firstColumn="1" w:lastColumn="0" w:noHBand="0" w:noVBand="1"/>
      </w:tblPr>
      <w:tblGrid>
        <w:gridCol w:w="3119"/>
        <w:gridCol w:w="5953"/>
      </w:tblGrid>
      <w:tr w:rsidR="00343051" w14:paraId="7FD1EE7E" w14:textId="77777777" w:rsidTr="00343051">
        <w:tc>
          <w:tcPr>
            <w:tcW w:w="9072" w:type="dxa"/>
            <w:gridSpan w:val="2"/>
            <w:tcBorders>
              <w:top w:val="single" w:sz="4" w:space="0" w:color="auto"/>
              <w:left w:val="single" w:sz="4" w:space="0" w:color="auto"/>
              <w:bottom w:val="single" w:sz="4" w:space="0" w:color="auto"/>
              <w:right w:val="single" w:sz="4" w:space="0" w:color="auto"/>
            </w:tcBorders>
            <w:shd w:val="clear" w:color="auto" w:fill="006600"/>
            <w:hideMark/>
          </w:tcPr>
          <w:p w14:paraId="7C69BF04" w14:textId="5983E601" w:rsidR="00343051" w:rsidRPr="00995A6E" w:rsidRDefault="003125A7">
            <w:pPr>
              <w:rPr>
                <w:rFonts w:eastAsiaTheme="minorHAnsi" w:cstheme="minorBidi"/>
                <w:b/>
              </w:rPr>
            </w:pPr>
            <w:r>
              <w:rPr>
                <w:b/>
              </w:rPr>
              <w:t>Realizační tým</w:t>
            </w:r>
          </w:p>
        </w:tc>
      </w:tr>
      <w:tr w:rsidR="00343051" w14:paraId="6E5AE835" w14:textId="77777777" w:rsidTr="00995A6E">
        <w:tc>
          <w:tcPr>
            <w:tcW w:w="3119" w:type="dxa"/>
            <w:tcBorders>
              <w:top w:val="single" w:sz="4" w:space="0" w:color="auto"/>
              <w:left w:val="single" w:sz="4" w:space="0" w:color="auto"/>
              <w:bottom w:val="single" w:sz="4" w:space="0" w:color="auto"/>
              <w:right w:val="single" w:sz="4" w:space="0" w:color="auto"/>
            </w:tcBorders>
            <w:shd w:val="clear" w:color="auto" w:fill="AEEAC1"/>
            <w:hideMark/>
          </w:tcPr>
          <w:p w14:paraId="33B7434C" w14:textId="77777777" w:rsidR="00343051" w:rsidRPr="000962C0" w:rsidRDefault="00343051">
            <w:pPr>
              <w:rPr>
                <w:rFonts w:asciiTheme="minorHAnsi" w:hAnsiTheme="minorHAnsi" w:cstheme="minorHAnsi"/>
                <w:b/>
                <w:sz w:val="22"/>
                <w:szCs w:val="22"/>
              </w:rPr>
            </w:pPr>
            <w:r w:rsidRPr="000962C0">
              <w:rPr>
                <w:rFonts w:asciiTheme="minorHAnsi" w:hAnsiTheme="minorHAnsi" w:cstheme="minorHAnsi"/>
                <w:b/>
                <w:sz w:val="22"/>
                <w:szCs w:val="22"/>
              </w:rPr>
              <w:t>Název role</w:t>
            </w:r>
          </w:p>
        </w:tc>
        <w:tc>
          <w:tcPr>
            <w:tcW w:w="5953" w:type="dxa"/>
            <w:tcBorders>
              <w:top w:val="single" w:sz="4" w:space="0" w:color="auto"/>
              <w:left w:val="single" w:sz="4" w:space="0" w:color="auto"/>
              <w:bottom w:val="single" w:sz="4" w:space="0" w:color="auto"/>
              <w:right w:val="single" w:sz="4" w:space="0" w:color="auto"/>
            </w:tcBorders>
            <w:shd w:val="clear" w:color="auto" w:fill="AEEAC1"/>
            <w:hideMark/>
          </w:tcPr>
          <w:p w14:paraId="189D8744" w14:textId="77777777" w:rsidR="00343051" w:rsidRPr="000962C0" w:rsidRDefault="00343051">
            <w:pPr>
              <w:rPr>
                <w:rFonts w:asciiTheme="minorHAnsi" w:hAnsiTheme="minorHAnsi" w:cstheme="minorHAnsi"/>
                <w:b/>
                <w:sz w:val="22"/>
                <w:szCs w:val="22"/>
              </w:rPr>
            </w:pPr>
            <w:r w:rsidRPr="000962C0">
              <w:rPr>
                <w:rFonts w:asciiTheme="minorHAnsi" w:hAnsiTheme="minorHAnsi" w:cstheme="minorHAnsi"/>
                <w:b/>
                <w:sz w:val="22"/>
                <w:szCs w:val="22"/>
              </w:rPr>
              <w:t>Popis role</w:t>
            </w:r>
          </w:p>
        </w:tc>
      </w:tr>
      <w:tr w:rsidR="00343051" w14:paraId="21039484" w14:textId="77777777" w:rsidTr="00995A6E">
        <w:tc>
          <w:tcPr>
            <w:tcW w:w="3119" w:type="dxa"/>
            <w:tcBorders>
              <w:top w:val="single" w:sz="4" w:space="0" w:color="auto"/>
              <w:left w:val="single" w:sz="4" w:space="0" w:color="auto"/>
              <w:bottom w:val="single" w:sz="4" w:space="0" w:color="auto"/>
              <w:right w:val="single" w:sz="4" w:space="0" w:color="auto"/>
            </w:tcBorders>
          </w:tcPr>
          <w:p w14:paraId="308B3569" w14:textId="7F091A1E" w:rsidR="00343051" w:rsidRPr="000962C0" w:rsidRDefault="003C0EA6" w:rsidP="00554BF9">
            <w:pPr>
              <w:jc w:val="left"/>
              <w:rPr>
                <w:rFonts w:asciiTheme="minorHAnsi" w:eastAsiaTheme="minorHAnsi" w:hAnsiTheme="minorHAnsi" w:cstheme="minorHAnsi"/>
                <w:b/>
                <w:sz w:val="22"/>
                <w:szCs w:val="22"/>
              </w:rPr>
            </w:pPr>
            <w:r w:rsidRPr="000962C0">
              <w:rPr>
                <w:rFonts w:asciiTheme="minorHAnsi" w:hAnsiTheme="minorHAnsi" w:cstheme="minorHAnsi"/>
                <w:sz w:val="22"/>
                <w:szCs w:val="22"/>
              </w:rPr>
              <w:t>Project manager/Vedoucí provozního týmu</w:t>
            </w:r>
          </w:p>
        </w:tc>
        <w:tc>
          <w:tcPr>
            <w:tcW w:w="5953" w:type="dxa"/>
            <w:tcBorders>
              <w:top w:val="single" w:sz="4" w:space="0" w:color="auto"/>
              <w:left w:val="single" w:sz="4" w:space="0" w:color="auto"/>
              <w:bottom w:val="single" w:sz="4" w:space="0" w:color="auto"/>
              <w:right w:val="single" w:sz="4" w:space="0" w:color="auto"/>
            </w:tcBorders>
          </w:tcPr>
          <w:p w14:paraId="678CD63B" w14:textId="6ACDACBB" w:rsidR="00343051" w:rsidRPr="000962C0" w:rsidRDefault="003C0EA6" w:rsidP="008D477D">
            <w:pPr>
              <w:pStyle w:val="Odstavecseseznamem"/>
              <w:numPr>
                <w:ilvl w:val="0"/>
                <w:numId w:val="16"/>
              </w:numPr>
              <w:rPr>
                <w:rFonts w:asciiTheme="minorHAnsi" w:eastAsiaTheme="minorHAnsi" w:hAnsiTheme="minorHAnsi" w:cstheme="minorHAnsi"/>
                <w:sz w:val="22"/>
                <w:szCs w:val="22"/>
              </w:rPr>
            </w:pPr>
            <w:r w:rsidRPr="000962C0">
              <w:rPr>
                <w:rFonts w:asciiTheme="minorHAnsi" w:hAnsiTheme="minorHAnsi" w:cstheme="minorHAnsi"/>
                <w:sz w:val="22"/>
                <w:szCs w:val="22"/>
              </w:rPr>
              <w:t>Project manager/Vedoucí provozního týmu</w:t>
            </w:r>
            <w:r w:rsidRPr="000962C0" w:rsidDel="003C0EA6">
              <w:rPr>
                <w:rFonts w:asciiTheme="minorHAnsi" w:eastAsiaTheme="minorHAnsi" w:hAnsiTheme="minorHAnsi" w:cstheme="minorHAnsi"/>
                <w:sz w:val="22"/>
                <w:szCs w:val="22"/>
              </w:rPr>
              <w:t xml:space="preserve"> </w:t>
            </w:r>
            <w:r w:rsidR="005A1936" w:rsidRPr="000962C0">
              <w:rPr>
                <w:rFonts w:asciiTheme="minorHAnsi" w:eastAsiaTheme="minorHAnsi" w:hAnsiTheme="minorHAnsi" w:cstheme="minorHAnsi"/>
                <w:sz w:val="22"/>
                <w:szCs w:val="22"/>
              </w:rPr>
              <w:t>je řídící pracovník odpovědný za výkon činnosti a poskytování služeb. Zároveň se jedná o celkovou řídící roli v rámci projektu</w:t>
            </w:r>
            <w:r w:rsidR="002964B1" w:rsidRPr="000962C0">
              <w:rPr>
                <w:rFonts w:asciiTheme="minorHAnsi" w:eastAsiaTheme="minorHAnsi" w:hAnsiTheme="minorHAnsi" w:cstheme="minorHAnsi"/>
                <w:sz w:val="22"/>
                <w:szCs w:val="22"/>
              </w:rPr>
              <w:t>,</w:t>
            </w:r>
            <w:r w:rsidR="005A1936" w:rsidRPr="000962C0">
              <w:rPr>
                <w:rFonts w:asciiTheme="minorHAnsi" w:eastAsiaTheme="minorHAnsi" w:hAnsiTheme="minorHAnsi" w:cstheme="minorHAnsi"/>
                <w:sz w:val="22"/>
                <w:szCs w:val="22"/>
              </w:rPr>
              <w:t xml:space="preserve"> a tedy hlavní kontaktní a odpovědnou </w:t>
            </w:r>
            <w:r w:rsidR="00704327">
              <w:rPr>
                <w:rFonts w:asciiTheme="minorHAnsi" w:eastAsiaTheme="minorHAnsi" w:hAnsiTheme="minorHAnsi" w:cstheme="minorHAnsi"/>
                <w:sz w:val="22"/>
                <w:szCs w:val="22"/>
              </w:rPr>
              <w:t>o</w:t>
            </w:r>
            <w:r w:rsidR="005A1936" w:rsidRPr="000962C0">
              <w:rPr>
                <w:rFonts w:asciiTheme="minorHAnsi" w:eastAsiaTheme="minorHAnsi" w:hAnsiTheme="minorHAnsi" w:cstheme="minorHAnsi"/>
                <w:sz w:val="22"/>
                <w:szCs w:val="22"/>
              </w:rPr>
              <w:t xml:space="preserve">sobu vůči Objednateli za poskytované služby. </w:t>
            </w:r>
          </w:p>
        </w:tc>
      </w:tr>
      <w:tr w:rsidR="00554BF9" w14:paraId="1006CCBF" w14:textId="77777777" w:rsidTr="00995A6E">
        <w:tc>
          <w:tcPr>
            <w:tcW w:w="3119" w:type="dxa"/>
            <w:tcBorders>
              <w:top w:val="single" w:sz="4" w:space="0" w:color="auto"/>
              <w:left w:val="single" w:sz="4" w:space="0" w:color="auto"/>
              <w:bottom w:val="single" w:sz="4" w:space="0" w:color="auto"/>
              <w:right w:val="single" w:sz="4" w:space="0" w:color="auto"/>
            </w:tcBorders>
          </w:tcPr>
          <w:p w14:paraId="216541D4" w14:textId="77777777" w:rsidR="00554BF9" w:rsidRPr="000962C0" w:rsidRDefault="00554BF9" w:rsidP="00554BF9">
            <w:pPr>
              <w:jc w:val="left"/>
              <w:rPr>
                <w:rFonts w:asciiTheme="minorHAnsi" w:eastAsiaTheme="minorHAnsi" w:hAnsiTheme="minorHAnsi" w:cstheme="minorHAnsi"/>
                <w:sz w:val="22"/>
                <w:szCs w:val="22"/>
              </w:rPr>
            </w:pPr>
            <w:r w:rsidRPr="000962C0">
              <w:rPr>
                <w:rFonts w:asciiTheme="minorHAnsi" w:eastAsiaTheme="minorHAnsi" w:hAnsiTheme="minorHAnsi" w:cstheme="minorHAnsi"/>
                <w:sz w:val="22"/>
                <w:szCs w:val="22"/>
              </w:rPr>
              <w:t>Administrátor projektu</w:t>
            </w:r>
          </w:p>
        </w:tc>
        <w:tc>
          <w:tcPr>
            <w:tcW w:w="5953" w:type="dxa"/>
            <w:tcBorders>
              <w:top w:val="single" w:sz="4" w:space="0" w:color="auto"/>
              <w:left w:val="single" w:sz="4" w:space="0" w:color="auto"/>
              <w:bottom w:val="single" w:sz="4" w:space="0" w:color="auto"/>
              <w:right w:val="single" w:sz="4" w:space="0" w:color="auto"/>
            </w:tcBorders>
          </w:tcPr>
          <w:p w14:paraId="449B2C7F" w14:textId="0DD57AF0" w:rsidR="00554BF9" w:rsidRPr="000962C0" w:rsidRDefault="005A1936" w:rsidP="008D477D">
            <w:pPr>
              <w:pStyle w:val="Odstavecseseznamem"/>
              <w:numPr>
                <w:ilvl w:val="0"/>
                <w:numId w:val="16"/>
              </w:numPr>
              <w:rPr>
                <w:rFonts w:asciiTheme="minorHAnsi" w:eastAsiaTheme="minorHAnsi" w:hAnsiTheme="minorHAnsi" w:cstheme="minorHAnsi"/>
                <w:sz w:val="22"/>
                <w:szCs w:val="22"/>
              </w:rPr>
            </w:pPr>
            <w:r w:rsidRPr="000962C0">
              <w:rPr>
                <w:rFonts w:asciiTheme="minorHAnsi" w:hAnsiTheme="minorHAnsi" w:cstheme="minorHAnsi"/>
                <w:sz w:val="22"/>
                <w:szCs w:val="22"/>
              </w:rPr>
              <w:t xml:space="preserve">Role odpovědná za administrativní náležitosti projektu, vedení projektové knihovny a výkon dalších činností v rámci projektového řízení. Role je podřízená Vedoucímu </w:t>
            </w:r>
            <w:r w:rsidR="003C0EA6" w:rsidRPr="000962C0">
              <w:rPr>
                <w:rFonts w:asciiTheme="minorHAnsi" w:hAnsiTheme="minorHAnsi" w:cstheme="minorHAnsi"/>
                <w:sz w:val="22"/>
                <w:szCs w:val="22"/>
              </w:rPr>
              <w:t xml:space="preserve">provozního </w:t>
            </w:r>
            <w:r w:rsidRPr="000962C0">
              <w:rPr>
                <w:rFonts w:asciiTheme="minorHAnsi" w:hAnsiTheme="minorHAnsi" w:cstheme="minorHAnsi"/>
                <w:sz w:val="22"/>
                <w:szCs w:val="22"/>
              </w:rPr>
              <w:t>týmu.</w:t>
            </w:r>
          </w:p>
        </w:tc>
      </w:tr>
      <w:tr w:rsidR="00343051" w14:paraId="668C03F8" w14:textId="77777777" w:rsidTr="00995A6E">
        <w:tc>
          <w:tcPr>
            <w:tcW w:w="3119" w:type="dxa"/>
            <w:tcBorders>
              <w:top w:val="single" w:sz="4" w:space="0" w:color="auto"/>
              <w:left w:val="single" w:sz="4" w:space="0" w:color="auto"/>
              <w:bottom w:val="single" w:sz="4" w:space="0" w:color="auto"/>
              <w:right w:val="single" w:sz="4" w:space="0" w:color="auto"/>
            </w:tcBorders>
          </w:tcPr>
          <w:p w14:paraId="6FE96F3C" w14:textId="43907035" w:rsidR="00343051" w:rsidRPr="000962C0" w:rsidRDefault="00554BF9" w:rsidP="00EF4DB1">
            <w:pPr>
              <w:jc w:val="left"/>
              <w:rPr>
                <w:rFonts w:asciiTheme="minorHAnsi" w:eastAsiaTheme="minorHAnsi" w:hAnsiTheme="minorHAnsi" w:cstheme="minorHAnsi"/>
                <w:sz w:val="22"/>
                <w:szCs w:val="22"/>
              </w:rPr>
            </w:pPr>
            <w:r w:rsidRPr="000962C0">
              <w:rPr>
                <w:rFonts w:asciiTheme="minorHAnsi" w:eastAsiaTheme="minorHAnsi" w:hAnsiTheme="minorHAnsi" w:cstheme="minorHAnsi"/>
                <w:sz w:val="22"/>
                <w:szCs w:val="22"/>
              </w:rPr>
              <w:t>HW specialista</w:t>
            </w:r>
          </w:p>
        </w:tc>
        <w:tc>
          <w:tcPr>
            <w:tcW w:w="5953" w:type="dxa"/>
            <w:tcBorders>
              <w:top w:val="single" w:sz="4" w:space="0" w:color="auto"/>
              <w:left w:val="single" w:sz="4" w:space="0" w:color="auto"/>
              <w:bottom w:val="single" w:sz="4" w:space="0" w:color="auto"/>
              <w:right w:val="single" w:sz="4" w:space="0" w:color="auto"/>
            </w:tcBorders>
          </w:tcPr>
          <w:p w14:paraId="695D454F" w14:textId="1524EDA5" w:rsidR="00343051" w:rsidRPr="000962C0" w:rsidDel="0035772A" w:rsidRDefault="00EF4DB1" w:rsidP="0035772A">
            <w:pPr>
              <w:pStyle w:val="Odstavecseseznamem"/>
              <w:numPr>
                <w:ilvl w:val="0"/>
                <w:numId w:val="16"/>
              </w:numPr>
              <w:rPr>
                <w:rFonts w:asciiTheme="minorHAnsi" w:hAnsiTheme="minorHAnsi" w:cstheme="minorHAnsi"/>
                <w:sz w:val="22"/>
                <w:szCs w:val="22"/>
              </w:rPr>
            </w:pPr>
            <w:r w:rsidRPr="000962C0">
              <w:rPr>
                <w:rFonts w:asciiTheme="minorHAnsi" w:hAnsiTheme="minorHAnsi" w:cstheme="minorHAnsi"/>
                <w:sz w:val="22"/>
                <w:szCs w:val="22"/>
              </w:rPr>
              <w:t xml:space="preserve">Primární náplní role "HW specialista" je administrace, provoz a správa HW prvků infrastruktury IS SZIF na denní bázi. Je podřízen Vedoucímu </w:t>
            </w:r>
            <w:r w:rsidR="003C0EA6" w:rsidRPr="000962C0">
              <w:rPr>
                <w:rFonts w:asciiTheme="minorHAnsi" w:hAnsiTheme="minorHAnsi" w:cstheme="minorHAnsi"/>
                <w:sz w:val="22"/>
                <w:szCs w:val="22"/>
              </w:rPr>
              <w:t xml:space="preserve">provozního </w:t>
            </w:r>
            <w:r w:rsidRPr="000962C0">
              <w:rPr>
                <w:rFonts w:asciiTheme="minorHAnsi" w:hAnsiTheme="minorHAnsi" w:cstheme="minorHAnsi"/>
                <w:sz w:val="22"/>
                <w:szCs w:val="22"/>
              </w:rPr>
              <w:t>týmu a dále se rozlišuje podle specializace (zaměření), minimálně na specializaci:</w:t>
            </w:r>
          </w:p>
          <w:p w14:paraId="3563A0DA" w14:textId="77777777" w:rsidR="001E5B86" w:rsidRPr="001E5B86" w:rsidRDefault="001E5B86" w:rsidP="001E5B86">
            <w:pPr>
              <w:pStyle w:val="Odrazka1"/>
              <w:numPr>
                <w:ilvl w:val="0"/>
                <w:numId w:val="17"/>
              </w:numPr>
              <w:rPr>
                <w:rFonts w:asciiTheme="minorHAnsi" w:eastAsiaTheme="minorHAnsi" w:hAnsiTheme="minorHAnsi" w:cstheme="minorHAnsi"/>
                <w:sz w:val="22"/>
                <w:szCs w:val="22"/>
              </w:rPr>
            </w:pPr>
            <w:r w:rsidRPr="001E5B86">
              <w:rPr>
                <w:rFonts w:asciiTheme="minorHAnsi" w:eastAsiaTheme="minorHAnsi" w:hAnsiTheme="minorHAnsi" w:cstheme="minorHAnsi"/>
                <w:sz w:val="22"/>
                <w:szCs w:val="22"/>
              </w:rPr>
              <w:t>HW specialista – servery pro ERP SAP</w:t>
            </w:r>
          </w:p>
          <w:p w14:paraId="4A1EAC01" w14:textId="77777777" w:rsidR="001E5B86" w:rsidRPr="001E5B86" w:rsidRDefault="001E5B86" w:rsidP="001E5B86">
            <w:pPr>
              <w:pStyle w:val="Odrazka1"/>
              <w:numPr>
                <w:ilvl w:val="0"/>
                <w:numId w:val="17"/>
              </w:numPr>
              <w:rPr>
                <w:rFonts w:asciiTheme="minorHAnsi" w:eastAsiaTheme="minorHAnsi" w:hAnsiTheme="minorHAnsi" w:cstheme="minorHAnsi"/>
                <w:sz w:val="22"/>
                <w:szCs w:val="22"/>
              </w:rPr>
            </w:pPr>
            <w:r w:rsidRPr="001E5B86">
              <w:rPr>
                <w:rFonts w:asciiTheme="minorHAnsi" w:eastAsiaTheme="minorHAnsi" w:hAnsiTheme="minorHAnsi" w:cstheme="minorHAnsi"/>
                <w:sz w:val="22"/>
                <w:szCs w:val="22"/>
              </w:rPr>
              <w:t>HW specialista – Storage</w:t>
            </w:r>
          </w:p>
          <w:p w14:paraId="4A638256" w14:textId="3D0EDD1A" w:rsidR="00EF4DB1" w:rsidRPr="00F24C06" w:rsidRDefault="00122765" w:rsidP="001E5B86">
            <w:pPr>
              <w:pStyle w:val="Odrazka1"/>
              <w:numPr>
                <w:ilvl w:val="0"/>
                <w:numId w:val="17"/>
              </w:numPr>
              <w:rPr>
                <w:rFonts w:asciiTheme="minorHAnsi" w:eastAsiaTheme="minorHAnsi" w:hAnsiTheme="minorHAnsi" w:cstheme="minorHAnsi"/>
                <w:sz w:val="22"/>
                <w:szCs w:val="22"/>
              </w:rPr>
            </w:pPr>
            <w:r w:rsidRPr="000962C0" w:rsidDel="0035772A">
              <w:rPr>
                <w:rFonts w:asciiTheme="minorHAnsi" w:eastAsiaTheme="minorHAnsi" w:hAnsiTheme="minorHAnsi" w:cstheme="minorHAnsi"/>
                <w:sz w:val="22"/>
                <w:szCs w:val="22"/>
              </w:rPr>
              <w:t>HW specialista – Platforma x86 (Intel</w:t>
            </w:r>
            <w:r w:rsidR="001E5B86" w:rsidRPr="001E5B86">
              <w:rPr>
                <w:rFonts w:asciiTheme="minorHAnsi" w:eastAsiaTheme="minorHAnsi" w:hAnsiTheme="minorHAnsi" w:cstheme="minorHAnsi"/>
                <w:sz w:val="22"/>
                <w:szCs w:val="22"/>
              </w:rPr>
              <w:t>)</w:t>
            </w:r>
          </w:p>
        </w:tc>
      </w:tr>
      <w:tr w:rsidR="00554BF9" w14:paraId="005E135C" w14:textId="77777777" w:rsidTr="00995A6E">
        <w:tc>
          <w:tcPr>
            <w:tcW w:w="3119" w:type="dxa"/>
            <w:tcBorders>
              <w:top w:val="single" w:sz="4" w:space="0" w:color="auto"/>
              <w:left w:val="single" w:sz="4" w:space="0" w:color="auto"/>
              <w:bottom w:val="single" w:sz="4" w:space="0" w:color="auto"/>
              <w:right w:val="single" w:sz="4" w:space="0" w:color="auto"/>
            </w:tcBorders>
          </w:tcPr>
          <w:p w14:paraId="24811C0F" w14:textId="476BEB77" w:rsidR="00554BF9" w:rsidRPr="000962C0" w:rsidRDefault="00EF4DB1" w:rsidP="00EF4DB1">
            <w:pPr>
              <w:jc w:val="left"/>
              <w:rPr>
                <w:rFonts w:asciiTheme="minorHAnsi" w:eastAsiaTheme="minorHAnsi" w:hAnsiTheme="minorHAnsi" w:cstheme="minorHAnsi"/>
                <w:sz w:val="22"/>
                <w:szCs w:val="22"/>
              </w:rPr>
            </w:pPr>
            <w:r w:rsidRPr="000962C0">
              <w:rPr>
                <w:rFonts w:asciiTheme="minorHAnsi" w:eastAsiaTheme="minorHAnsi" w:hAnsiTheme="minorHAnsi" w:cstheme="minorHAnsi"/>
                <w:sz w:val="22"/>
                <w:szCs w:val="22"/>
              </w:rPr>
              <w:t>S</w:t>
            </w:r>
            <w:r w:rsidR="00554BF9" w:rsidRPr="000962C0">
              <w:rPr>
                <w:rFonts w:asciiTheme="minorHAnsi" w:eastAsiaTheme="minorHAnsi" w:hAnsiTheme="minorHAnsi" w:cstheme="minorHAnsi"/>
                <w:sz w:val="22"/>
                <w:szCs w:val="22"/>
              </w:rPr>
              <w:t xml:space="preserve">pecialista </w:t>
            </w:r>
            <w:r w:rsidR="007D5EFC" w:rsidRPr="000962C0">
              <w:rPr>
                <w:rFonts w:asciiTheme="minorHAnsi" w:eastAsiaTheme="minorHAnsi" w:hAnsiTheme="minorHAnsi" w:cstheme="minorHAnsi"/>
                <w:sz w:val="22"/>
                <w:szCs w:val="22"/>
              </w:rPr>
              <w:t>–</w:t>
            </w:r>
            <w:r w:rsidR="00554BF9" w:rsidRPr="000962C0">
              <w:rPr>
                <w:rFonts w:asciiTheme="minorHAnsi" w:eastAsiaTheme="minorHAnsi" w:hAnsiTheme="minorHAnsi" w:cstheme="minorHAnsi"/>
                <w:sz w:val="22"/>
                <w:szCs w:val="22"/>
              </w:rPr>
              <w:t xml:space="preserve"> </w:t>
            </w:r>
            <w:r w:rsidRPr="000962C0">
              <w:rPr>
                <w:rFonts w:asciiTheme="minorHAnsi" w:eastAsiaTheme="minorHAnsi" w:hAnsiTheme="minorHAnsi" w:cstheme="minorHAnsi"/>
                <w:sz w:val="22"/>
                <w:szCs w:val="22"/>
              </w:rPr>
              <w:t>virtualizace</w:t>
            </w:r>
          </w:p>
        </w:tc>
        <w:tc>
          <w:tcPr>
            <w:tcW w:w="5953" w:type="dxa"/>
            <w:tcBorders>
              <w:top w:val="single" w:sz="4" w:space="0" w:color="auto"/>
              <w:left w:val="single" w:sz="4" w:space="0" w:color="auto"/>
              <w:bottom w:val="single" w:sz="4" w:space="0" w:color="auto"/>
              <w:right w:val="single" w:sz="4" w:space="0" w:color="auto"/>
            </w:tcBorders>
          </w:tcPr>
          <w:p w14:paraId="081E328F" w14:textId="3E2AB807" w:rsidR="00EF4DB1" w:rsidRPr="000962C0" w:rsidRDefault="00EF4DB1" w:rsidP="008D477D">
            <w:pPr>
              <w:pStyle w:val="Odstavecseseznamem"/>
              <w:numPr>
                <w:ilvl w:val="0"/>
                <w:numId w:val="16"/>
              </w:numPr>
              <w:rPr>
                <w:rFonts w:asciiTheme="minorHAnsi" w:hAnsiTheme="minorHAnsi" w:cstheme="minorHAnsi"/>
                <w:sz w:val="22"/>
                <w:szCs w:val="22"/>
              </w:rPr>
            </w:pPr>
            <w:r w:rsidRPr="000962C0">
              <w:rPr>
                <w:rFonts w:asciiTheme="minorHAnsi" w:hAnsiTheme="minorHAnsi" w:cstheme="minorHAnsi"/>
                <w:sz w:val="22"/>
                <w:szCs w:val="22"/>
              </w:rPr>
              <w:t xml:space="preserve">Primární náplní role "Specialista - virtualizace" je administrace, provoz a správa virtualizačních platforem </w:t>
            </w:r>
            <w:r w:rsidRPr="000962C0">
              <w:rPr>
                <w:rFonts w:asciiTheme="minorHAnsi" w:hAnsiTheme="minorHAnsi" w:cstheme="minorHAnsi"/>
                <w:sz w:val="22"/>
                <w:szCs w:val="22"/>
              </w:rPr>
              <w:lastRenderedPageBreak/>
              <w:t xml:space="preserve">v rámci infrastruktury IS SZIF na denní bázi. Je podřízen Vedoucímu </w:t>
            </w:r>
            <w:r w:rsidR="003C0EA6" w:rsidRPr="000962C0">
              <w:rPr>
                <w:rFonts w:asciiTheme="minorHAnsi" w:hAnsiTheme="minorHAnsi" w:cstheme="minorHAnsi"/>
                <w:sz w:val="22"/>
                <w:szCs w:val="22"/>
              </w:rPr>
              <w:t xml:space="preserve">provozního </w:t>
            </w:r>
            <w:r w:rsidRPr="000962C0">
              <w:rPr>
                <w:rFonts w:asciiTheme="minorHAnsi" w:hAnsiTheme="minorHAnsi" w:cstheme="minorHAnsi"/>
                <w:sz w:val="22"/>
                <w:szCs w:val="22"/>
              </w:rPr>
              <w:t>týmu a dále se rozlišuje podle specializace (zaměření), minimálně na specializaci:</w:t>
            </w:r>
          </w:p>
          <w:p w14:paraId="4DAD023D" w14:textId="48B0909B" w:rsidR="003C0EA6" w:rsidRPr="000962C0" w:rsidRDefault="003C0EA6" w:rsidP="008D477D">
            <w:pPr>
              <w:pStyle w:val="Odrazka1"/>
              <w:numPr>
                <w:ilvl w:val="0"/>
                <w:numId w:val="17"/>
              </w:numPr>
              <w:rPr>
                <w:rFonts w:asciiTheme="minorHAnsi" w:eastAsiaTheme="minorHAnsi" w:hAnsiTheme="minorHAnsi" w:cstheme="minorHAnsi"/>
                <w:sz w:val="22"/>
                <w:szCs w:val="22"/>
              </w:rPr>
            </w:pPr>
            <w:r w:rsidRPr="000962C0">
              <w:rPr>
                <w:rFonts w:asciiTheme="minorHAnsi" w:eastAsiaTheme="minorHAnsi" w:hAnsiTheme="minorHAnsi" w:cstheme="minorHAnsi"/>
                <w:sz w:val="22"/>
                <w:szCs w:val="22"/>
              </w:rPr>
              <w:t>Specialista – virtualizace (platforma PowerVM)</w:t>
            </w:r>
            <w:r w:rsidR="007D5EFC" w:rsidRPr="000962C0">
              <w:rPr>
                <w:rFonts w:asciiTheme="minorHAnsi" w:eastAsiaTheme="minorHAnsi" w:hAnsiTheme="minorHAnsi" w:cstheme="minorHAnsi"/>
                <w:sz w:val="22"/>
                <w:szCs w:val="22"/>
              </w:rPr>
              <w:t>;</w:t>
            </w:r>
          </w:p>
          <w:p w14:paraId="02332D50" w14:textId="72F61EAE" w:rsidR="00554BF9" w:rsidRPr="000962C0" w:rsidRDefault="003C0EA6" w:rsidP="008D477D">
            <w:pPr>
              <w:pStyle w:val="Odrazka1"/>
              <w:numPr>
                <w:ilvl w:val="0"/>
                <w:numId w:val="17"/>
              </w:numPr>
              <w:rPr>
                <w:rFonts w:asciiTheme="minorHAnsi" w:eastAsiaTheme="minorHAnsi" w:hAnsiTheme="minorHAnsi" w:cstheme="minorHAnsi"/>
                <w:sz w:val="22"/>
                <w:szCs w:val="22"/>
              </w:rPr>
            </w:pPr>
            <w:r w:rsidRPr="000962C0">
              <w:rPr>
                <w:rFonts w:asciiTheme="minorHAnsi" w:eastAsiaTheme="minorHAnsi" w:hAnsiTheme="minorHAnsi" w:cstheme="minorHAnsi"/>
                <w:sz w:val="22"/>
                <w:szCs w:val="22"/>
              </w:rPr>
              <w:t>Specialista – virtualizace (platforma VMware)</w:t>
            </w:r>
            <w:r w:rsidR="007D5EFC" w:rsidRPr="000962C0">
              <w:rPr>
                <w:rFonts w:asciiTheme="minorHAnsi" w:eastAsiaTheme="minorHAnsi" w:hAnsiTheme="minorHAnsi" w:cstheme="minorHAnsi"/>
                <w:sz w:val="22"/>
                <w:szCs w:val="22"/>
              </w:rPr>
              <w:t>;</w:t>
            </w:r>
          </w:p>
        </w:tc>
      </w:tr>
      <w:tr w:rsidR="00554BF9" w14:paraId="13A44D6D" w14:textId="77777777" w:rsidTr="00995A6E">
        <w:tc>
          <w:tcPr>
            <w:tcW w:w="3119" w:type="dxa"/>
            <w:tcBorders>
              <w:top w:val="single" w:sz="4" w:space="0" w:color="auto"/>
              <w:left w:val="single" w:sz="4" w:space="0" w:color="auto"/>
              <w:bottom w:val="single" w:sz="4" w:space="0" w:color="auto"/>
              <w:right w:val="single" w:sz="4" w:space="0" w:color="auto"/>
            </w:tcBorders>
          </w:tcPr>
          <w:p w14:paraId="341953DE" w14:textId="77777777" w:rsidR="00554BF9" w:rsidRPr="000962C0" w:rsidRDefault="00EF4DB1" w:rsidP="00EF4DB1">
            <w:pPr>
              <w:jc w:val="left"/>
              <w:rPr>
                <w:rFonts w:asciiTheme="minorHAnsi" w:eastAsiaTheme="minorHAnsi" w:hAnsiTheme="minorHAnsi" w:cstheme="minorHAnsi"/>
                <w:sz w:val="22"/>
                <w:szCs w:val="22"/>
              </w:rPr>
            </w:pPr>
            <w:r w:rsidRPr="000962C0">
              <w:rPr>
                <w:rFonts w:asciiTheme="minorHAnsi" w:eastAsiaTheme="minorHAnsi" w:hAnsiTheme="minorHAnsi" w:cstheme="minorHAnsi"/>
                <w:sz w:val="22"/>
                <w:szCs w:val="22"/>
              </w:rPr>
              <w:lastRenderedPageBreak/>
              <w:t>Systémový specialista</w:t>
            </w:r>
          </w:p>
        </w:tc>
        <w:tc>
          <w:tcPr>
            <w:tcW w:w="5953" w:type="dxa"/>
            <w:tcBorders>
              <w:top w:val="single" w:sz="4" w:space="0" w:color="auto"/>
              <w:left w:val="single" w:sz="4" w:space="0" w:color="auto"/>
              <w:bottom w:val="single" w:sz="4" w:space="0" w:color="auto"/>
              <w:right w:val="single" w:sz="4" w:space="0" w:color="auto"/>
            </w:tcBorders>
          </w:tcPr>
          <w:p w14:paraId="4AB332E6" w14:textId="50DDF23F" w:rsidR="00EF4DB1" w:rsidRPr="000962C0" w:rsidRDefault="00EF4DB1" w:rsidP="008D477D">
            <w:pPr>
              <w:pStyle w:val="Odstavecseseznamem"/>
              <w:numPr>
                <w:ilvl w:val="0"/>
                <w:numId w:val="16"/>
              </w:numPr>
              <w:rPr>
                <w:rFonts w:asciiTheme="minorHAnsi" w:hAnsiTheme="minorHAnsi" w:cstheme="minorHAnsi"/>
                <w:sz w:val="22"/>
                <w:szCs w:val="22"/>
              </w:rPr>
            </w:pPr>
            <w:r w:rsidRPr="000962C0">
              <w:rPr>
                <w:rFonts w:asciiTheme="minorHAnsi" w:hAnsiTheme="minorHAnsi" w:cstheme="minorHAnsi"/>
                <w:sz w:val="22"/>
                <w:szCs w:val="22"/>
              </w:rPr>
              <w:t xml:space="preserve">Primární náplní role "Systémový specialista" je administrace, provoz a správa operačních systémů a infrastrukturních služeb a aplikací v rámci infrastruktury IS SZIF na denní bázi. Je podřízen Vedoucímu </w:t>
            </w:r>
            <w:r w:rsidR="003C0EA6" w:rsidRPr="000962C0">
              <w:rPr>
                <w:rFonts w:asciiTheme="minorHAnsi" w:hAnsiTheme="minorHAnsi" w:cstheme="minorHAnsi"/>
                <w:sz w:val="22"/>
                <w:szCs w:val="22"/>
              </w:rPr>
              <w:t xml:space="preserve">provozního </w:t>
            </w:r>
            <w:r w:rsidRPr="000962C0">
              <w:rPr>
                <w:rFonts w:asciiTheme="minorHAnsi" w:hAnsiTheme="minorHAnsi" w:cstheme="minorHAnsi"/>
                <w:sz w:val="22"/>
                <w:szCs w:val="22"/>
              </w:rPr>
              <w:t>týmu a dále se rozlišuje podle specializace (zaměření), minimálně na specializaci:</w:t>
            </w:r>
          </w:p>
          <w:p w14:paraId="57B48788" w14:textId="291B9AE0" w:rsidR="00554BF9" w:rsidRPr="000962C0" w:rsidRDefault="00667277" w:rsidP="008D477D">
            <w:pPr>
              <w:pStyle w:val="Odrazka1"/>
              <w:numPr>
                <w:ilvl w:val="0"/>
                <w:numId w:val="17"/>
              </w:numPr>
              <w:rPr>
                <w:rFonts w:asciiTheme="minorHAnsi" w:eastAsiaTheme="minorHAnsi" w:hAnsiTheme="minorHAnsi" w:cstheme="minorHAnsi"/>
                <w:sz w:val="22"/>
                <w:szCs w:val="22"/>
              </w:rPr>
            </w:pPr>
            <w:r w:rsidRPr="000962C0">
              <w:rPr>
                <w:rFonts w:asciiTheme="minorHAnsi" w:eastAsiaTheme="minorHAnsi" w:hAnsiTheme="minorHAnsi" w:cstheme="minorHAnsi"/>
                <w:sz w:val="22"/>
                <w:szCs w:val="22"/>
              </w:rPr>
              <w:t xml:space="preserve">Systémový specialista </w:t>
            </w:r>
            <w:r w:rsidR="007D5EFC" w:rsidRPr="000962C0">
              <w:rPr>
                <w:rFonts w:asciiTheme="minorHAnsi" w:eastAsiaTheme="minorHAnsi" w:hAnsiTheme="minorHAnsi" w:cstheme="minorHAnsi"/>
                <w:sz w:val="22"/>
                <w:szCs w:val="22"/>
              </w:rPr>
              <w:t>–</w:t>
            </w:r>
            <w:r w:rsidR="00EF4DB1" w:rsidRPr="000962C0">
              <w:rPr>
                <w:rFonts w:asciiTheme="minorHAnsi" w:eastAsiaTheme="minorHAnsi" w:hAnsiTheme="minorHAnsi" w:cstheme="minorHAnsi"/>
                <w:sz w:val="22"/>
                <w:szCs w:val="22"/>
              </w:rPr>
              <w:t xml:space="preserve"> Microsoft Windows Server</w:t>
            </w:r>
            <w:r w:rsidR="007D5EFC" w:rsidRPr="000962C0">
              <w:rPr>
                <w:rFonts w:asciiTheme="minorHAnsi" w:eastAsiaTheme="minorHAnsi" w:hAnsiTheme="minorHAnsi" w:cstheme="minorHAnsi"/>
                <w:sz w:val="22"/>
                <w:szCs w:val="22"/>
              </w:rPr>
              <w:t>;</w:t>
            </w:r>
          </w:p>
          <w:p w14:paraId="1E25C2D2" w14:textId="7EF2822C" w:rsidR="00667277" w:rsidRPr="000962C0" w:rsidRDefault="00667277" w:rsidP="008D477D">
            <w:pPr>
              <w:pStyle w:val="Odrazka1"/>
              <w:numPr>
                <w:ilvl w:val="0"/>
                <w:numId w:val="17"/>
              </w:numPr>
              <w:rPr>
                <w:rFonts w:asciiTheme="minorHAnsi" w:eastAsiaTheme="minorHAnsi" w:hAnsiTheme="minorHAnsi" w:cstheme="minorHAnsi"/>
                <w:sz w:val="22"/>
                <w:szCs w:val="22"/>
              </w:rPr>
            </w:pPr>
            <w:r w:rsidRPr="000962C0">
              <w:rPr>
                <w:rFonts w:asciiTheme="minorHAnsi" w:eastAsiaTheme="minorHAnsi" w:hAnsiTheme="minorHAnsi" w:cstheme="minorHAnsi"/>
                <w:sz w:val="22"/>
                <w:szCs w:val="22"/>
              </w:rPr>
              <w:t xml:space="preserve">Systémový specialista </w:t>
            </w:r>
            <w:r w:rsidR="007D5EFC" w:rsidRPr="000962C0">
              <w:rPr>
                <w:rFonts w:asciiTheme="minorHAnsi" w:eastAsiaTheme="minorHAnsi" w:hAnsiTheme="minorHAnsi" w:cstheme="minorHAnsi"/>
                <w:sz w:val="22"/>
                <w:szCs w:val="22"/>
              </w:rPr>
              <w:t>–</w:t>
            </w:r>
            <w:r w:rsidRPr="000962C0">
              <w:rPr>
                <w:rFonts w:asciiTheme="minorHAnsi" w:eastAsiaTheme="minorHAnsi" w:hAnsiTheme="minorHAnsi" w:cstheme="minorHAnsi"/>
                <w:sz w:val="22"/>
                <w:szCs w:val="22"/>
              </w:rPr>
              <w:t xml:space="preserve"> IBM AIX</w:t>
            </w:r>
            <w:r w:rsidR="007D5EFC" w:rsidRPr="000962C0">
              <w:rPr>
                <w:rFonts w:asciiTheme="minorHAnsi" w:eastAsiaTheme="minorHAnsi" w:hAnsiTheme="minorHAnsi" w:cstheme="minorHAnsi"/>
                <w:sz w:val="22"/>
                <w:szCs w:val="22"/>
              </w:rPr>
              <w:t>;</w:t>
            </w:r>
          </w:p>
          <w:p w14:paraId="438D0276" w14:textId="5C838FA5" w:rsidR="00EF4DB1" w:rsidRPr="000962C0" w:rsidRDefault="00667277" w:rsidP="008D477D">
            <w:pPr>
              <w:pStyle w:val="Odrazka1"/>
              <w:numPr>
                <w:ilvl w:val="0"/>
                <w:numId w:val="17"/>
              </w:numPr>
              <w:rPr>
                <w:rFonts w:asciiTheme="minorHAnsi" w:eastAsiaTheme="minorHAnsi" w:hAnsiTheme="minorHAnsi" w:cstheme="minorHAnsi"/>
                <w:sz w:val="22"/>
                <w:szCs w:val="22"/>
              </w:rPr>
            </w:pPr>
            <w:r w:rsidRPr="000962C0">
              <w:rPr>
                <w:rFonts w:asciiTheme="minorHAnsi" w:eastAsiaTheme="minorHAnsi" w:hAnsiTheme="minorHAnsi" w:cstheme="minorHAnsi"/>
                <w:sz w:val="22"/>
                <w:szCs w:val="22"/>
              </w:rPr>
              <w:t xml:space="preserve">Systémový specialista </w:t>
            </w:r>
            <w:r w:rsidR="007D5EFC" w:rsidRPr="000962C0">
              <w:rPr>
                <w:rFonts w:asciiTheme="minorHAnsi" w:eastAsiaTheme="minorHAnsi" w:hAnsiTheme="minorHAnsi" w:cstheme="minorHAnsi"/>
                <w:sz w:val="22"/>
                <w:szCs w:val="22"/>
              </w:rPr>
              <w:t>–</w:t>
            </w:r>
            <w:r w:rsidRPr="000962C0">
              <w:rPr>
                <w:rFonts w:asciiTheme="minorHAnsi" w:eastAsiaTheme="minorHAnsi" w:hAnsiTheme="minorHAnsi" w:cstheme="minorHAnsi"/>
                <w:sz w:val="22"/>
                <w:szCs w:val="22"/>
              </w:rPr>
              <w:t xml:space="preserve"> </w:t>
            </w:r>
            <w:r w:rsidR="000A385B" w:rsidRPr="000962C0">
              <w:rPr>
                <w:rFonts w:asciiTheme="minorHAnsi" w:eastAsiaTheme="minorHAnsi" w:hAnsiTheme="minorHAnsi" w:cstheme="minorHAnsi"/>
                <w:sz w:val="22"/>
                <w:szCs w:val="22"/>
              </w:rPr>
              <w:t>Linux</w:t>
            </w:r>
            <w:r w:rsidR="007D5EFC" w:rsidRPr="000962C0">
              <w:rPr>
                <w:rFonts w:asciiTheme="minorHAnsi" w:eastAsiaTheme="minorHAnsi" w:hAnsiTheme="minorHAnsi" w:cstheme="minorHAnsi"/>
                <w:sz w:val="22"/>
                <w:szCs w:val="22"/>
              </w:rPr>
              <w:t>;</w:t>
            </w:r>
          </w:p>
        </w:tc>
      </w:tr>
      <w:tr w:rsidR="00554BF9" w14:paraId="5B4FBE21" w14:textId="77777777" w:rsidTr="00995A6E">
        <w:tc>
          <w:tcPr>
            <w:tcW w:w="3119" w:type="dxa"/>
            <w:tcBorders>
              <w:top w:val="single" w:sz="4" w:space="0" w:color="auto"/>
              <w:left w:val="single" w:sz="4" w:space="0" w:color="auto"/>
              <w:bottom w:val="single" w:sz="4" w:space="0" w:color="auto"/>
              <w:right w:val="single" w:sz="4" w:space="0" w:color="auto"/>
            </w:tcBorders>
          </w:tcPr>
          <w:p w14:paraId="213AF8EF" w14:textId="5A9598EC" w:rsidR="00554BF9" w:rsidRPr="000962C0" w:rsidRDefault="001F56E0" w:rsidP="00554BF9">
            <w:pPr>
              <w:jc w:val="left"/>
              <w:rPr>
                <w:rFonts w:asciiTheme="minorHAnsi" w:eastAsiaTheme="minorHAnsi" w:hAnsiTheme="minorHAnsi" w:cstheme="minorHAnsi"/>
                <w:sz w:val="22"/>
                <w:szCs w:val="22"/>
              </w:rPr>
            </w:pPr>
            <w:r w:rsidRPr="000962C0">
              <w:rPr>
                <w:rFonts w:asciiTheme="minorHAnsi" w:eastAsiaTheme="minorHAnsi" w:hAnsiTheme="minorHAnsi" w:cstheme="minorHAnsi"/>
                <w:sz w:val="22"/>
                <w:szCs w:val="22"/>
              </w:rPr>
              <w:t xml:space="preserve">Specialista </w:t>
            </w:r>
            <w:r w:rsidR="007D5EFC" w:rsidRPr="000962C0">
              <w:rPr>
                <w:rFonts w:asciiTheme="minorHAnsi" w:eastAsiaTheme="minorHAnsi" w:hAnsiTheme="minorHAnsi" w:cstheme="minorHAnsi"/>
                <w:sz w:val="22"/>
                <w:szCs w:val="22"/>
              </w:rPr>
              <w:t>–</w:t>
            </w:r>
            <w:r w:rsidRPr="000962C0">
              <w:rPr>
                <w:rFonts w:asciiTheme="minorHAnsi" w:eastAsiaTheme="minorHAnsi" w:hAnsiTheme="minorHAnsi" w:cstheme="minorHAnsi"/>
                <w:sz w:val="22"/>
                <w:szCs w:val="22"/>
              </w:rPr>
              <w:t xml:space="preserve"> zálohování</w:t>
            </w:r>
          </w:p>
        </w:tc>
        <w:tc>
          <w:tcPr>
            <w:tcW w:w="5953" w:type="dxa"/>
            <w:tcBorders>
              <w:top w:val="single" w:sz="4" w:space="0" w:color="auto"/>
              <w:left w:val="single" w:sz="4" w:space="0" w:color="auto"/>
              <w:bottom w:val="single" w:sz="4" w:space="0" w:color="auto"/>
              <w:right w:val="single" w:sz="4" w:space="0" w:color="auto"/>
            </w:tcBorders>
          </w:tcPr>
          <w:p w14:paraId="6E6CB459" w14:textId="02E9BEAC" w:rsidR="00554BF9" w:rsidRPr="000962C0" w:rsidRDefault="001F56E0" w:rsidP="008D477D">
            <w:pPr>
              <w:pStyle w:val="Odstavecseseznamem"/>
              <w:numPr>
                <w:ilvl w:val="0"/>
                <w:numId w:val="16"/>
              </w:numPr>
              <w:rPr>
                <w:rFonts w:asciiTheme="minorHAnsi" w:eastAsiaTheme="minorHAnsi" w:hAnsiTheme="minorHAnsi" w:cstheme="minorHAnsi"/>
                <w:sz w:val="22"/>
                <w:szCs w:val="22"/>
              </w:rPr>
            </w:pPr>
            <w:r w:rsidRPr="000962C0">
              <w:rPr>
                <w:rFonts w:asciiTheme="minorHAnsi" w:hAnsiTheme="minorHAnsi" w:cstheme="minorHAnsi"/>
                <w:sz w:val="22"/>
                <w:szCs w:val="22"/>
              </w:rPr>
              <w:t xml:space="preserve">Primární náplní role "Specialista - zálohování" je administrace, provoz a správa zálohovacího systému a řešení Backup a Recovery procesů v rámci infrastruktury IS SZIF na denní bázi. Je podřízen Vedoucímu </w:t>
            </w:r>
            <w:r w:rsidR="003C0EA6" w:rsidRPr="000962C0">
              <w:rPr>
                <w:rFonts w:asciiTheme="minorHAnsi" w:hAnsiTheme="minorHAnsi" w:cstheme="minorHAnsi"/>
                <w:sz w:val="22"/>
                <w:szCs w:val="22"/>
              </w:rPr>
              <w:t xml:space="preserve">provozního </w:t>
            </w:r>
            <w:r w:rsidRPr="000962C0">
              <w:rPr>
                <w:rFonts w:asciiTheme="minorHAnsi" w:hAnsiTheme="minorHAnsi" w:cstheme="minorHAnsi"/>
                <w:sz w:val="22"/>
                <w:szCs w:val="22"/>
              </w:rPr>
              <w:t>týmu.</w:t>
            </w:r>
          </w:p>
        </w:tc>
      </w:tr>
      <w:tr w:rsidR="00554BF9" w14:paraId="1FF75BE7" w14:textId="77777777" w:rsidTr="00995A6E">
        <w:tc>
          <w:tcPr>
            <w:tcW w:w="3119" w:type="dxa"/>
            <w:tcBorders>
              <w:top w:val="single" w:sz="4" w:space="0" w:color="auto"/>
              <w:left w:val="single" w:sz="4" w:space="0" w:color="auto"/>
              <w:bottom w:val="single" w:sz="4" w:space="0" w:color="auto"/>
              <w:right w:val="single" w:sz="4" w:space="0" w:color="auto"/>
            </w:tcBorders>
          </w:tcPr>
          <w:p w14:paraId="1D3DE550" w14:textId="3DFD0A7E" w:rsidR="00554BF9" w:rsidRPr="000962C0" w:rsidRDefault="00554BF9" w:rsidP="00554BF9">
            <w:pPr>
              <w:jc w:val="left"/>
              <w:rPr>
                <w:rFonts w:asciiTheme="minorHAnsi" w:eastAsiaTheme="minorHAnsi" w:hAnsiTheme="minorHAnsi" w:cstheme="minorHAnsi"/>
                <w:sz w:val="22"/>
                <w:szCs w:val="22"/>
              </w:rPr>
            </w:pPr>
            <w:r w:rsidRPr="000962C0">
              <w:rPr>
                <w:rFonts w:asciiTheme="minorHAnsi" w:eastAsiaTheme="minorHAnsi" w:hAnsiTheme="minorHAnsi" w:cstheme="minorHAnsi"/>
                <w:sz w:val="22"/>
                <w:szCs w:val="22"/>
              </w:rPr>
              <w:t xml:space="preserve">Síťový specialista </w:t>
            </w:r>
            <w:r w:rsidR="007D5EFC" w:rsidRPr="000962C0">
              <w:rPr>
                <w:rFonts w:asciiTheme="minorHAnsi" w:eastAsiaTheme="minorHAnsi" w:hAnsiTheme="minorHAnsi" w:cstheme="minorHAnsi"/>
                <w:sz w:val="22"/>
                <w:szCs w:val="22"/>
              </w:rPr>
              <w:t>–</w:t>
            </w:r>
            <w:r w:rsidRPr="000962C0">
              <w:rPr>
                <w:rFonts w:asciiTheme="minorHAnsi" w:eastAsiaTheme="minorHAnsi" w:hAnsiTheme="minorHAnsi" w:cstheme="minorHAnsi"/>
                <w:sz w:val="22"/>
                <w:szCs w:val="22"/>
              </w:rPr>
              <w:t xml:space="preserve"> LAN</w:t>
            </w:r>
            <w:r w:rsidR="009155E2">
              <w:rPr>
                <w:rFonts w:asciiTheme="minorHAnsi" w:eastAsiaTheme="minorHAnsi" w:hAnsiTheme="minorHAnsi" w:cstheme="minorHAnsi"/>
                <w:sz w:val="22"/>
                <w:szCs w:val="22"/>
              </w:rPr>
              <w:t>, FW a LB</w:t>
            </w:r>
          </w:p>
        </w:tc>
        <w:tc>
          <w:tcPr>
            <w:tcW w:w="5953" w:type="dxa"/>
            <w:tcBorders>
              <w:top w:val="single" w:sz="4" w:space="0" w:color="auto"/>
              <w:left w:val="single" w:sz="4" w:space="0" w:color="auto"/>
              <w:bottom w:val="single" w:sz="4" w:space="0" w:color="auto"/>
              <w:right w:val="single" w:sz="4" w:space="0" w:color="auto"/>
            </w:tcBorders>
          </w:tcPr>
          <w:p w14:paraId="6A92E20F" w14:textId="20EF5BC9" w:rsidR="00554BF9" w:rsidRPr="000962C0" w:rsidRDefault="001F56E0" w:rsidP="008D477D">
            <w:pPr>
              <w:pStyle w:val="Odstavecseseznamem"/>
              <w:numPr>
                <w:ilvl w:val="0"/>
                <w:numId w:val="16"/>
              </w:numPr>
              <w:rPr>
                <w:rFonts w:asciiTheme="minorHAnsi" w:eastAsiaTheme="minorHAnsi" w:hAnsiTheme="minorHAnsi" w:cstheme="minorHAnsi"/>
                <w:sz w:val="22"/>
                <w:szCs w:val="22"/>
              </w:rPr>
            </w:pPr>
            <w:r w:rsidRPr="000962C0">
              <w:rPr>
                <w:rFonts w:asciiTheme="minorHAnsi" w:hAnsiTheme="minorHAnsi" w:cstheme="minorHAnsi"/>
                <w:sz w:val="22"/>
                <w:szCs w:val="22"/>
              </w:rPr>
              <w:t>Primární náplní role "</w:t>
            </w:r>
            <w:r w:rsidRPr="000962C0">
              <w:rPr>
                <w:rFonts w:asciiTheme="minorHAnsi" w:eastAsiaTheme="minorHAnsi" w:hAnsiTheme="minorHAnsi" w:cstheme="minorHAnsi"/>
                <w:sz w:val="22"/>
                <w:szCs w:val="22"/>
              </w:rPr>
              <w:t xml:space="preserve">Síťový specialista </w:t>
            </w:r>
            <w:r w:rsidR="0008351E">
              <w:rPr>
                <w:rFonts w:asciiTheme="minorHAnsi" w:eastAsiaTheme="minorHAnsi" w:hAnsiTheme="minorHAnsi" w:cstheme="minorHAnsi"/>
                <w:sz w:val="22"/>
                <w:szCs w:val="22"/>
              </w:rPr>
              <w:t>–</w:t>
            </w:r>
            <w:r w:rsidRPr="000962C0">
              <w:rPr>
                <w:rFonts w:asciiTheme="minorHAnsi" w:eastAsiaTheme="minorHAnsi" w:hAnsiTheme="minorHAnsi" w:cstheme="minorHAnsi"/>
                <w:sz w:val="22"/>
                <w:szCs w:val="22"/>
              </w:rPr>
              <w:t xml:space="preserve"> LAN</w:t>
            </w:r>
            <w:r w:rsidR="0008351E">
              <w:rPr>
                <w:rFonts w:asciiTheme="minorHAnsi" w:eastAsiaTheme="minorHAnsi" w:hAnsiTheme="minorHAnsi" w:cstheme="minorHAnsi"/>
                <w:sz w:val="22"/>
                <w:szCs w:val="22"/>
              </w:rPr>
              <w:t>, FW a LB</w:t>
            </w:r>
            <w:r w:rsidRPr="000962C0">
              <w:rPr>
                <w:rFonts w:asciiTheme="minorHAnsi" w:hAnsiTheme="minorHAnsi" w:cstheme="minorHAnsi"/>
                <w:sz w:val="22"/>
                <w:szCs w:val="22"/>
              </w:rPr>
              <w:t xml:space="preserve">" je administrace, provoz a správa síťové a komunikační vrstvy infrastruktury IS SZIF na denní bázi. Je podřízen Vedoucímu </w:t>
            </w:r>
            <w:r w:rsidR="003C0EA6" w:rsidRPr="000962C0">
              <w:rPr>
                <w:rFonts w:asciiTheme="minorHAnsi" w:hAnsiTheme="minorHAnsi" w:cstheme="minorHAnsi"/>
                <w:sz w:val="22"/>
                <w:szCs w:val="22"/>
              </w:rPr>
              <w:t xml:space="preserve">provozního </w:t>
            </w:r>
            <w:r w:rsidRPr="000962C0">
              <w:rPr>
                <w:rFonts w:asciiTheme="minorHAnsi" w:hAnsiTheme="minorHAnsi" w:cstheme="minorHAnsi"/>
                <w:sz w:val="22"/>
                <w:szCs w:val="22"/>
              </w:rPr>
              <w:t>týmu.</w:t>
            </w:r>
          </w:p>
        </w:tc>
      </w:tr>
      <w:tr w:rsidR="00554BF9" w14:paraId="4FA2DA05" w14:textId="77777777" w:rsidTr="00995A6E">
        <w:tc>
          <w:tcPr>
            <w:tcW w:w="3119" w:type="dxa"/>
            <w:tcBorders>
              <w:top w:val="single" w:sz="4" w:space="0" w:color="auto"/>
              <w:left w:val="single" w:sz="4" w:space="0" w:color="auto"/>
              <w:bottom w:val="single" w:sz="4" w:space="0" w:color="auto"/>
              <w:right w:val="single" w:sz="4" w:space="0" w:color="auto"/>
            </w:tcBorders>
          </w:tcPr>
          <w:p w14:paraId="6F8D6975" w14:textId="7DDCE889" w:rsidR="00554BF9" w:rsidRPr="000962C0" w:rsidRDefault="00554BF9" w:rsidP="00554BF9">
            <w:pPr>
              <w:jc w:val="left"/>
              <w:rPr>
                <w:rFonts w:asciiTheme="minorHAnsi" w:eastAsiaTheme="minorHAnsi" w:hAnsiTheme="minorHAnsi" w:cstheme="minorHAnsi"/>
                <w:sz w:val="22"/>
                <w:szCs w:val="22"/>
              </w:rPr>
            </w:pPr>
            <w:r w:rsidRPr="000962C0">
              <w:rPr>
                <w:rFonts w:asciiTheme="minorHAnsi" w:eastAsiaTheme="minorHAnsi" w:hAnsiTheme="minorHAnsi" w:cstheme="minorHAnsi"/>
                <w:sz w:val="22"/>
                <w:szCs w:val="22"/>
              </w:rPr>
              <w:t xml:space="preserve">Síťový specialista </w:t>
            </w:r>
            <w:r w:rsidR="007D5EFC" w:rsidRPr="000962C0">
              <w:rPr>
                <w:rFonts w:asciiTheme="minorHAnsi" w:eastAsiaTheme="minorHAnsi" w:hAnsiTheme="minorHAnsi" w:cstheme="minorHAnsi"/>
                <w:sz w:val="22"/>
                <w:szCs w:val="22"/>
              </w:rPr>
              <w:t>–</w:t>
            </w:r>
            <w:r w:rsidRPr="000962C0">
              <w:rPr>
                <w:rFonts w:asciiTheme="minorHAnsi" w:eastAsiaTheme="minorHAnsi" w:hAnsiTheme="minorHAnsi" w:cstheme="minorHAnsi"/>
                <w:sz w:val="22"/>
                <w:szCs w:val="22"/>
              </w:rPr>
              <w:t xml:space="preserve"> SAN</w:t>
            </w:r>
          </w:p>
        </w:tc>
        <w:tc>
          <w:tcPr>
            <w:tcW w:w="5953" w:type="dxa"/>
            <w:tcBorders>
              <w:top w:val="single" w:sz="4" w:space="0" w:color="auto"/>
              <w:left w:val="single" w:sz="4" w:space="0" w:color="auto"/>
              <w:bottom w:val="single" w:sz="4" w:space="0" w:color="auto"/>
              <w:right w:val="single" w:sz="4" w:space="0" w:color="auto"/>
            </w:tcBorders>
          </w:tcPr>
          <w:p w14:paraId="1F13A4B8" w14:textId="3261DC88" w:rsidR="00554BF9" w:rsidRPr="000962C0" w:rsidRDefault="001F56E0" w:rsidP="008D477D">
            <w:pPr>
              <w:pStyle w:val="Odstavecseseznamem"/>
              <w:numPr>
                <w:ilvl w:val="0"/>
                <w:numId w:val="16"/>
              </w:numPr>
              <w:rPr>
                <w:rFonts w:asciiTheme="minorHAnsi" w:eastAsiaTheme="minorHAnsi" w:hAnsiTheme="minorHAnsi" w:cstheme="minorHAnsi"/>
                <w:sz w:val="22"/>
                <w:szCs w:val="22"/>
              </w:rPr>
            </w:pPr>
            <w:r w:rsidRPr="000962C0">
              <w:rPr>
                <w:rFonts w:asciiTheme="minorHAnsi" w:hAnsiTheme="minorHAnsi" w:cstheme="minorHAnsi"/>
                <w:sz w:val="22"/>
                <w:szCs w:val="22"/>
              </w:rPr>
              <w:t>Primární náplní role "</w:t>
            </w:r>
            <w:r w:rsidRPr="000962C0">
              <w:rPr>
                <w:rFonts w:asciiTheme="minorHAnsi" w:eastAsiaTheme="minorHAnsi" w:hAnsiTheme="minorHAnsi" w:cstheme="minorHAnsi"/>
                <w:sz w:val="22"/>
                <w:szCs w:val="22"/>
              </w:rPr>
              <w:t>Síťový specialista - SAN</w:t>
            </w:r>
            <w:r w:rsidRPr="000962C0">
              <w:rPr>
                <w:rFonts w:asciiTheme="minorHAnsi" w:hAnsiTheme="minorHAnsi" w:cstheme="minorHAnsi"/>
                <w:sz w:val="22"/>
                <w:szCs w:val="22"/>
              </w:rPr>
              <w:t xml:space="preserve">" je administrace, provoz a správa datové infrastruktury SAN na denní bázi. Je podřízen Vedoucímu </w:t>
            </w:r>
            <w:r w:rsidR="003C0EA6" w:rsidRPr="000962C0">
              <w:rPr>
                <w:rFonts w:asciiTheme="minorHAnsi" w:hAnsiTheme="minorHAnsi" w:cstheme="minorHAnsi"/>
                <w:sz w:val="22"/>
                <w:szCs w:val="22"/>
              </w:rPr>
              <w:t xml:space="preserve">provozního </w:t>
            </w:r>
            <w:r w:rsidRPr="000962C0">
              <w:rPr>
                <w:rFonts w:asciiTheme="minorHAnsi" w:hAnsiTheme="minorHAnsi" w:cstheme="minorHAnsi"/>
                <w:sz w:val="22"/>
                <w:szCs w:val="22"/>
              </w:rPr>
              <w:t>týmu.</w:t>
            </w:r>
          </w:p>
        </w:tc>
      </w:tr>
      <w:tr w:rsidR="00343051" w14:paraId="5B504E64" w14:textId="77777777" w:rsidTr="00995A6E">
        <w:tc>
          <w:tcPr>
            <w:tcW w:w="3119" w:type="dxa"/>
            <w:tcBorders>
              <w:top w:val="single" w:sz="4" w:space="0" w:color="auto"/>
              <w:left w:val="single" w:sz="4" w:space="0" w:color="auto"/>
              <w:bottom w:val="single" w:sz="4" w:space="0" w:color="auto"/>
              <w:right w:val="single" w:sz="4" w:space="0" w:color="auto"/>
            </w:tcBorders>
          </w:tcPr>
          <w:p w14:paraId="3592CDFB" w14:textId="77777777" w:rsidR="00343051" w:rsidRPr="000962C0" w:rsidRDefault="00554BF9" w:rsidP="00554BF9">
            <w:pPr>
              <w:jc w:val="left"/>
              <w:rPr>
                <w:rFonts w:asciiTheme="minorHAnsi" w:eastAsiaTheme="minorHAnsi" w:hAnsiTheme="minorHAnsi" w:cstheme="minorHAnsi"/>
                <w:sz w:val="22"/>
                <w:szCs w:val="22"/>
              </w:rPr>
            </w:pPr>
            <w:r w:rsidRPr="000962C0">
              <w:rPr>
                <w:rFonts w:asciiTheme="minorHAnsi" w:eastAsiaTheme="minorHAnsi" w:hAnsiTheme="minorHAnsi" w:cstheme="minorHAnsi"/>
                <w:sz w:val="22"/>
                <w:szCs w:val="22"/>
              </w:rPr>
              <w:t>Bezpečnostní specialista</w:t>
            </w:r>
          </w:p>
        </w:tc>
        <w:tc>
          <w:tcPr>
            <w:tcW w:w="5953" w:type="dxa"/>
            <w:tcBorders>
              <w:top w:val="single" w:sz="4" w:space="0" w:color="auto"/>
              <w:left w:val="single" w:sz="4" w:space="0" w:color="auto"/>
              <w:bottom w:val="single" w:sz="4" w:space="0" w:color="auto"/>
              <w:right w:val="single" w:sz="4" w:space="0" w:color="auto"/>
            </w:tcBorders>
          </w:tcPr>
          <w:p w14:paraId="5BF4D9B1" w14:textId="6351CF30" w:rsidR="00343051" w:rsidRPr="000962C0" w:rsidRDefault="001F56E0" w:rsidP="008D477D">
            <w:pPr>
              <w:pStyle w:val="Odstavecseseznamem"/>
              <w:numPr>
                <w:ilvl w:val="0"/>
                <w:numId w:val="16"/>
              </w:numPr>
              <w:rPr>
                <w:rFonts w:asciiTheme="minorHAnsi" w:eastAsiaTheme="minorHAnsi" w:hAnsiTheme="minorHAnsi" w:cstheme="minorHAnsi"/>
                <w:sz w:val="22"/>
                <w:szCs w:val="22"/>
              </w:rPr>
            </w:pPr>
            <w:r w:rsidRPr="000962C0">
              <w:rPr>
                <w:rFonts w:asciiTheme="minorHAnsi" w:hAnsiTheme="minorHAnsi" w:cstheme="minorHAnsi"/>
                <w:sz w:val="22"/>
                <w:szCs w:val="22"/>
              </w:rPr>
              <w:t>Primární náplní role "</w:t>
            </w:r>
            <w:r w:rsidRPr="000962C0">
              <w:rPr>
                <w:rFonts w:asciiTheme="minorHAnsi" w:eastAsiaTheme="minorHAnsi" w:hAnsiTheme="minorHAnsi" w:cstheme="minorHAnsi"/>
                <w:sz w:val="22"/>
                <w:szCs w:val="22"/>
              </w:rPr>
              <w:t>Bezpečnostní specialista</w:t>
            </w:r>
            <w:r w:rsidRPr="000962C0">
              <w:rPr>
                <w:rFonts w:asciiTheme="minorHAnsi" w:hAnsiTheme="minorHAnsi" w:cstheme="minorHAnsi"/>
                <w:sz w:val="22"/>
                <w:szCs w:val="22"/>
                <w:lang w:eastAsia="en-US"/>
              </w:rPr>
              <w:t xml:space="preserve">" </w:t>
            </w:r>
            <w:r w:rsidRPr="000962C0">
              <w:rPr>
                <w:rFonts w:asciiTheme="minorHAnsi" w:hAnsiTheme="minorHAnsi" w:cstheme="minorHAnsi"/>
                <w:sz w:val="22"/>
                <w:szCs w:val="22"/>
              </w:rPr>
              <w:t xml:space="preserve">je administrace, provoz a správa bezpečnostních řešení (FW a dalších) v rámci infrastruktury IS SZIF na denní bázi. Je podřízen Vedoucímu </w:t>
            </w:r>
            <w:r w:rsidR="003C0EA6" w:rsidRPr="000962C0">
              <w:rPr>
                <w:rFonts w:asciiTheme="minorHAnsi" w:hAnsiTheme="minorHAnsi" w:cstheme="minorHAnsi"/>
                <w:sz w:val="22"/>
                <w:szCs w:val="22"/>
              </w:rPr>
              <w:t xml:space="preserve">provozního </w:t>
            </w:r>
            <w:r w:rsidRPr="000962C0">
              <w:rPr>
                <w:rFonts w:asciiTheme="minorHAnsi" w:hAnsiTheme="minorHAnsi" w:cstheme="minorHAnsi"/>
                <w:sz w:val="22"/>
                <w:szCs w:val="22"/>
              </w:rPr>
              <w:t>týmu.</w:t>
            </w:r>
          </w:p>
        </w:tc>
      </w:tr>
    </w:tbl>
    <w:p w14:paraId="0D86DA36" w14:textId="7FC5BBA2" w:rsidR="00BC463B" w:rsidRDefault="00E8205E" w:rsidP="00E8205E">
      <w:pPr>
        <w:pStyle w:val="Titulek"/>
        <w:jc w:val="center"/>
      </w:pPr>
      <w:r>
        <w:t xml:space="preserve">Tabulka </w:t>
      </w:r>
      <w:r>
        <w:fldChar w:fldCharType="begin"/>
      </w:r>
      <w:r>
        <w:instrText>SEQ Tabulka \* ARABIC</w:instrText>
      </w:r>
      <w:r>
        <w:fldChar w:fldCharType="separate"/>
      </w:r>
      <w:r w:rsidR="00020410">
        <w:rPr>
          <w:noProof/>
        </w:rPr>
        <w:t>4</w:t>
      </w:r>
      <w:r>
        <w:fldChar w:fldCharType="end"/>
      </w:r>
      <w:r>
        <w:t xml:space="preserve"> – </w:t>
      </w:r>
      <w:r w:rsidR="00D223C9">
        <w:t>Realizační tým</w:t>
      </w:r>
    </w:p>
    <w:p w14:paraId="2A196CD8" w14:textId="77777777" w:rsidR="003125A7" w:rsidRPr="003125A7" w:rsidRDefault="003125A7" w:rsidP="0060205E"/>
    <w:p w14:paraId="5E8A313F" w14:textId="77777777" w:rsidR="006E3CA0" w:rsidRDefault="006E3CA0" w:rsidP="008D477D">
      <w:pPr>
        <w:pStyle w:val="Nadpis1"/>
        <w:numPr>
          <w:ilvl w:val="1"/>
          <w:numId w:val="14"/>
        </w:numPr>
        <w:ind w:left="431" w:hanging="431"/>
      </w:pPr>
      <w:bookmarkStart w:id="142" w:name="_Ref169184473"/>
      <w:bookmarkStart w:id="143" w:name="_Toc177709649"/>
      <w:bookmarkStart w:id="144" w:name="_Toc185492579"/>
      <w:r>
        <w:t>Definice SLA</w:t>
      </w:r>
      <w:bookmarkEnd w:id="142"/>
      <w:bookmarkEnd w:id="143"/>
      <w:bookmarkEnd w:id="144"/>
    </w:p>
    <w:p w14:paraId="76902FDA" w14:textId="6FC4DA30" w:rsidR="006E3CA0" w:rsidRDefault="006E3CA0" w:rsidP="006E3CA0">
      <w:pPr>
        <w:rPr>
          <w:rFonts w:asciiTheme="minorHAnsi" w:hAnsiTheme="minorHAnsi" w:cstheme="minorHAnsi"/>
          <w:sz w:val="22"/>
          <w:szCs w:val="22"/>
        </w:rPr>
      </w:pPr>
      <w:r w:rsidRPr="000962C0">
        <w:rPr>
          <w:rFonts w:asciiTheme="minorHAnsi" w:hAnsiTheme="minorHAnsi" w:cstheme="minorHAnsi"/>
          <w:sz w:val="22"/>
          <w:szCs w:val="22"/>
        </w:rPr>
        <w:t xml:space="preserve">SLA parametry jsou definovány </w:t>
      </w:r>
      <w:r w:rsidR="00E03599" w:rsidRPr="000962C0">
        <w:rPr>
          <w:rFonts w:asciiTheme="minorHAnsi" w:hAnsiTheme="minorHAnsi" w:cstheme="minorHAnsi"/>
          <w:sz w:val="22"/>
          <w:szCs w:val="22"/>
        </w:rPr>
        <w:t xml:space="preserve">jako </w:t>
      </w:r>
      <w:r w:rsidRPr="000962C0">
        <w:rPr>
          <w:rFonts w:asciiTheme="minorHAnsi" w:hAnsiTheme="minorHAnsi" w:cstheme="minorHAnsi"/>
          <w:sz w:val="22"/>
          <w:szCs w:val="22"/>
        </w:rPr>
        <w:t>jednotn</w:t>
      </w:r>
      <w:r w:rsidR="00E03599" w:rsidRPr="000962C0">
        <w:rPr>
          <w:rFonts w:asciiTheme="minorHAnsi" w:hAnsiTheme="minorHAnsi" w:cstheme="minorHAnsi"/>
          <w:sz w:val="22"/>
          <w:szCs w:val="22"/>
        </w:rPr>
        <w:t>é</w:t>
      </w:r>
      <w:r w:rsidRPr="000962C0">
        <w:rPr>
          <w:rFonts w:asciiTheme="minorHAnsi" w:hAnsiTheme="minorHAnsi" w:cstheme="minorHAnsi"/>
          <w:sz w:val="22"/>
          <w:szCs w:val="22"/>
        </w:rPr>
        <w:t xml:space="preserve"> </w:t>
      </w:r>
      <w:r w:rsidR="00E03599" w:rsidRPr="000962C0">
        <w:rPr>
          <w:rFonts w:asciiTheme="minorHAnsi" w:hAnsiTheme="minorHAnsi" w:cstheme="minorHAnsi"/>
          <w:sz w:val="22"/>
          <w:szCs w:val="22"/>
        </w:rPr>
        <w:t xml:space="preserve">parametry </w:t>
      </w:r>
      <w:r w:rsidRPr="000962C0">
        <w:rPr>
          <w:rFonts w:asciiTheme="minorHAnsi" w:hAnsiTheme="minorHAnsi" w:cstheme="minorHAnsi"/>
          <w:sz w:val="22"/>
          <w:szCs w:val="22"/>
        </w:rPr>
        <w:t xml:space="preserve">pro </w:t>
      </w:r>
      <w:r w:rsidRPr="00B00253">
        <w:rPr>
          <w:rFonts w:asciiTheme="minorHAnsi" w:hAnsiTheme="minorHAnsi" w:cstheme="minorHAnsi"/>
          <w:sz w:val="22"/>
          <w:szCs w:val="22"/>
        </w:rPr>
        <w:t xml:space="preserve">prostředí </w:t>
      </w:r>
      <w:r w:rsidR="00667277" w:rsidRPr="00B00253">
        <w:rPr>
          <w:rFonts w:asciiTheme="minorHAnsi" w:hAnsiTheme="minorHAnsi" w:cstheme="minorHAnsi"/>
          <w:sz w:val="22"/>
          <w:szCs w:val="22"/>
        </w:rPr>
        <w:t xml:space="preserve">v kapitole </w:t>
      </w:r>
      <w:r w:rsidR="00DE7CE6" w:rsidRPr="00B00253">
        <w:rPr>
          <w:rFonts w:asciiTheme="minorHAnsi" w:hAnsiTheme="minorHAnsi" w:cstheme="minorHAnsi"/>
          <w:sz w:val="22"/>
          <w:szCs w:val="22"/>
        </w:rPr>
        <w:fldChar w:fldCharType="begin"/>
      </w:r>
      <w:r w:rsidR="00DE7CE6" w:rsidRPr="00B00253">
        <w:rPr>
          <w:rFonts w:asciiTheme="minorHAnsi" w:hAnsiTheme="minorHAnsi" w:cstheme="minorHAnsi"/>
          <w:sz w:val="22"/>
          <w:szCs w:val="22"/>
        </w:rPr>
        <w:instrText xml:space="preserve"> REF _Ref176257803 \r \h </w:instrText>
      </w:r>
      <w:r w:rsidR="00B00253">
        <w:rPr>
          <w:rFonts w:asciiTheme="minorHAnsi" w:hAnsiTheme="minorHAnsi" w:cstheme="minorHAnsi"/>
          <w:sz w:val="22"/>
          <w:szCs w:val="22"/>
        </w:rPr>
        <w:instrText xml:space="preserve"> \* MERGEFORMAT </w:instrText>
      </w:r>
      <w:r w:rsidR="00DE7CE6" w:rsidRPr="00B00253">
        <w:rPr>
          <w:rFonts w:asciiTheme="minorHAnsi" w:hAnsiTheme="minorHAnsi" w:cstheme="minorHAnsi"/>
          <w:sz w:val="22"/>
          <w:szCs w:val="22"/>
        </w:rPr>
      </w:r>
      <w:r w:rsidR="00DE7CE6" w:rsidRPr="00B00253">
        <w:rPr>
          <w:rFonts w:asciiTheme="minorHAnsi" w:hAnsiTheme="minorHAnsi" w:cstheme="minorHAnsi"/>
          <w:sz w:val="22"/>
          <w:szCs w:val="22"/>
        </w:rPr>
        <w:fldChar w:fldCharType="separate"/>
      </w:r>
      <w:r w:rsidR="00DE7CE6" w:rsidRPr="00B00253">
        <w:rPr>
          <w:rFonts w:asciiTheme="minorHAnsi" w:hAnsiTheme="minorHAnsi" w:cstheme="minorHAnsi"/>
          <w:sz w:val="22"/>
          <w:szCs w:val="22"/>
        </w:rPr>
        <w:t>1.2</w:t>
      </w:r>
      <w:r w:rsidR="00DE7CE6" w:rsidRPr="00B00253">
        <w:rPr>
          <w:rFonts w:asciiTheme="minorHAnsi" w:hAnsiTheme="minorHAnsi" w:cstheme="minorHAnsi"/>
          <w:sz w:val="22"/>
          <w:szCs w:val="22"/>
        </w:rPr>
        <w:fldChar w:fldCharType="end"/>
      </w:r>
      <w:r w:rsidR="000962C0" w:rsidRPr="00B00253">
        <w:rPr>
          <w:rFonts w:asciiTheme="minorHAnsi" w:hAnsiTheme="minorHAnsi" w:cstheme="minorHAnsi"/>
          <w:sz w:val="22"/>
          <w:szCs w:val="22"/>
        </w:rPr>
        <w:t xml:space="preserve"> Vymezení prostředí </w:t>
      </w:r>
      <w:r w:rsidR="006C3483" w:rsidRPr="00B00253">
        <w:rPr>
          <w:rFonts w:asciiTheme="minorHAnsi" w:hAnsiTheme="minorHAnsi" w:cstheme="minorHAnsi"/>
          <w:sz w:val="22"/>
          <w:szCs w:val="22"/>
        </w:rPr>
        <w:t xml:space="preserve">- </w:t>
      </w:r>
      <w:r w:rsidR="00667277" w:rsidRPr="00B00253">
        <w:rPr>
          <w:rFonts w:asciiTheme="minorHAnsi" w:hAnsiTheme="minorHAnsi" w:cstheme="minorHAnsi"/>
          <w:sz w:val="22"/>
          <w:szCs w:val="22"/>
        </w:rPr>
        <w:t>PROD, TEST, DEV</w:t>
      </w:r>
      <w:r w:rsidR="006C3483" w:rsidRPr="00B00253">
        <w:rPr>
          <w:rFonts w:asciiTheme="minorHAnsi" w:hAnsiTheme="minorHAnsi" w:cstheme="minorHAnsi"/>
          <w:sz w:val="22"/>
          <w:szCs w:val="22"/>
        </w:rPr>
        <w:t xml:space="preserve"> -</w:t>
      </w:r>
      <w:r w:rsidR="00667277" w:rsidRPr="00B00253">
        <w:rPr>
          <w:rFonts w:asciiTheme="minorHAnsi" w:hAnsiTheme="minorHAnsi" w:cstheme="minorHAnsi"/>
          <w:sz w:val="22"/>
          <w:szCs w:val="22"/>
        </w:rPr>
        <w:t xml:space="preserve"> </w:t>
      </w:r>
      <w:r w:rsidRPr="00B00253">
        <w:rPr>
          <w:rFonts w:asciiTheme="minorHAnsi" w:hAnsiTheme="minorHAnsi" w:cstheme="minorHAnsi"/>
          <w:sz w:val="22"/>
          <w:szCs w:val="22"/>
        </w:rPr>
        <w:t>podle níže uvedených hodnot</w:t>
      </w:r>
      <w:r w:rsidR="00E03599" w:rsidRPr="00B00253">
        <w:rPr>
          <w:rFonts w:asciiTheme="minorHAnsi" w:hAnsiTheme="minorHAnsi" w:cstheme="minorHAnsi"/>
          <w:sz w:val="22"/>
          <w:szCs w:val="22"/>
        </w:rPr>
        <w:t>.</w:t>
      </w:r>
      <w:r w:rsidR="006C3483" w:rsidRPr="00B00253">
        <w:rPr>
          <w:rFonts w:asciiTheme="minorHAnsi" w:hAnsiTheme="minorHAnsi" w:cstheme="minorHAnsi"/>
          <w:sz w:val="22"/>
          <w:szCs w:val="22"/>
        </w:rPr>
        <w:t xml:space="preserve"> Pro prostředí MGMT nejsou</w:t>
      </w:r>
      <w:r w:rsidR="006C3483" w:rsidRPr="000962C0">
        <w:rPr>
          <w:rFonts w:asciiTheme="minorHAnsi" w:hAnsiTheme="minorHAnsi" w:cstheme="minorHAnsi"/>
          <w:sz w:val="22"/>
          <w:szCs w:val="22"/>
        </w:rPr>
        <w:t xml:space="preserve"> SLA parametry primárně stanoveny. </w:t>
      </w:r>
      <w:r w:rsidR="004B09D5">
        <w:rPr>
          <w:rFonts w:asciiTheme="minorHAnsi" w:hAnsiTheme="minorHAnsi" w:cstheme="minorHAnsi"/>
          <w:sz w:val="22"/>
          <w:szCs w:val="22"/>
        </w:rPr>
        <w:t>Poskyto</w:t>
      </w:r>
      <w:r w:rsidR="00FD4486">
        <w:rPr>
          <w:rFonts w:asciiTheme="minorHAnsi" w:hAnsiTheme="minorHAnsi" w:cstheme="minorHAnsi"/>
          <w:sz w:val="22"/>
          <w:szCs w:val="22"/>
        </w:rPr>
        <w:t>vatel</w:t>
      </w:r>
      <w:r w:rsidR="006C3483" w:rsidRPr="000962C0">
        <w:rPr>
          <w:rFonts w:asciiTheme="minorHAnsi" w:hAnsiTheme="minorHAnsi" w:cstheme="minorHAnsi"/>
          <w:sz w:val="22"/>
          <w:szCs w:val="22"/>
        </w:rPr>
        <w:t xml:space="preserve"> zajistí provozní funkčnost MGMT prostředí v takovém </w:t>
      </w:r>
      <w:r w:rsidR="006C3483" w:rsidRPr="000962C0">
        <w:rPr>
          <w:rFonts w:asciiTheme="minorHAnsi" w:hAnsiTheme="minorHAnsi" w:cstheme="minorHAnsi"/>
          <w:sz w:val="22"/>
          <w:szCs w:val="22"/>
        </w:rPr>
        <w:lastRenderedPageBreak/>
        <w:t xml:space="preserve">rozsahu, aby byly splněny veškeré podmínky stanovené v rámci Zadávacího řízení (tedy podmínky dle Zadávací dokumentace, </w:t>
      </w:r>
      <w:r w:rsidR="00862F6C" w:rsidRPr="000962C0">
        <w:rPr>
          <w:rFonts w:asciiTheme="minorHAnsi" w:hAnsiTheme="minorHAnsi" w:cstheme="minorHAnsi"/>
          <w:sz w:val="22"/>
          <w:szCs w:val="22"/>
        </w:rPr>
        <w:t>sml</w:t>
      </w:r>
      <w:r w:rsidR="00862F6C">
        <w:rPr>
          <w:rFonts w:asciiTheme="minorHAnsi" w:hAnsiTheme="minorHAnsi" w:cstheme="minorHAnsi"/>
          <w:sz w:val="22"/>
          <w:szCs w:val="22"/>
        </w:rPr>
        <w:t>uv</w:t>
      </w:r>
      <w:r w:rsidR="00862F6C" w:rsidRPr="000962C0">
        <w:rPr>
          <w:rFonts w:asciiTheme="minorHAnsi" w:hAnsiTheme="minorHAnsi" w:cstheme="minorHAnsi"/>
          <w:sz w:val="22"/>
          <w:szCs w:val="22"/>
        </w:rPr>
        <w:t xml:space="preserve"> </w:t>
      </w:r>
      <w:r w:rsidR="006C3483" w:rsidRPr="000962C0">
        <w:rPr>
          <w:rFonts w:asciiTheme="minorHAnsi" w:hAnsiTheme="minorHAnsi" w:cstheme="minorHAnsi"/>
          <w:sz w:val="22"/>
          <w:szCs w:val="22"/>
        </w:rPr>
        <w:t>a všech souvisejících příloh).</w:t>
      </w:r>
    </w:p>
    <w:p w14:paraId="268EC4BC" w14:textId="42AE25DC" w:rsidR="00584DB6" w:rsidRPr="000962C0" w:rsidRDefault="00584DB6" w:rsidP="006E3CA0">
      <w:pPr>
        <w:rPr>
          <w:rFonts w:asciiTheme="minorHAnsi" w:hAnsiTheme="minorHAnsi" w:cstheme="minorHAnsi"/>
          <w:sz w:val="22"/>
          <w:szCs w:val="22"/>
        </w:rPr>
      </w:pPr>
      <w:r>
        <w:rPr>
          <w:rFonts w:asciiTheme="minorHAnsi" w:hAnsiTheme="minorHAnsi" w:cstheme="minorHAnsi"/>
          <w:sz w:val="22"/>
          <w:szCs w:val="22"/>
        </w:rPr>
        <w:t xml:space="preserve">Měřeným </w:t>
      </w:r>
      <w:r w:rsidR="00FA635D">
        <w:rPr>
          <w:rFonts w:asciiTheme="minorHAnsi" w:hAnsiTheme="minorHAnsi" w:cstheme="minorHAnsi"/>
          <w:sz w:val="22"/>
          <w:szCs w:val="22"/>
        </w:rPr>
        <w:t xml:space="preserve">vyhodnocovacím </w:t>
      </w:r>
      <w:r>
        <w:rPr>
          <w:rFonts w:asciiTheme="minorHAnsi" w:hAnsiTheme="minorHAnsi" w:cstheme="minorHAnsi"/>
          <w:sz w:val="22"/>
          <w:szCs w:val="22"/>
        </w:rPr>
        <w:t>obdobím pro výpočet SLA je myšlen</w:t>
      </w:r>
      <w:r w:rsidR="00FA635D">
        <w:rPr>
          <w:rFonts w:asciiTheme="minorHAnsi" w:hAnsiTheme="minorHAnsi" w:cstheme="minorHAnsi"/>
          <w:sz w:val="22"/>
          <w:szCs w:val="22"/>
        </w:rPr>
        <w:t xml:space="preserve"> 1</w:t>
      </w:r>
      <w:r>
        <w:rPr>
          <w:rFonts w:asciiTheme="minorHAnsi" w:hAnsiTheme="minorHAnsi" w:cstheme="minorHAnsi"/>
          <w:sz w:val="22"/>
          <w:szCs w:val="22"/>
        </w:rPr>
        <w:t xml:space="preserve"> kalendářní měsíc, není-li výslovně uvedeno jinak.</w:t>
      </w:r>
    </w:p>
    <w:p w14:paraId="1488A29A" w14:textId="77777777" w:rsidR="006E3CA0" w:rsidRDefault="006E3CA0" w:rsidP="006E3CA0"/>
    <w:tbl>
      <w:tblPr>
        <w:tblStyle w:val="Mkatabulky"/>
        <w:tblW w:w="5000" w:type="pct"/>
        <w:tblLook w:val="04A0" w:firstRow="1" w:lastRow="0" w:firstColumn="1" w:lastColumn="0" w:noHBand="0" w:noVBand="1"/>
      </w:tblPr>
      <w:tblGrid>
        <w:gridCol w:w="4260"/>
        <w:gridCol w:w="4799"/>
      </w:tblGrid>
      <w:tr w:rsidR="006E3CA0" w:rsidRPr="00A537CE" w14:paraId="0012685F" w14:textId="77777777" w:rsidTr="00B9573F">
        <w:tc>
          <w:tcPr>
            <w:tcW w:w="2351" w:type="pct"/>
            <w:shd w:val="clear" w:color="auto" w:fill="006600"/>
            <w:vAlign w:val="center"/>
          </w:tcPr>
          <w:p w14:paraId="58D2B0B5" w14:textId="77777777" w:rsidR="006E3CA0" w:rsidRPr="00982BD7" w:rsidRDefault="006E3CA0" w:rsidP="006E3CA0">
            <w:pPr>
              <w:jc w:val="left"/>
              <w:rPr>
                <w:rFonts w:asciiTheme="minorHAnsi" w:hAnsiTheme="minorHAnsi" w:cstheme="minorHAnsi"/>
                <w:b/>
                <w:sz w:val="22"/>
                <w:szCs w:val="22"/>
              </w:rPr>
            </w:pPr>
            <w:r w:rsidRPr="00982BD7">
              <w:rPr>
                <w:rFonts w:asciiTheme="minorHAnsi" w:hAnsiTheme="minorHAnsi" w:cstheme="minorHAnsi"/>
                <w:b/>
                <w:sz w:val="22"/>
                <w:szCs w:val="22"/>
              </w:rPr>
              <w:t>Parametr</w:t>
            </w:r>
          </w:p>
        </w:tc>
        <w:tc>
          <w:tcPr>
            <w:tcW w:w="2649" w:type="pct"/>
            <w:shd w:val="clear" w:color="auto" w:fill="006600"/>
            <w:vAlign w:val="center"/>
          </w:tcPr>
          <w:p w14:paraId="25D1E387" w14:textId="77777777" w:rsidR="006E3CA0" w:rsidRPr="00982BD7" w:rsidRDefault="006E3CA0" w:rsidP="006E3CA0">
            <w:pPr>
              <w:tabs>
                <w:tab w:val="left" w:pos="1947"/>
              </w:tabs>
              <w:jc w:val="right"/>
              <w:rPr>
                <w:rFonts w:asciiTheme="minorHAnsi" w:hAnsiTheme="minorHAnsi" w:cstheme="minorHAnsi"/>
                <w:b/>
                <w:sz w:val="22"/>
                <w:szCs w:val="22"/>
              </w:rPr>
            </w:pPr>
            <w:r w:rsidRPr="00982BD7">
              <w:rPr>
                <w:rFonts w:asciiTheme="minorHAnsi" w:hAnsiTheme="minorHAnsi" w:cstheme="minorHAnsi"/>
                <w:b/>
                <w:sz w:val="22"/>
                <w:szCs w:val="22"/>
              </w:rPr>
              <w:t>Hodnota</w:t>
            </w:r>
          </w:p>
        </w:tc>
      </w:tr>
      <w:tr w:rsidR="006E3CA0" w14:paraId="1BCC148B" w14:textId="77777777" w:rsidTr="00B9573F">
        <w:tc>
          <w:tcPr>
            <w:tcW w:w="2351" w:type="pct"/>
            <w:vAlign w:val="center"/>
          </w:tcPr>
          <w:p w14:paraId="5D3AAC13" w14:textId="77777777" w:rsidR="006E3CA0" w:rsidRPr="00982BD7" w:rsidRDefault="006E3CA0" w:rsidP="006E3CA0">
            <w:pPr>
              <w:jc w:val="left"/>
              <w:rPr>
                <w:rFonts w:asciiTheme="minorHAnsi" w:hAnsiTheme="minorHAnsi" w:cstheme="minorHAnsi"/>
                <w:sz w:val="22"/>
                <w:szCs w:val="22"/>
              </w:rPr>
            </w:pPr>
            <w:r w:rsidRPr="00982BD7">
              <w:rPr>
                <w:rFonts w:asciiTheme="minorHAnsi" w:hAnsiTheme="minorHAnsi" w:cstheme="minorHAnsi"/>
                <w:color w:val="000000"/>
                <w:sz w:val="22"/>
                <w:szCs w:val="22"/>
              </w:rPr>
              <w:t xml:space="preserve">Pracovní doba </w:t>
            </w:r>
          </w:p>
        </w:tc>
        <w:tc>
          <w:tcPr>
            <w:tcW w:w="2649" w:type="pct"/>
            <w:vAlign w:val="center"/>
          </w:tcPr>
          <w:p w14:paraId="2EE82B26" w14:textId="75738DEA" w:rsidR="006E3CA0" w:rsidRPr="00982BD7" w:rsidRDefault="00BD60FE" w:rsidP="006E3CA0">
            <w:pPr>
              <w:jc w:val="right"/>
              <w:rPr>
                <w:rFonts w:asciiTheme="minorHAnsi" w:hAnsiTheme="minorHAnsi" w:cstheme="minorHAnsi"/>
                <w:sz w:val="22"/>
                <w:szCs w:val="22"/>
              </w:rPr>
            </w:pPr>
            <w:r w:rsidRPr="00982BD7">
              <w:rPr>
                <w:rFonts w:asciiTheme="minorHAnsi" w:hAnsiTheme="minorHAnsi" w:cstheme="minorHAnsi"/>
                <w:color w:val="000000"/>
                <w:sz w:val="22"/>
                <w:szCs w:val="22"/>
              </w:rPr>
              <w:t xml:space="preserve">08:00 – 18:00 hod, </w:t>
            </w:r>
            <w:r w:rsidR="006E3CA0" w:rsidRPr="00982BD7">
              <w:rPr>
                <w:rFonts w:asciiTheme="minorHAnsi" w:hAnsiTheme="minorHAnsi" w:cstheme="minorHAnsi"/>
                <w:color w:val="000000"/>
                <w:sz w:val="22"/>
                <w:szCs w:val="22"/>
              </w:rPr>
              <w:t>v pracovní dny</w:t>
            </w:r>
            <w:r w:rsidR="00BE57D2">
              <w:rPr>
                <w:rFonts w:asciiTheme="minorHAnsi" w:hAnsiTheme="minorHAnsi" w:cstheme="minorHAnsi"/>
                <w:color w:val="000000"/>
                <w:sz w:val="22"/>
                <w:szCs w:val="22"/>
              </w:rPr>
              <w:t xml:space="preserve"> (1</w:t>
            </w:r>
            <w:r w:rsidR="00896DCC">
              <w:rPr>
                <w:rFonts w:asciiTheme="minorHAnsi" w:hAnsiTheme="minorHAnsi" w:cstheme="minorHAnsi"/>
                <w:color w:val="000000"/>
                <w:sz w:val="22"/>
                <w:szCs w:val="22"/>
              </w:rPr>
              <w:t>0</w:t>
            </w:r>
            <w:r w:rsidR="00BE57D2">
              <w:rPr>
                <w:rFonts w:asciiTheme="minorHAnsi" w:hAnsiTheme="minorHAnsi" w:cstheme="minorHAnsi"/>
                <w:color w:val="000000"/>
                <w:sz w:val="22"/>
                <w:szCs w:val="22"/>
              </w:rPr>
              <w:t>x5)</w:t>
            </w:r>
          </w:p>
        </w:tc>
      </w:tr>
      <w:tr w:rsidR="006E3CA0" w14:paraId="1AD73505" w14:textId="77777777" w:rsidTr="00B9573F">
        <w:tc>
          <w:tcPr>
            <w:tcW w:w="2351" w:type="pct"/>
            <w:vAlign w:val="center"/>
          </w:tcPr>
          <w:p w14:paraId="7F3CD3C3" w14:textId="43335EA0" w:rsidR="006E3CA0" w:rsidRPr="00982BD7" w:rsidRDefault="006E3CA0" w:rsidP="006E3CA0">
            <w:pPr>
              <w:jc w:val="left"/>
              <w:rPr>
                <w:rFonts w:asciiTheme="minorHAnsi" w:hAnsiTheme="minorHAnsi" w:cstheme="minorHAnsi"/>
                <w:sz w:val="22"/>
                <w:szCs w:val="22"/>
              </w:rPr>
            </w:pPr>
            <w:r w:rsidRPr="00982BD7">
              <w:rPr>
                <w:rFonts w:asciiTheme="minorHAnsi" w:hAnsiTheme="minorHAnsi" w:cstheme="minorHAnsi"/>
                <w:color w:val="000000"/>
                <w:sz w:val="22"/>
                <w:szCs w:val="22"/>
              </w:rPr>
              <w:t xml:space="preserve">Provozní doba </w:t>
            </w:r>
            <w:r w:rsidR="007D4AD8" w:rsidRPr="00982BD7">
              <w:rPr>
                <w:rFonts w:asciiTheme="minorHAnsi" w:hAnsiTheme="minorHAnsi" w:cstheme="minorHAnsi"/>
                <w:color w:val="000000"/>
                <w:sz w:val="22"/>
                <w:szCs w:val="22"/>
              </w:rPr>
              <w:t xml:space="preserve">– PROD </w:t>
            </w:r>
          </w:p>
        </w:tc>
        <w:tc>
          <w:tcPr>
            <w:tcW w:w="2649" w:type="pct"/>
            <w:vAlign w:val="center"/>
          </w:tcPr>
          <w:p w14:paraId="588C564A" w14:textId="44B4B6C0" w:rsidR="00E03599" w:rsidRPr="00D8501F" w:rsidRDefault="00896DCC" w:rsidP="00D8501F">
            <w:pPr>
              <w:jc w:val="right"/>
              <w:rPr>
                <w:rFonts w:asciiTheme="minorHAnsi" w:hAnsiTheme="minorHAnsi" w:cstheme="minorHAnsi"/>
                <w:color w:val="000000"/>
                <w:sz w:val="22"/>
                <w:szCs w:val="22"/>
              </w:rPr>
            </w:pPr>
            <w:r w:rsidRPr="00982BD7">
              <w:rPr>
                <w:rFonts w:asciiTheme="minorHAnsi" w:hAnsiTheme="minorHAnsi" w:cstheme="minorHAnsi"/>
                <w:color w:val="000000"/>
                <w:sz w:val="22"/>
                <w:szCs w:val="22"/>
              </w:rPr>
              <w:t>07:00 – 19:00 hod, v pracovní dny (12x5)</w:t>
            </w:r>
          </w:p>
        </w:tc>
      </w:tr>
      <w:tr w:rsidR="007D4AD8" w14:paraId="585E9639" w14:textId="77777777" w:rsidTr="00B9573F">
        <w:tc>
          <w:tcPr>
            <w:tcW w:w="2351" w:type="pct"/>
            <w:vAlign w:val="center"/>
          </w:tcPr>
          <w:p w14:paraId="1E1E8ED9" w14:textId="43D0288A" w:rsidR="007D4AD8" w:rsidRPr="00982BD7" w:rsidRDefault="007D4AD8" w:rsidP="007D4AD8">
            <w:pPr>
              <w:jc w:val="left"/>
              <w:rPr>
                <w:rFonts w:asciiTheme="minorHAnsi" w:hAnsiTheme="minorHAnsi" w:cstheme="minorHAnsi"/>
                <w:color w:val="000000"/>
                <w:sz w:val="22"/>
                <w:szCs w:val="22"/>
              </w:rPr>
            </w:pPr>
            <w:r w:rsidRPr="00982BD7">
              <w:rPr>
                <w:rFonts w:asciiTheme="minorHAnsi" w:hAnsiTheme="minorHAnsi" w:cstheme="minorHAnsi"/>
                <w:color w:val="000000"/>
                <w:sz w:val="22"/>
                <w:szCs w:val="22"/>
              </w:rPr>
              <w:t xml:space="preserve">Provozní doba – ostatní prostředí </w:t>
            </w:r>
          </w:p>
        </w:tc>
        <w:tc>
          <w:tcPr>
            <w:tcW w:w="2649" w:type="pct"/>
            <w:vAlign w:val="center"/>
          </w:tcPr>
          <w:p w14:paraId="155AD308" w14:textId="4BD56A45" w:rsidR="007D4AD8" w:rsidRPr="00982BD7" w:rsidRDefault="007D4AD8" w:rsidP="007D4AD8">
            <w:pPr>
              <w:jc w:val="right"/>
              <w:rPr>
                <w:rFonts w:asciiTheme="minorHAnsi" w:hAnsiTheme="minorHAnsi" w:cstheme="minorHAnsi"/>
                <w:color w:val="000000"/>
                <w:sz w:val="22"/>
                <w:szCs w:val="22"/>
                <w:highlight w:val="yellow"/>
              </w:rPr>
            </w:pPr>
            <w:r w:rsidRPr="00982BD7">
              <w:rPr>
                <w:rFonts w:asciiTheme="minorHAnsi" w:hAnsiTheme="minorHAnsi" w:cstheme="minorHAnsi"/>
                <w:color w:val="000000"/>
                <w:sz w:val="22"/>
                <w:szCs w:val="22"/>
              </w:rPr>
              <w:t>07:00</w:t>
            </w:r>
            <w:r w:rsidR="00896DCC" w:rsidRPr="00982BD7">
              <w:rPr>
                <w:rFonts w:asciiTheme="minorHAnsi" w:hAnsiTheme="minorHAnsi" w:cstheme="minorHAnsi"/>
                <w:color w:val="000000"/>
                <w:sz w:val="22"/>
                <w:szCs w:val="22"/>
              </w:rPr>
              <w:t xml:space="preserve"> – </w:t>
            </w:r>
            <w:r w:rsidRPr="00982BD7">
              <w:rPr>
                <w:rFonts w:asciiTheme="minorHAnsi" w:hAnsiTheme="minorHAnsi" w:cstheme="minorHAnsi"/>
                <w:color w:val="000000"/>
                <w:sz w:val="22"/>
                <w:szCs w:val="22"/>
              </w:rPr>
              <w:t>19:00 hod, v pracovní dny (12x5)</w:t>
            </w:r>
          </w:p>
        </w:tc>
      </w:tr>
      <w:tr w:rsidR="007D4AD8" w14:paraId="3C66FE3F" w14:textId="77777777" w:rsidTr="00A537CE">
        <w:trPr>
          <w:trHeight w:val="446"/>
        </w:trPr>
        <w:tc>
          <w:tcPr>
            <w:tcW w:w="2351" w:type="pct"/>
            <w:shd w:val="clear" w:color="auto" w:fill="006600"/>
            <w:vAlign w:val="center"/>
          </w:tcPr>
          <w:p w14:paraId="4D19B604" w14:textId="77777777" w:rsidR="007D4AD8" w:rsidRPr="00982BD7" w:rsidRDefault="007D4AD8" w:rsidP="007D4AD8">
            <w:pPr>
              <w:jc w:val="left"/>
              <w:rPr>
                <w:rFonts w:asciiTheme="minorHAnsi" w:hAnsiTheme="minorHAnsi" w:cstheme="minorHAnsi"/>
                <w:color w:val="000000"/>
                <w:sz w:val="22"/>
                <w:szCs w:val="22"/>
              </w:rPr>
            </w:pPr>
            <w:r w:rsidRPr="00982BD7">
              <w:rPr>
                <w:rFonts w:asciiTheme="minorHAnsi" w:hAnsiTheme="minorHAnsi" w:cstheme="minorHAnsi"/>
                <w:b/>
                <w:sz w:val="22"/>
                <w:szCs w:val="22"/>
              </w:rPr>
              <w:t>Dostupnost</w:t>
            </w:r>
          </w:p>
        </w:tc>
        <w:tc>
          <w:tcPr>
            <w:tcW w:w="2649" w:type="pct"/>
            <w:shd w:val="clear" w:color="auto" w:fill="006600"/>
            <w:vAlign w:val="center"/>
          </w:tcPr>
          <w:p w14:paraId="6E688FF1" w14:textId="77777777" w:rsidR="007D4AD8" w:rsidRPr="00982BD7" w:rsidRDefault="007D4AD8" w:rsidP="007D4AD8">
            <w:pPr>
              <w:jc w:val="right"/>
              <w:rPr>
                <w:rFonts w:asciiTheme="minorHAnsi" w:hAnsiTheme="minorHAnsi" w:cstheme="minorHAnsi"/>
                <w:color w:val="000000"/>
                <w:sz w:val="22"/>
                <w:szCs w:val="22"/>
              </w:rPr>
            </w:pPr>
          </w:p>
        </w:tc>
      </w:tr>
      <w:tr w:rsidR="007D4AD8" w14:paraId="35B8F54A" w14:textId="77777777" w:rsidTr="00B9573F">
        <w:tc>
          <w:tcPr>
            <w:tcW w:w="2351" w:type="pct"/>
            <w:vAlign w:val="center"/>
          </w:tcPr>
          <w:p w14:paraId="56348DBA" w14:textId="77777777" w:rsidR="007D4AD8" w:rsidRPr="00982BD7" w:rsidRDefault="007D4AD8" w:rsidP="007D4AD8">
            <w:pPr>
              <w:jc w:val="left"/>
              <w:rPr>
                <w:rFonts w:asciiTheme="minorHAnsi" w:hAnsiTheme="minorHAnsi" w:cstheme="minorHAnsi"/>
                <w:sz w:val="22"/>
                <w:szCs w:val="22"/>
              </w:rPr>
            </w:pPr>
            <w:r w:rsidRPr="00982BD7">
              <w:rPr>
                <w:rFonts w:asciiTheme="minorHAnsi" w:hAnsiTheme="minorHAnsi" w:cstheme="minorHAnsi"/>
                <w:color w:val="000000"/>
                <w:sz w:val="22"/>
                <w:szCs w:val="22"/>
              </w:rPr>
              <w:t>Dostupnost – TEST/DEV</w:t>
            </w:r>
          </w:p>
        </w:tc>
        <w:tc>
          <w:tcPr>
            <w:tcW w:w="2649" w:type="pct"/>
            <w:vAlign w:val="center"/>
          </w:tcPr>
          <w:p w14:paraId="392E066A" w14:textId="454E51E3" w:rsidR="007D4AD8" w:rsidRPr="00982BD7" w:rsidRDefault="007D4AD8" w:rsidP="007D4AD8">
            <w:pPr>
              <w:jc w:val="right"/>
              <w:rPr>
                <w:rFonts w:asciiTheme="minorHAnsi" w:hAnsiTheme="minorHAnsi" w:cstheme="minorHAnsi"/>
                <w:sz w:val="22"/>
                <w:szCs w:val="22"/>
              </w:rPr>
            </w:pPr>
            <w:r w:rsidRPr="00982BD7">
              <w:rPr>
                <w:rFonts w:asciiTheme="minorHAnsi" w:hAnsiTheme="minorHAnsi" w:cstheme="minorHAnsi"/>
                <w:color w:val="000000"/>
                <w:sz w:val="22"/>
                <w:szCs w:val="22"/>
              </w:rPr>
              <w:t>95,2 %</w:t>
            </w:r>
          </w:p>
        </w:tc>
      </w:tr>
      <w:tr w:rsidR="007D4AD8" w14:paraId="0EC014F2" w14:textId="77777777" w:rsidTr="00B9573F">
        <w:tc>
          <w:tcPr>
            <w:tcW w:w="2351" w:type="pct"/>
            <w:vAlign w:val="center"/>
          </w:tcPr>
          <w:p w14:paraId="13A6D720" w14:textId="68A84D1A" w:rsidR="007D4AD8" w:rsidRPr="00982BD7" w:rsidRDefault="007D4AD8" w:rsidP="007D4AD8">
            <w:pPr>
              <w:jc w:val="left"/>
              <w:rPr>
                <w:rFonts w:asciiTheme="minorHAnsi" w:hAnsiTheme="minorHAnsi" w:cstheme="minorHAnsi"/>
                <w:sz w:val="22"/>
                <w:szCs w:val="22"/>
              </w:rPr>
            </w:pPr>
            <w:r w:rsidRPr="00982BD7">
              <w:rPr>
                <w:rFonts w:asciiTheme="minorHAnsi" w:hAnsiTheme="minorHAnsi" w:cstheme="minorHAnsi"/>
                <w:color w:val="000000"/>
                <w:sz w:val="22"/>
                <w:szCs w:val="22"/>
              </w:rPr>
              <w:t>Dostupnost – PROD</w:t>
            </w:r>
          </w:p>
        </w:tc>
        <w:tc>
          <w:tcPr>
            <w:tcW w:w="2649" w:type="pct"/>
            <w:vAlign w:val="center"/>
          </w:tcPr>
          <w:p w14:paraId="0297A5CB" w14:textId="77777777" w:rsidR="007D4AD8" w:rsidRPr="00982BD7" w:rsidRDefault="007D4AD8" w:rsidP="007D4AD8">
            <w:pPr>
              <w:jc w:val="right"/>
              <w:rPr>
                <w:rFonts w:asciiTheme="minorHAnsi" w:hAnsiTheme="minorHAnsi" w:cstheme="minorHAnsi"/>
                <w:sz w:val="22"/>
                <w:szCs w:val="22"/>
              </w:rPr>
            </w:pPr>
            <w:r w:rsidRPr="00982BD7">
              <w:rPr>
                <w:rFonts w:asciiTheme="minorHAnsi" w:hAnsiTheme="minorHAnsi" w:cstheme="minorHAnsi"/>
                <w:color w:val="000000"/>
                <w:sz w:val="22"/>
                <w:szCs w:val="22"/>
              </w:rPr>
              <w:t>99,5 %</w:t>
            </w:r>
          </w:p>
        </w:tc>
      </w:tr>
      <w:tr w:rsidR="007D4AD8" w14:paraId="0ACF49DD" w14:textId="77777777" w:rsidTr="00A537CE">
        <w:tc>
          <w:tcPr>
            <w:tcW w:w="2351" w:type="pct"/>
            <w:shd w:val="clear" w:color="auto" w:fill="006600"/>
            <w:vAlign w:val="center"/>
          </w:tcPr>
          <w:p w14:paraId="79F0443B" w14:textId="77777777" w:rsidR="007D4AD8" w:rsidRPr="00982BD7" w:rsidRDefault="007D4AD8" w:rsidP="007D4AD8">
            <w:pPr>
              <w:jc w:val="left"/>
              <w:rPr>
                <w:rFonts w:asciiTheme="minorHAnsi" w:hAnsiTheme="minorHAnsi" w:cstheme="minorHAnsi"/>
                <w:color w:val="000000"/>
                <w:sz w:val="22"/>
                <w:szCs w:val="22"/>
              </w:rPr>
            </w:pPr>
            <w:r w:rsidRPr="00982BD7">
              <w:rPr>
                <w:rFonts w:asciiTheme="minorHAnsi" w:hAnsiTheme="minorHAnsi" w:cstheme="minorHAnsi"/>
                <w:b/>
                <w:sz w:val="22"/>
                <w:szCs w:val="22"/>
              </w:rPr>
              <w:t>Lhůty</w:t>
            </w:r>
          </w:p>
        </w:tc>
        <w:tc>
          <w:tcPr>
            <w:tcW w:w="2649" w:type="pct"/>
            <w:shd w:val="clear" w:color="auto" w:fill="006600"/>
            <w:vAlign w:val="center"/>
          </w:tcPr>
          <w:p w14:paraId="117684BF" w14:textId="77777777" w:rsidR="007D4AD8" w:rsidRPr="00982BD7" w:rsidRDefault="007D4AD8" w:rsidP="007D4AD8">
            <w:pPr>
              <w:jc w:val="right"/>
              <w:rPr>
                <w:rFonts w:asciiTheme="minorHAnsi" w:hAnsiTheme="minorHAnsi" w:cstheme="minorHAnsi"/>
                <w:color w:val="000000"/>
                <w:sz w:val="22"/>
                <w:szCs w:val="22"/>
              </w:rPr>
            </w:pPr>
          </w:p>
        </w:tc>
      </w:tr>
      <w:tr w:rsidR="007D4AD8" w14:paraId="43A9CE07" w14:textId="77777777" w:rsidTr="00B9573F">
        <w:tc>
          <w:tcPr>
            <w:tcW w:w="2351" w:type="pct"/>
            <w:vAlign w:val="center"/>
          </w:tcPr>
          <w:p w14:paraId="4D5158C9" w14:textId="6208203A" w:rsidR="007D4AD8" w:rsidRPr="00982BD7" w:rsidRDefault="007D4AD8" w:rsidP="007D4AD8">
            <w:pPr>
              <w:tabs>
                <w:tab w:val="left" w:pos="2225"/>
              </w:tabs>
              <w:jc w:val="left"/>
              <w:rPr>
                <w:rFonts w:asciiTheme="minorHAnsi" w:hAnsiTheme="minorHAnsi" w:cstheme="minorHAnsi"/>
                <w:sz w:val="22"/>
                <w:szCs w:val="22"/>
              </w:rPr>
            </w:pPr>
            <w:r w:rsidRPr="00982BD7">
              <w:rPr>
                <w:rFonts w:asciiTheme="minorHAnsi" w:hAnsiTheme="minorHAnsi" w:cstheme="minorHAnsi"/>
                <w:color w:val="000000"/>
                <w:sz w:val="22"/>
                <w:szCs w:val="22"/>
              </w:rPr>
              <w:t>Lhůta pro potvrzení přijetí incidentu od založení incidentu</w:t>
            </w:r>
          </w:p>
        </w:tc>
        <w:tc>
          <w:tcPr>
            <w:tcW w:w="2649" w:type="pct"/>
            <w:vAlign w:val="center"/>
          </w:tcPr>
          <w:p w14:paraId="44C7E505" w14:textId="1BA2BDE8" w:rsidR="007D4AD8" w:rsidRPr="00982BD7" w:rsidRDefault="007D4AD8" w:rsidP="007D4AD8">
            <w:pPr>
              <w:jc w:val="right"/>
              <w:rPr>
                <w:rFonts w:asciiTheme="minorHAnsi" w:hAnsiTheme="minorHAnsi" w:cstheme="minorHAnsi"/>
                <w:sz w:val="22"/>
                <w:szCs w:val="22"/>
              </w:rPr>
            </w:pPr>
            <w:r w:rsidRPr="00982BD7">
              <w:rPr>
                <w:rFonts w:asciiTheme="minorHAnsi" w:hAnsiTheme="minorHAnsi" w:cstheme="minorHAnsi"/>
                <w:color w:val="000000"/>
                <w:sz w:val="22"/>
                <w:szCs w:val="22"/>
              </w:rPr>
              <w:t>10 minut</w:t>
            </w:r>
          </w:p>
        </w:tc>
      </w:tr>
      <w:tr w:rsidR="007D4AD8" w14:paraId="4BB38A01" w14:textId="77777777" w:rsidTr="00B9573F">
        <w:tc>
          <w:tcPr>
            <w:tcW w:w="2351" w:type="pct"/>
            <w:vAlign w:val="center"/>
          </w:tcPr>
          <w:p w14:paraId="6451BAE2" w14:textId="59FD9662" w:rsidR="007D4AD8" w:rsidRPr="00982BD7" w:rsidRDefault="007D4AD8" w:rsidP="007D4AD8">
            <w:pPr>
              <w:jc w:val="left"/>
              <w:rPr>
                <w:rFonts w:asciiTheme="minorHAnsi" w:hAnsiTheme="minorHAnsi" w:cstheme="minorHAnsi"/>
                <w:sz w:val="22"/>
                <w:szCs w:val="22"/>
              </w:rPr>
            </w:pPr>
            <w:r w:rsidRPr="00982BD7">
              <w:rPr>
                <w:rFonts w:asciiTheme="minorHAnsi" w:hAnsiTheme="minorHAnsi" w:cstheme="minorHAnsi"/>
                <w:color w:val="000000"/>
                <w:sz w:val="22"/>
                <w:szCs w:val="22"/>
              </w:rPr>
              <w:t>Lhůta pro informování o způsobu a odhadu délky řešení (od potvrzení přijetí incidentu)</w:t>
            </w:r>
          </w:p>
        </w:tc>
        <w:tc>
          <w:tcPr>
            <w:tcW w:w="2649" w:type="pct"/>
            <w:vAlign w:val="center"/>
          </w:tcPr>
          <w:p w14:paraId="2E7B4FDC" w14:textId="4D5C307E" w:rsidR="007D4AD8" w:rsidRPr="00982BD7" w:rsidRDefault="007D4AD8" w:rsidP="007D4AD8">
            <w:pPr>
              <w:jc w:val="right"/>
              <w:rPr>
                <w:rFonts w:asciiTheme="minorHAnsi" w:hAnsiTheme="minorHAnsi" w:cstheme="minorHAnsi"/>
                <w:sz w:val="22"/>
                <w:szCs w:val="22"/>
              </w:rPr>
            </w:pPr>
            <w:r w:rsidRPr="00982BD7">
              <w:rPr>
                <w:rFonts w:asciiTheme="minorHAnsi" w:hAnsiTheme="minorHAnsi" w:cstheme="minorHAnsi"/>
                <w:color w:val="000000"/>
                <w:sz w:val="22"/>
                <w:szCs w:val="22"/>
              </w:rPr>
              <w:t>15 minut</w:t>
            </w:r>
          </w:p>
        </w:tc>
      </w:tr>
      <w:tr w:rsidR="007D4AD8" w14:paraId="07FE199B" w14:textId="77777777" w:rsidTr="00B9573F">
        <w:tc>
          <w:tcPr>
            <w:tcW w:w="2351" w:type="pct"/>
            <w:vAlign w:val="center"/>
          </w:tcPr>
          <w:p w14:paraId="41C23576" w14:textId="554D2036" w:rsidR="007D4AD8" w:rsidRPr="00982BD7" w:rsidRDefault="007D4AD8" w:rsidP="007D4AD8">
            <w:pPr>
              <w:jc w:val="left"/>
              <w:rPr>
                <w:rFonts w:asciiTheme="minorHAnsi" w:hAnsiTheme="minorHAnsi" w:cstheme="minorHAnsi"/>
                <w:sz w:val="22"/>
                <w:szCs w:val="22"/>
              </w:rPr>
            </w:pPr>
            <w:r w:rsidRPr="00982BD7">
              <w:rPr>
                <w:rFonts w:asciiTheme="minorHAnsi" w:hAnsiTheme="minorHAnsi" w:cstheme="minorHAnsi"/>
                <w:color w:val="000000"/>
                <w:sz w:val="22"/>
                <w:szCs w:val="22"/>
              </w:rPr>
              <w:t>Garantovaná doba zahájení řešení (od potvrzení přijetí incidentu)</w:t>
            </w:r>
          </w:p>
        </w:tc>
        <w:tc>
          <w:tcPr>
            <w:tcW w:w="2649" w:type="pct"/>
            <w:vAlign w:val="center"/>
          </w:tcPr>
          <w:p w14:paraId="5289B553" w14:textId="47DA5C3C" w:rsidR="007D4AD8" w:rsidRPr="00982BD7" w:rsidRDefault="007D4AD8" w:rsidP="007D4AD8">
            <w:pPr>
              <w:jc w:val="right"/>
              <w:rPr>
                <w:rFonts w:asciiTheme="minorHAnsi" w:hAnsiTheme="minorHAnsi" w:cstheme="minorHAnsi"/>
                <w:sz w:val="22"/>
                <w:szCs w:val="22"/>
              </w:rPr>
            </w:pPr>
            <w:r w:rsidRPr="00982BD7">
              <w:rPr>
                <w:rFonts w:asciiTheme="minorHAnsi" w:hAnsiTheme="minorHAnsi" w:cstheme="minorHAnsi"/>
                <w:color w:val="000000"/>
                <w:sz w:val="22"/>
                <w:szCs w:val="22"/>
              </w:rPr>
              <w:t>20 minut</w:t>
            </w:r>
          </w:p>
        </w:tc>
      </w:tr>
      <w:tr w:rsidR="007D4AD8" w14:paraId="7134FA19" w14:textId="77777777" w:rsidTr="00045995">
        <w:tc>
          <w:tcPr>
            <w:tcW w:w="5000" w:type="pct"/>
            <w:gridSpan w:val="2"/>
            <w:shd w:val="clear" w:color="auto" w:fill="006600"/>
            <w:vAlign w:val="center"/>
          </w:tcPr>
          <w:p w14:paraId="538D5CFB" w14:textId="18D33766" w:rsidR="007D4AD8" w:rsidRPr="00982BD7" w:rsidRDefault="007D4AD8" w:rsidP="00F532C2">
            <w:pPr>
              <w:jc w:val="left"/>
              <w:rPr>
                <w:rFonts w:asciiTheme="minorHAnsi" w:hAnsiTheme="minorHAnsi" w:cstheme="minorHAnsi"/>
                <w:color w:val="000000"/>
                <w:sz w:val="22"/>
                <w:szCs w:val="22"/>
              </w:rPr>
            </w:pPr>
            <w:r w:rsidRPr="00982BD7">
              <w:rPr>
                <w:rFonts w:asciiTheme="minorHAnsi" w:hAnsiTheme="minorHAnsi" w:cstheme="minorHAnsi"/>
                <w:b/>
                <w:sz w:val="22"/>
                <w:szCs w:val="22"/>
              </w:rPr>
              <w:t>Lhůty pro vyřešení/uzavření incidentů (od potvrzení přijetí incidentu)</w:t>
            </w:r>
          </w:p>
        </w:tc>
      </w:tr>
      <w:tr w:rsidR="007D4AD8" w14:paraId="3B5A98E9" w14:textId="77777777" w:rsidTr="00B9573F">
        <w:tc>
          <w:tcPr>
            <w:tcW w:w="2351" w:type="pct"/>
            <w:vAlign w:val="bottom"/>
          </w:tcPr>
          <w:p w14:paraId="186B8706" w14:textId="1F1139F9" w:rsidR="007D4AD8" w:rsidRPr="00982BD7" w:rsidRDefault="007D4AD8" w:rsidP="007D4AD8">
            <w:pPr>
              <w:jc w:val="left"/>
              <w:rPr>
                <w:rFonts w:asciiTheme="minorHAnsi" w:hAnsiTheme="minorHAnsi" w:cstheme="minorHAnsi"/>
                <w:sz w:val="22"/>
                <w:szCs w:val="22"/>
              </w:rPr>
            </w:pPr>
            <w:r w:rsidRPr="00982BD7">
              <w:rPr>
                <w:rFonts w:asciiTheme="minorHAnsi" w:hAnsiTheme="minorHAnsi" w:cstheme="minorHAnsi"/>
                <w:color w:val="000000"/>
                <w:sz w:val="22"/>
                <w:szCs w:val="22"/>
              </w:rPr>
              <w:t>Kategorie A – PROD</w:t>
            </w:r>
          </w:p>
        </w:tc>
        <w:tc>
          <w:tcPr>
            <w:tcW w:w="2649" w:type="pct"/>
            <w:vAlign w:val="bottom"/>
          </w:tcPr>
          <w:p w14:paraId="7027A10E" w14:textId="77777777" w:rsidR="007D4AD8" w:rsidRPr="00982BD7" w:rsidRDefault="007D4AD8" w:rsidP="007D4AD8">
            <w:pPr>
              <w:jc w:val="right"/>
              <w:rPr>
                <w:rFonts w:asciiTheme="minorHAnsi" w:hAnsiTheme="minorHAnsi" w:cstheme="minorHAnsi"/>
                <w:sz w:val="22"/>
                <w:szCs w:val="22"/>
              </w:rPr>
            </w:pPr>
            <w:r w:rsidRPr="00982BD7">
              <w:rPr>
                <w:rFonts w:asciiTheme="minorHAnsi" w:hAnsiTheme="minorHAnsi" w:cstheme="minorHAnsi"/>
                <w:color w:val="000000"/>
                <w:sz w:val="22"/>
                <w:szCs w:val="22"/>
              </w:rPr>
              <w:t>1 hodina</w:t>
            </w:r>
          </w:p>
        </w:tc>
      </w:tr>
      <w:tr w:rsidR="007D4AD8" w14:paraId="6B55C5EC" w14:textId="77777777" w:rsidTr="00B9573F">
        <w:tc>
          <w:tcPr>
            <w:tcW w:w="2351" w:type="pct"/>
            <w:vAlign w:val="bottom"/>
          </w:tcPr>
          <w:p w14:paraId="1DA9022E" w14:textId="77777777" w:rsidR="007D4AD8" w:rsidRPr="00982BD7" w:rsidRDefault="007D4AD8" w:rsidP="007D4AD8">
            <w:pPr>
              <w:jc w:val="left"/>
              <w:rPr>
                <w:rFonts w:asciiTheme="minorHAnsi" w:hAnsiTheme="minorHAnsi" w:cstheme="minorHAnsi"/>
                <w:sz w:val="22"/>
                <w:szCs w:val="22"/>
              </w:rPr>
            </w:pPr>
            <w:r w:rsidRPr="00982BD7">
              <w:rPr>
                <w:rFonts w:asciiTheme="minorHAnsi" w:hAnsiTheme="minorHAnsi" w:cstheme="minorHAnsi"/>
                <w:color w:val="000000"/>
                <w:sz w:val="22"/>
                <w:szCs w:val="22"/>
              </w:rPr>
              <w:t>Kategorie A – TEST/DEV</w:t>
            </w:r>
          </w:p>
        </w:tc>
        <w:tc>
          <w:tcPr>
            <w:tcW w:w="2649" w:type="pct"/>
            <w:vAlign w:val="bottom"/>
          </w:tcPr>
          <w:p w14:paraId="77C568E3" w14:textId="77777777" w:rsidR="007D4AD8" w:rsidRPr="00982BD7" w:rsidRDefault="007D4AD8" w:rsidP="007D4AD8">
            <w:pPr>
              <w:jc w:val="right"/>
              <w:rPr>
                <w:rFonts w:asciiTheme="minorHAnsi" w:hAnsiTheme="minorHAnsi" w:cstheme="minorHAnsi"/>
                <w:sz w:val="22"/>
                <w:szCs w:val="22"/>
              </w:rPr>
            </w:pPr>
            <w:r w:rsidRPr="00982BD7">
              <w:rPr>
                <w:rFonts w:asciiTheme="minorHAnsi" w:hAnsiTheme="minorHAnsi" w:cstheme="minorHAnsi"/>
                <w:color w:val="000000"/>
                <w:sz w:val="22"/>
                <w:szCs w:val="22"/>
              </w:rPr>
              <w:t>6 hodiny</w:t>
            </w:r>
          </w:p>
        </w:tc>
      </w:tr>
      <w:tr w:rsidR="007D4AD8" w14:paraId="7125EA73" w14:textId="77777777" w:rsidTr="00B9573F">
        <w:tc>
          <w:tcPr>
            <w:tcW w:w="2351" w:type="pct"/>
            <w:vAlign w:val="bottom"/>
          </w:tcPr>
          <w:p w14:paraId="5496D982" w14:textId="72E9C691" w:rsidR="007D4AD8" w:rsidRPr="00982BD7" w:rsidRDefault="007D4AD8" w:rsidP="007D4AD8">
            <w:pPr>
              <w:jc w:val="left"/>
              <w:rPr>
                <w:rFonts w:asciiTheme="minorHAnsi" w:hAnsiTheme="minorHAnsi" w:cstheme="minorHAnsi"/>
                <w:sz w:val="22"/>
                <w:szCs w:val="22"/>
              </w:rPr>
            </w:pPr>
            <w:r w:rsidRPr="00982BD7">
              <w:rPr>
                <w:rFonts w:asciiTheme="minorHAnsi" w:hAnsiTheme="minorHAnsi" w:cstheme="minorHAnsi"/>
                <w:color w:val="000000"/>
                <w:sz w:val="22"/>
                <w:szCs w:val="22"/>
              </w:rPr>
              <w:t>Kategorie B – PROD</w:t>
            </w:r>
          </w:p>
        </w:tc>
        <w:tc>
          <w:tcPr>
            <w:tcW w:w="2649" w:type="pct"/>
            <w:vAlign w:val="bottom"/>
          </w:tcPr>
          <w:p w14:paraId="3A2323EC" w14:textId="77777777" w:rsidR="007D4AD8" w:rsidRPr="00982BD7" w:rsidRDefault="007D4AD8" w:rsidP="007D4AD8">
            <w:pPr>
              <w:jc w:val="right"/>
              <w:rPr>
                <w:rFonts w:asciiTheme="minorHAnsi" w:hAnsiTheme="minorHAnsi" w:cstheme="minorHAnsi"/>
                <w:sz w:val="22"/>
                <w:szCs w:val="22"/>
              </w:rPr>
            </w:pPr>
            <w:r w:rsidRPr="00982BD7">
              <w:rPr>
                <w:rFonts w:asciiTheme="minorHAnsi" w:hAnsiTheme="minorHAnsi" w:cstheme="minorHAnsi"/>
                <w:color w:val="000000"/>
                <w:sz w:val="22"/>
                <w:szCs w:val="22"/>
              </w:rPr>
              <w:t>4 hodiny</w:t>
            </w:r>
          </w:p>
        </w:tc>
      </w:tr>
      <w:tr w:rsidR="007D4AD8" w14:paraId="00146132" w14:textId="77777777" w:rsidTr="00B9573F">
        <w:tc>
          <w:tcPr>
            <w:tcW w:w="2351" w:type="pct"/>
            <w:vAlign w:val="bottom"/>
          </w:tcPr>
          <w:p w14:paraId="56A03630" w14:textId="77777777" w:rsidR="007D4AD8" w:rsidRPr="00982BD7" w:rsidRDefault="007D4AD8" w:rsidP="007D4AD8">
            <w:pPr>
              <w:jc w:val="left"/>
              <w:rPr>
                <w:rFonts w:asciiTheme="minorHAnsi" w:hAnsiTheme="minorHAnsi" w:cstheme="minorHAnsi"/>
                <w:sz w:val="22"/>
                <w:szCs w:val="22"/>
              </w:rPr>
            </w:pPr>
            <w:r w:rsidRPr="00982BD7">
              <w:rPr>
                <w:rFonts w:asciiTheme="minorHAnsi" w:hAnsiTheme="minorHAnsi" w:cstheme="minorHAnsi"/>
                <w:color w:val="000000"/>
                <w:sz w:val="22"/>
                <w:szCs w:val="22"/>
              </w:rPr>
              <w:t>Kategorie B – TEST/DEV</w:t>
            </w:r>
          </w:p>
        </w:tc>
        <w:tc>
          <w:tcPr>
            <w:tcW w:w="2649" w:type="pct"/>
            <w:vAlign w:val="bottom"/>
          </w:tcPr>
          <w:p w14:paraId="5B4BA561" w14:textId="77777777" w:rsidR="007D4AD8" w:rsidRPr="00982BD7" w:rsidRDefault="007D4AD8" w:rsidP="007D4AD8">
            <w:pPr>
              <w:jc w:val="right"/>
              <w:rPr>
                <w:rFonts w:asciiTheme="minorHAnsi" w:hAnsiTheme="minorHAnsi" w:cstheme="minorHAnsi"/>
                <w:sz w:val="22"/>
                <w:szCs w:val="22"/>
              </w:rPr>
            </w:pPr>
            <w:r w:rsidRPr="00982BD7">
              <w:rPr>
                <w:rFonts w:asciiTheme="minorHAnsi" w:hAnsiTheme="minorHAnsi" w:cstheme="minorHAnsi"/>
                <w:color w:val="000000"/>
                <w:sz w:val="22"/>
                <w:szCs w:val="22"/>
              </w:rPr>
              <w:t>16 hodin</w:t>
            </w:r>
          </w:p>
        </w:tc>
      </w:tr>
      <w:tr w:rsidR="007D4AD8" w14:paraId="35E9611D" w14:textId="77777777" w:rsidTr="00B9573F">
        <w:tc>
          <w:tcPr>
            <w:tcW w:w="2351" w:type="pct"/>
            <w:vAlign w:val="bottom"/>
          </w:tcPr>
          <w:p w14:paraId="28E15E4F" w14:textId="0D73A2F6" w:rsidR="007D4AD8" w:rsidRPr="00982BD7" w:rsidRDefault="007D4AD8" w:rsidP="007D4AD8">
            <w:pPr>
              <w:jc w:val="left"/>
              <w:rPr>
                <w:rFonts w:asciiTheme="minorHAnsi" w:hAnsiTheme="minorHAnsi" w:cstheme="minorHAnsi"/>
                <w:sz w:val="22"/>
                <w:szCs w:val="22"/>
              </w:rPr>
            </w:pPr>
            <w:r w:rsidRPr="00982BD7">
              <w:rPr>
                <w:rFonts w:asciiTheme="minorHAnsi" w:hAnsiTheme="minorHAnsi" w:cstheme="minorHAnsi"/>
                <w:color w:val="000000"/>
                <w:sz w:val="22"/>
                <w:szCs w:val="22"/>
              </w:rPr>
              <w:t>Kategorie C – PROD</w:t>
            </w:r>
          </w:p>
        </w:tc>
        <w:tc>
          <w:tcPr>
            <w:tcW w:w="2649" w:type="pct"/>
            <w:vAlign w:val="bottom"/>
          </w:tcPr>
          <w:p w14:paraId="68EBB771" w14:textId="7965318E" w:rsidR="007D4AD8" w:rsidRPr="00982BD7" w:rsidRDefault="007D4AD8" w:rsidP="007D4AD8">
            <w:pPr>
              <w:jc w:val="right"/>
              <w:rPr>
                <w:rFonts w:asciiTheme="minorHAnsi" w:hAnsiTheme="minorHAnsi" w:cstheme="minorHAnsi"/>
                <w:sz w:val="22"/>
                <w:szCs w:val="22"/>
              </w:rPr>
            </w:pPr>
            <w:r w:rsidRPr="00982BD7">
              <w:rPr>
                <w:rFonts w:asciiTheme="minorHAnsi" w:hAnsiTheme="minorHAnsi" w:cstheme="minorHAnsi"/>
                <w:color w:val="000000"/>
                <w:sz w:val="22"/>
                <w:szCs w:val="22"/>
              </w:rPr>
              <w:t>1 den</w:t>
            </w:r>
            <w:r w:rsidR="00FE10C9">
              <w:rPr>
                <w:rFonts w:asciiTheme="minorHAnsi" w:hAnsiTheme="minorHAnsi" w:cstheme="minorHAnsi"/>
                <w:color w:val="000000"/>
                <w:sz w:val="22"/>
                <w:szCs w:val="22"/>
              </w:rPr>
              <w:t xml:space="preserve"> (tj. do konce následujícího dne z provozní doby)</w:t>
            </w:r>
          </w:p>
        </w:tc>
      </w:tr>
      <w:tr w:rsidR="007D4AD8" w14:paraId="4BF3DE22" w14:textId="77777777" w:rsidTr="00B9573F">
        <w:tc>
          <w:tcPr>
            <w:tcW w:w="2351" w:type="pct"/>
            <w:vAlign w:val="center"/>
          </w:tcPr>
          <w:p w14:paraId="553F6110" w14:textId="77777777" w:rsidR="007D4AD8" w:rsidRPr="00982BD7" w:rsidRDefault="007D4AD8" w:rsidP="007D4AD8">
            <w:pPr>
              <w:jc w:val="left"/>
              <w:rPr>
                <w:rFonts w:asciiTheme="minorHAnsi" w:hAnsiTheme="minorHAnsi" w:cstheme="minorHAnsi"/>
                <w:sz w:val="22"/>
                <w:szCs w:val="22"/>
              </w:rPr>
            </w:pPr>
            <w:r w:rsidRPr="00982BD7">
              <w:rPr>
                <w:rFonts w:asciiTheme="minorHAnsi" w:hAnsiTheme="minorHAnsi" w:cstheme="minorHAnsi"/>
                <w:color w:val="000000"/>
                <w:sz w:val="22"/>
                <w:szCs w:val="22"/>
              </w:rPr>
              <w:t>Kategorie C – TEST/DEV</w:t>
            </w:r>
          </w:p>
        </w:tc>
        <w:tc>
          <w:tcPr>
            <w:tcW w:w="2649" w:type="pct"/>
            <w:vAlign w:val="bottom"/>
          </w:tcPr>
          <w:p w14:paraId="7B7B803F" w14:textId="521C17ED" w:rsidR="007D4AD8" w:rsidRPr="00982BD7" w:rsidRDefault="007D4AD8" w:rsidP="007D4AD8">
            <w:pPr>
              <w:jc w:val="right"/>
              <w:rPr>
                <w:rFonts w:asciiTheme="minorHAnsi" w:hAnsiTheme="minorHAnsi" w:cstheme="minorHAnsi"/>
                <w:sz w:val="22"/>
                <w:szCs w:val="22"/>
              </w:rPr>
            </w:pPr>
            <w:r w:rsidRPr="00982BD7">
              <w:rPr>
                <w:rFonts w:asciiTheme="minorHAnsi" w:hAnsiTheme="minorHAnsi" w:cstheme="minorHAnsi"/>
                <w:color w:val="000000"/>
                <w:sz w:val="22"/>
                <w:szCs w:val="22"/>
              </w:rPr>
              <w:t>2 dny</w:t>
            </w:r>
            <w:r w:rsidR="00FE10C9">
              <w:rPr>
                <w:rFonts w:asciiTheme="minorHAnsi" w:hAnsiTheme="minorHAnsi" w:cstheme="minorHAnsi"/>
                <w:color w:val="000000"/>
                <w:sz w:val="22"/>
                <w:szCs w:val="22"/>
              </w:rPr>
              <w:t xml:space="preserve"> (tj. d</w:t>
            </w:r>
            <w:r w:rsidR="00FE10C9" w:rsidRPr="00596BD8">
              <w:rPr>
                <w:rFonts w:asciiTheme="minorHAnsi" w:hAnsiTheme="minorHAnsi" w:cstheme="minorHAnsi"/>
                <w:color w:val="000000"/>
                <w:sz w:val="22"/>
                <w:szCs w:val="22"/>
              </w:rPr>
              <w:t>o konce druhého následujícího dne z provozní doby</w:t>
            </w:r>
            <w:r w:rsidR="00FE10C9">
              <w:rPr>
                <w:rFonts w:asciiTheme="minorHAnsi" w:hAnsiTheme="minorHAnsi" w:cstheme="minorHAnsi"/>
                <w:color w:val="000000"/>
                <w:sz w:val="22"/>
                <w:szCs w:val="22"/>
              </w:rPr>
              <w:t>)</w:t>
            </w:r>
          </w:p>
        </w:tc>
      </w:tr>
      <w:tr w:rsidR="007D4AD8" w14:paraId="68F2EC55" w14:textId="77777777" w:rsidTr="008557BA">
        <w:tc>
          <w:tcPr>
            <w:tcW w:w="5000" w:type="pct"/>
            <w:gridSpan w:val="2"/>
            <w:shd w:val="clear" w:color="auto" w:fill="006600"/>
            <w:vAlign w:val="center"/>
          </w:tcPr>
          <w:p w14:paraId="659D91E5" w14:textId="77777777" w:rsidR="007D4AD8" w:rsidRPr="00982BD7" w:rsidRDefault="007D4AD8" w:rsidP="007D4AD8">
            <w:pPr>
              <w:jc w:val="left"/>
              <w:rPr>
                <w:rFonts w:asciiTheme="minorHAnsi" w:hAnsiTheme="minorHAnsi" w:cstheme="minorHAnsi"/>
                <w:color w:val="000000"/>
                <w:sz w:val="22"/>
                <w:szCs w:val="22"/>
              </w:rPr>
            </w:pPr>
            <w:r w:rsidRPr="00982BD7">
              <w:rPr>
                <w:rFonts w:asciiTheme="minorHAnsi" w:hAnsiTheme="minorHAnsi" w:cstheme="minorHAnsi"/>
                <w:b/>
                <w:sz w:val="22"/>
                <w:szCs w:val="22"/>
              </w:rPr>
              <w:lastRenderedPageBreak/>
              <w:t>Lhůty pro řešení požadavků – týká se výhradně služby Technická podpora rozvoje infrastruktury</w:t>
            </w:r>
          </w:p>
        </w:tc>
      </w:tr>
      <w:tr w:rsidR="007D4AD8" w14:paraId="08129AB6" w14:textId="77777777" w:rsidTr="00B9573F">
        <w:tc>
          <w:tcPr>
            <w:tcW w:w="2351" w:type="pct"/>
            <w:vAlign w:val="center"/>
          </w:tcPr>
          <w:p w14:paraId="4A617988" w14:textId="77777777" w:rsidR="007D4AD8" w:rsidRPr="00982BD7" w:rsidRDefault="007D4AD8" w:rsidP="007D4AD8">
            <w:pPr>
              <w:jc w:val="left"/>
              <w:rPr>
                <w:rFonts w:asciiTheme="minorHAnsi" w:hAnsiTheme="minorHAnsi" w:cstheme="minorHAnsi"/>
                <w:color w:val="000000"/>
                <w:sz w:val="22"/>
                <w:szCs w:val="22"/>
              </w:rPr>
            </w:pPr>
            <w:r w:rsidRPr="00982BD7">
              <w:rPr>
                <w:rFonts w:asciiTheme="minorHAnsi" w:hAnsiTheme="minorHAnsi" w:cstheme="minorHAnsi"/>
                <w:color w:val="000000"/>
                <w:sz w:val="22"/>
                <w:szCs w:val="22"/>
              </w:rPr>
              <w:t>Lhůta pro potvrzení přijetí požadavku</w:t>
            </w:r>
          </w:p>
        </w:tc>
        <w:tc>
          <w:tcPr>
            <w:tcW w:w="2649" w:type="pct"/>
            <w:vAlign w:val="bottom"/>
          </w:tcPr>
          <w:p w14:paraId="18802B87" w14:textId="283F7BA1" w:rsidR="007D4AD8" w:rsidRPr="00982BD7" w:rsidRDefault="007D4AD8" w:rsidP="007D4AD8">
            <w:pPr>
              <w:jc w:val="right"/>
              <w:rPr>
                <w:rFonts w:asciiTheme="minorHAnsi" w:hAnsiTheme="minorHAnsi" w:cstheme="minorHAnsi"/>
                <w:color w:val="000000"/>
                <w:sz w:val="22"/>
                <w:szCs w:val="22"/>
              </w:rPr>
            </w:pPr>
            <w:r w:rsidRPr="00982BD7">
              <w:rPr>
                <w:rFonts w:asciiTheme="minorHAnsi" w:hAnsiTheme="minorHAnsi" w:cstheme="minorHAnsi"/>
                <w:color w:val="000000"/>
                <w:sz w:val="22"/>
                <w:szCs w:val="22"/>
              </w:rPr>
              <w:t>1 pracovní den</w:t>
            </w:r>
          </w:p>
        </w:tc>
      </w:tr>
      <w:tr w:rsidR="007D4AD8" w14:paraId="22300AE3" w14:textId="77777777" w:rsidTr="00B9573F">
        <w:tc>
          <w:tcPr>
            <w:tcW w:w="2351" w:type="pct"/>
            <w:vAlign w:val="center"/>
          </w:tcPr>
          <w:p w14:paraId="4CC5E23A" w14:textId="77777777" w:rsidR="007D4AD8" w:rsidRPr="00982BD7" w:rsidRDefault="007D4AD8" w:rsidP="007D4AD8">
            <w:pPr>
              <w:jc w:val="left"/>
              <w:rPr>
                <w:rFonts w:asciiTheme="minorHAnsi" w:hAnsiTheme="minorHAnsi" w:cstheme="minorHAnsi"/>
                <w:color w:val="000000"/>
                <w:sz w:val="22"/>
                <w:szCs w:val="22"/>
              </w:rPr>
            </w:pPr>
            <w:r w:rsidRPr="00982BD7">
              <w:rPr>
                <w:rFonts w:asciiTheme="minorHAnsi" w:hAnsiTheme="minorHAnsi" w:cstheme="minorHAnsi"/>
                <w:color w:val="000000"/>
                <w:sz w:val="22"/>
                <w:szCs w:val="22"/>
              </w:rPr>
              <w:t>Lhůta pro odeslání nabídky Objednateli</w:t>
            </w:r>
          </w:p>
        </w:tc>
        <w:tc>
          <w:tcPr>
            <w:tcW w:w="2649" w:type="pct"/>
            <w:vAlign w:val="bottom"/>
          </w:tcPr>
          <w:p w14:paraId="5E84A80E" w14:textId="7950D784" w:rsidR="007D4AD8" w:rsidRPr="00982BD7" w:rsidRDefault="007D4AD8" w:rsidP="007D4AD8">
            <w:pPr>
              <w:jc w:val="right"/>
              <w:rPr>
                <w:rFonts w:asciiTheme="minorHAnsi" w:hAnsiTheme="minorHAnsi" w:cstheme="minorHAnsi"/>
                <w:color w:val="000000"/>
                <w:sz w:val="22"/>
                <w:szCs w:val="22"/>
              </w:rPr>
            </w:pPr>
            <w:r w:rsidRPr="00982BD7">
              <w:rPr>
                <w:rFonts w:asciiTheme="minorHAnsi" w:hAnsiTheme="minorHAnsi" w:cstheme="minorHAnsi"/>
                <w:color w:val="000000"/>
                <w:sz w:val="22"/>
                <w:szCs w:val="22"/>
              </w:rPr>
              <w:t>2 pracovní dny</w:t>
            </w:r>
          </w:p>
        </w:tc>
      </w:tr>
      <w:tr w:rsidR="007D4AD8" w14:paraId="28FC056C" w14:textId="77777777" w:rsidTr="00B9573F">
        <w:tc>
          <w:tcPr>
            <w:tcW w:w="2351" w:type="pct"/>
            <w:vAlign w:val="center"/>
          </w:tcPr>
          <w:p w14:paraId="281E6C3A" w14:textId="77777777" w:rsidR="007D4AD8" w:rsidRPr="00982BD7" w:rsidRDefault="007D4AD8" w:rsidP="007D4AD8">
            <w:pPr>
              <w:jc w:val="left"/>
              <w:rPr>
                <w:rFonts w:asciiTheme="minorHAnsi" w:hAnsiTheme="minorHAnsi" w:cstheme="minorHAnsi"/>
                <w:color w:val="000000"/>
                <w:sz w:val="22"/>
                <w:szCs w:val="22"/>
              </w:rPr>
            </w:pPr>
            <w:r w:rsidRPr="00982BD7">
              <w:rPr>
                <w:rFonts w:asciiTheme="minorHAnsi" w:hAnsiTheme="minorHAnsi" w:cstheme="minorHAnsi"/>
                <w:color w:val="000000"/>
                <w:sz w:val="22"/>
                <w:szCs w:val="22"/>
              </w:rPr>
              <w:t>Lhůta pro řešení požadavku</w:t>
            </w:r>
          </w:p>
        </w:tc>
        <w:tc>
          <w:tcPr>
            <w:tcW w:w="2649" w:type="pct"/>
            <w:vAlign w:val="bottom"/>
          </w:tcPr>
          <w:p w14:paraId="322AA4AB" w14:textId="77777777" w:rsidR="007D4AD8" w:rsidRPr="00982BD7" w:rsidRDefault="007D4AD8" w:rsidP="007D4AD8">
            <w:pPr>
              <w:jc w:val="right"/>
              <w:rPr>
                <w:rFonts w:asciiTheme="minorHAnsi" w:hAnsiTheme="minorHAnsi" w:cstheme="minorHAnsi"/>
                <w:color w:val="000000"/>
                <w:sz w:val="22"/>
                <w:szCs w:val="22"/>
              </w:rPr>
            </w:pPr>
            <w:r w:rsidRPr="00982BD7">
              <w:rPr>
                <w:rFonts w:asciiTheme="minorHAnsi" w:hAnsiTheme="minorHAnsi" w:cstheme="minorHAnsi"/>
                <w:color w:val="000000"/>
                <w:sz w:val="22"/>
                <w:szCs w:val="22"/>
              </w:rPr>
              <w:t>Individuálně na základě akceptované objednávky.</w:t>
            </w:r>
          </w:p>
        </w:tc>
      </w:tr>
      <w:tr w:rsidR="007D4AD8" w14:paraId="1FC7FA4B" w14:textId="77777777" w:rsidTr="00B9573F">
        <w:tc>
          <w:tcPr>
            <w:tcW w:w="2351" w:type="pct"/>
            <w:shd w:val="clear" w:color="auto" w:fill="006600"/>
            <w:vAlign w:val="center"/>
          </w:tcPr>
          <w:p w14:paraId="6768B6C8" w14:textId="77777777" w:rsidR="007D4AD8" w:rsidRPr="00982BD7" w:rsidRDefault="007D4AD8" w:rsidP="007D4AD8">
            <w:pPr>
              <w:jc w:val="left"/>
              <w:rPr>
                <w:rFonts w:asciiTheme="minorHAnsi" w:hAnsiTheme="minorHAnsi" w:cstheme="minorHAnsi"/>
                <w:color w:val="000000"/>
                <w:sz w:val="22"/>
                <w:szCs w:val="22"/>
              </w:rPr>
            </w:pPr>
            <w:r w:rsidRPr="00982BD7">
              <w:rPr>
                <w:rFonts w:asciiTheme="minorHAnsi" w:hAnsiTheme="minorHAnsi" w:cstheme="minorHAnsi"/>
                <w:b/>
                <w:sz w:val="22"/>
                <w:szCs w:val="22"/>
              </w:rPr>
              <w:t>Maximální počet incidentů za období</w:t>
            </w:r>
          </w:p>
        </w:tc>
        <w:tc>
          <w:tcPr>
            <w:tcW w:w="2649" w:type="pct"/>
            <w:shd w:val="clear" w:color="auto" w:fill="006600"/>
            <w:vAlign w:val="bottom"/>
          </w:tcPr>
          <w:p w14:paraId="3738F97D" w14:textId="77777777" w:rsidR="007D4AD8" w:rsidRPr="00982BD7" w:rsidRDefault="007D4AD8" w:rsidP="007D4AD8">
            <w:pPr>
              <w:jc w:val="right"/>
              <w:rPr>
                <w:rFonts w:asciiTheme="minorHAnsi" w:hAnsiTheme="minorHAnsi" w:cstheme="minorHAnsi"/>
                <w:color w:val="000000"/>
                <w:sz w:val="22"/>
                <w:szCs w:val="22"/>
              </w:rPr>
            </w:pPr>
          </w:p>
        </w:tc>
      </w:tr>
      <w:tr w:rsidR="007D4AD8" w14:paraId="7158B3A9" w14:textId="77777777" w:rsidTr="00B9573F">
        <w:tc>
          <w:tcPr>
            <w:tcW w:w="2351" w:type="pct"/>
            <w:vAlign w:val="center"/>
          </w:tcPr>
          <w:p w14:paraId="55D9C678" w14:textId="2676952C" w:rsidR="007D4AD8" w:rsidRPr="00982BD7" w:rsidRDefault="007D4AD8" w:rsidP="007D4AD8">
            <w:pPr>
              <w:jc w:val="left"/>
              <w:rPr>
                <w:rFonts w:asciiTheme="minorHAnsi" w:hAnsiTheme="minorHAnsi" w:cstheme="minorHAnsi"/>
                <w:sz w:val="22"/>
                <w:szCs w:val="22"/>
              </w:rPr>
            </w:pPr>
            <w:r w:rsidRPr="00982BD7">
              <w:rPr>
                <w:rFonts w:asciiTheme="minorHAnsi" w:hAnsiTheme="minorHAnsi" w:cstheme="minorHAnsi"/>
                <w:sz w:val="22"/>
                <w:szCs w:val="22"/>
              </w:rPr>
              <w:t xml:space="preserve">Počet incidentů Kategorie A </w:t>
            </w:r>
            <w:r w:rsidRPr="00982BD7">
              <w:rPr>
                <w:rFonts w:asciiTheme="minorHAnsi" w:hAnsiTheme="minorHAnsi" w:cstheme="minorHAnsi"/>
                <w:color w:val="000000"/>
                <w:sz w:val="22"/>
                <w:szCs w:val="22"/>
              </w:rPr>
              <w:t>– PROD</w:t>
            </w:r>
          </w:p>
        </w:tc>
        <w:tc>
          <w:tcPr>
            <w:tcW w:w="2649" w:type="pct"/>
            <w:vAlign w:val="center"/>
          </w:tcPr>
          <w:p w14:paraId="1E9FBE6A" w14:textId="77777777" w:rsidR="007D4AD8" w:rsidRPr="00982BD7" w:rsidRDefault="007D4AD8" w:rsidP="007D4AD8">
            <w:pPr>
              <w:jc w:val="right"/>
              <w:rPr>
                <w:rFonts w:asciiTheme="minorHAnsi" w:hAnsiTheme="minorHAnsi" w:cstheme="minorHAnsi"/>
                <w:sz w:val="22"/>
                <w:szCs w:val="22"/>
              </w:rPr>
            </w:pPr>
            <w:r w:rsidRPr="00982BD7">
              <w:rPr>
                <w:rFonts w:asciiTheme="minorHAnsi" w:hAnsiTheme="minorHAnsi" w:cstheme="minorHAnsi"/>
                <w:sz w:val="22"/>
                <w:szCs w:val="22"/>
              </w:rPr>
              <w:t>1</w:t>
            </w:r>
          </w:p>
        </w:tc>
      </w:tr>
      <w:tr w:rsidR="007D4AD8" w14:paraId="39B1E76A" w14:textId="77777777" w:rsidTr="00B9573F">
        <w:tc>
          <w:tcPr>
            <w:tcW w:w="2351" w:type="pct"/>
            <w:vAlign w:val="center"/>
          </w:tcPr>
          <w:p w14:paraId="72F13B59" w14:textId="77777777" w:rsidR="007D4AD8" w:rsidRPr="00982BD7" w:rsidRDefault="007D4AD8" w:rsidP="007D4AD8">
            <w:pPr>
              <w:jc w:val="left"/>
              <w:rPr>
                <w:rFonts w:asciiTheme="minorHAnsi" w:hAnsiTheme="minorHAnsi" w:cstheme="minorHAnsi"/>
                <w:sz w:val="22"/>
                <w:szCs w:val="22"/>
              </w:rPr>
            </w:pPr>
            <w:r w:rsidRPr="00982BD7">
              <w:rPr>
                <w:rFonts w:asciiTheme="minorHAnsi" w:hAnsiTheme="minorHAnsi" w:cstheme="minorHAnsi"/>
                <w:sz w:val="22"/>
                <w:szCs w:val="22"/>
              </w:rPr>
              <w:t xml:space="preserve">Počet incidentů Kategorie A </w:t>
            </w:r>
            <w:r w:rsidRPr="00982BD7">
              <w:rPr>
                <w:rFonts w:asciiTheme="minorHAnsi" w:hAnsiTheme="minorHAnsi" w:cstheme="minorHAnsi"/>
                <w:color w:val="000000"/>
                <w:sz w:val="22"/>
                <w:szCs w:val="22"/>
              </w:rPr>
              <w:t>– TEST/DEV</w:t>
            </w:r>
          </w:p>
        </w:tc>
        <w:tc>
          <w:tcPr>
            <w:tcW w:w="2649" w:type="pct"/>
            <w:vAlign w:val="center"/>
          </w:tcPr>
          <w:p w14:paraId="2B7EC756" w14:textId="77777777" w:rsidR="007D4AD8" w:rsidRPr="00982BD7" w:rsidRDefault="007D4AD8" w:rsidP="007D4AD8">
            <w:pPr>
              <w:jc w:val="right"/>
              <w:rPr>
                <w:rFonts w:asciiTheme="minorHAnsi" w:hAnsiTheme="minorHAnsi" w:cstheme="minorHAnsi"/>
                <w:sz w:val="22"/>
                <w:szCs w:val="22"/>
              </w:rPr>
            </w:pPr>
            <w:r w:rsidRPr="00982BD7">
              <w:rPr>
                <w:rFonts w:asciiTheme="minorHAnsi" w:hAnsiTheme="minorHAnsi" w:cstheme="minorHAnsi"/>
                <w:sz w:val="22"/>
                <w:szCs w:val="22"/>
              </w:rPr>
              <w:t>NA</w:t>
            </w:r>
          </w:p>
        </w:tc>
      </w:tr>
      <w:tr w:rsidR="007D4AD8" w14:paraId="144E33AF" w14:textId="77777777" w:rsidTr="00B9573F">
        <w:tc>
          <w:tcPr>
            <w:tcW w:w="2351" w:type="pct"/>
            <w:vAlign w:val="center"/>
          </w:tcPr>
          <w:p w14:paraId="790797AF" w14:textId="2E458FFA" w:rsidR="007D4AD8" w:rsidRPr="00982BD7" w:rsidRDefault="007D4AD8" w:rsidP="007D4AD8">
            <w:pPr>
              <w:jc w:val="left"/>
              <w:rPr>
                <w:rFonts w:asciiTheme="minorHAnsi" w:hAnsiTheme="minorHAnsi" w:cstheme="minorHAnsi"/>
                <w:sz w:val="22"/>
                <w:szCs w:val="22"/>
              </w:rPr>
            </w:pPr>
            <w:r w:rsidRPr="00982BD7">
              <w:rPr>
                <w:rFonts w:asciiTheme="minorHAnsi" w:hAnsiTheme="minorHAnsi" w:cstheme="minorHAnsi"/>
                <w:sz w:val="22"/>
                <w:szCs w:val="22"/>
              </w:rPr>
              <w:t xml:space="preserve">Počet incidentů Kategorie B </w:t>
            </w:r>
            <w:r w:rsidRPr="00982BD7">
              <w:rPr>
                <w:rFonts w:asciiTheme="minorHAnsi" w:hAnsiTheme="minorHAnsi" w:cstheme="minorHAnsi"/>
                <w:color w:val="000000"/>
                <w:sz w:val="22"/>
                <w:szCs w:val="22"/>
              </w:rPr>
              <w:t>– PROD</w:t>
            </w:r>
          </w:p>
        </w:tc>
        <w:tc>
          <w:tcPr>
            <w:tcW w:w="2649" w:type="pct"/>
            <w:vAlign w:val="center"/>
          </w:tcPr>
          <w:p w14:paraId="33530E09" w14:textId="77777777" w:rsidR="007D4AD8" w:rsidRPr="00982BD7" w:rsidRDefault="007D4AD8" w:rsidP="007D4AD8">
            <w:pPr>
              <w:jc w:val="right"/>
              <w:rPr>
                <w:rFonts w:asciiTheme="minorHAnsi" w:hAnsiTheme="minorHAnsi" w:cstheme="minorHAnsi"/>
                <w:sz w:val="22"/>
                <w:szCs w:val="22"/>
              </w:rPr>
            </w:pPr>
            <w:r w:rsidRPr="00982BD7">
              <w:rPr>
                <w:rFonts w:asciiTheme="minorHAnsi" w:hAnsiTheme="minorHAnsi" w:cstheme="minorHAnsi"/>
                <w:sz w:val="22"/>
                <w:szCs w:val="22"/>
              </w:rPr>
              <w:t>2</w:t>
            </w:r>
          </w:p>
        </w:tc>
      </w:tr>
      <w:tr w:rsidR="007D4AD8" w14:paraId="47A4EF28" w14:textId="77777777" w:rsidTr="00B9573F">
        <w:tc>
          <w:tcPr>
            <w:tcW w:w="2351" w:type="pct"/>
            <w:vAlign w:val="center"/>
          </w:tcPr>
          <w:p w14:paraId="17216DD5" w14:textId="77777777" w:rsidR="007D4AD8" w:rsidRPr="00982BD7" w:rsidRDefault="007D4AD8" w:rsidP="007D4AD8">
            <w:pPr>
              <w:jc w:val="left"/>
              <w:rPr>
                <w:rFonts w:asciiTheme="minorHAnsi" w:hAnsiTheme="minorHAnsi" w:cstheme="minorHAnsi"/>
                <w:sz w:val="22"/>
                <w:szCs w:val="22"/>
              </w:rPr>
            </w:pPr>
            <w:r w:rsidRPr="00982BD7">
              <w:rPr>
                <w:rFonts w:asciiTheme="minorHAnsi" w:hAnsiTheme="minorHAnsi" w:cstheme="minorHAnsi"/>
                <w:sz w:val="22"/>
                <w:szCs w:val="22"/>
              </w:rPr>
              <w:t xml:space="preserve">Počet incidentů Kategorie B </w:t>
            </w:r>
            <w:r w:rsidRPr="00982BD7">
              <w:rPr>
                <w:rFonts w:asciiTheme="minorHAnsi" w:hAnsiTheme="minorHAnsi" w:cstheme="minorHAnsi"/>
                <w:color w:val="000000"/>
                <w:sz w:val="22"/>
                <w:szCs w:val="22"/>
              </w:rPr>
              <w:t>– TEST/DEV</w:t>
            </w:r>
          </w:p>
        </w:tc>
        <w:tc>
          <w:tcPr>
            <w:tcW w:w="2649" w:type="pct"/>
            <w:vAlign w:val="center"/>
          </w:tcPr>
          <w:p w14:paraId="787F5320" w14:textId="77777777" w:rsidR="007D4AD8" w:rsidRPr="00982BD7" w:rsidRDefault="007D4AD8" w:rsidP="007D4AD8">
            <w:pPr>
              <w:jc w:val="right"/>
              <w:rPr>
                <w:rFonts w:asciiTheme="minorHAnsi" w:hAnsiTheme="minorHAnsi" w:cstheme="minorHAnsi"/>
                <w:sz w:val="22"/>
                <w:szCs w:val="22"/>
              </w:rPr>
            </w:pPr>
            <w:r w:rsidRPr="00982BD7">
              <w:rPr>
                <w:rFonts w:asciiTheme="minorHAnsi" w:hAnsiTheme="minorHAnsi" w:cstheme="minorHAnsi"/>
                <w:sz w:val="22"/>
                <w:szCs w:val="22"/>
              </w:rPr>
              <w:t>NA</w:t>
            </w:r>
          </w:p>
        </w:tc>
      </w:tr>
      <w:tr w:rsidR="007D4AD8" w14:paraId="69C91396" w14:textId="77777777" w:rsidTr="00B9573F">
        <w:tc>
          <w:tcPr>
            <w:tcW w:w="2351" w:type="pct"/>
            <w:vAlign w:val="center"/>
          </w:tcPr>
          <w:p w14:paraId="1D77A72D" w14:textId="3DB13F3D" w:rsidR="007D4AD8" w:rsidRPr="00982BD7" w:rsidRDefault="007D4AD8" w:rsidP="007D4AD8">
            <w:pPr>
              <w:jc w:val="left"/>
              <w:rPr>
                <w:rFonts w:asciiTheme="minorHAnsi" w:hAnsiTheme="minorHAnsi" w:cstheme="minorHAnsi"/>
                <w:sz w:val="22"/>
                <w:szCs w:val="22"/>
              </w:rPr>
            </w:pPr>
            <w:r w:rsidRPr="00982BD7">
              <w:rPr>
                <w:rFonts w:asciiTheme="minorHAnsi" w:hAnsiTheme="minorHAnsi" w:cstheme="minorHAnsi"/>
                <w:sz w:val="22"/>
                <w:szCs w:val="22"/>
              </w:rPr>
              <w:t xml:space="preserve">Počet incidentů Kategorie C </w:t>
            </w:r>
            <w:r w:rsidRPr="00982BD7">
              <w:rPr>
                <w:rFonts w:asciiTheme="minorHAnsi" w:hAnsiTheme="minorHAnsi" w:cstheme="minorHAnsi"/>
                <w:color w:val="000000"/>
                <w:sz w:val="22"/>
                <w:szCs w:val="22"/>
              </w:rPr>
              <w:t>– PROD</w:t>
            </w:r>
          </w:p>
        </w:tc>
        <w:tc>
          <w:tcPr>
            <w:tcW w:w="2649" w:type="pct"/>
            <w:vAlign w:val="center"/>
          </w:tcPr>
          <w:p w14:paraId="1255346E" w14:textId="77777777" w:rsidR="007D4AD8" w:rsidRPr="00982BD7" w:rsidRDefault="007D4AD8" w:rsidP="007D4AD8">
            <w:pPr>
              <w:jc w:val="right"/>
              <w:rPr>
                <w:rFonts w:asciiTheme="minorHAnsi" w:hAnsiTheme="minorHAnsi" w:cstheme="minorHAnsi"/>
                <w:sz w:val="22"/>
                <w:szCs w:val="22"/>
              </w:rPr>
            </w:pPr>
            <w:r w:rsidRPr="00982BD7">
              <w:rPr>
                <w:rFonts w:asciiTheme="minorHAnsi" w:hAnsiTheme="minorHAnsi" w:cstheme="minorHAnsi"/>
                <w:sz w:val="22"/>
                <w:szCs w:val="22"/>
              </w:rPr>
              <w:t>5</w:t>
            </w:r>
          </w:p>
        </w:tc>
      </w:tr>
      <w:tr w:rsidR="007D4AD8" w14:paraId="4A32BD31" w14:textId="77777777" w:rsidTr="00B9573F">
        <w:tc>
          <w:tcPr>
            <w:tcW w:w="2351" w:type="pct"/>
            <w:vAlign w:val="center"/>
          </w:tcPr>
          <w:p w14:paraId="62014119" w14:textId="77777777" w:rsidR="007D4AD8" w:rsidRPr="00982BD7" w:rsidRDefault="007D4AD8" w:rsidP="007D4AD8">
            <w:pPr>
              <w:jc w:val="left"/>
              <w:rPr>
                <w:rFonts w:asciiTheme="minorHAnsi" w:hAnsiTheme="minorHAnsi" w:cstheme="minorHAnsi"/>
                <w:sz w:val="22"/>
                <w:szCs w:val="22"/>
              </w:rPr>
            </w:pPr>
            <w:r w:rsidRPr="00982BD7">
              <w:rPr>
                <w:rFonts w:asciiTheme="minorHAnsi" w:hAnsiTheme="minorHAnsi" w:cstheme="minorHAnsi"/>
                <w:sz w:val="22"/>
                <w:szCs w:val="22"/>
              </w:rPr>
              <w:t xml:space="preserve">Počet incidentů Kategorie C </w:t>
            </w:r>
            <w:r w:rsidRPr="00982BD7">
              <w:rPr>
                <w:rFonts w:asciiTheme="minorHAnsi" w:hAnsiTheme="minorHAnsi" w:cstheme="minorHAnsi"/>
                <w:color w:val="000000"/>
                <w:sz w:val="22"/>
                <w:szCs w:val="22"/>
              </w:rPr>
              <w:t>– TEST/DEV</w:t>
            </w:r>
          </w:p>
        </w:tc>
        <w:tc>
          <w:tcPr>
            <w:tcW w:w="2649" w:type="pct"/>
            <w:vAlign w:val="center"/>
          </w:tcPr>
          <w:p w14:paraId="652B5397" w14:textId="77777777" w:rsidR="007D4AD8" w:rsidRPr="00982BD7" w:rsidRDefault="007D4AD8" w:rsidP="007D4AD8">
            <w:pPr>
              <w:jc w:val="right"/>
              <w:rPr>
                <w:rFonts w:asciiTheme="minorHAnsi" w:hAnsiTheme="minorHAnsi" w:cstheme="minorHAnsi"/>
                <w:sz w:val="22"/>
                <w:szCs w:val="22"/>
              </w:rPr>
            </w:pPr>
            <w:r w:rsidRPr="00982BD7">
              <w:rPr>
                <w:rFonts w:asciiTheme="minorHAnsi" w:hAnsiTheme="minorHAnsi" w:cstheme="minorHAnsi"/>
                <w:sz w:val="22"/>
                <w:szCs w:val="22"/>
              </w:rPr>
              <w:t>NA</w:t>
            </w:r>
          </w:p>
        </w:tc>
      </w:tr>
      <w:tr w:rsidR="007D4AD8" w14:paraId="2F9A6E7E" w14:textId="77777777" w:rsidTr="00B9573F">
        <w:tc>
          <w:tcPr>
            <w:tcW w:w="2351" w:type="pct"/>
            <w:vAlign w:val="center"/>
          </w:tcPr>
          <w:p w14:paraId="1790EBE0" w14:textId="77777777" w:rsidR="007D4AD8" w:rsidRPr="00982BD7" w:rsidRDefault="007D4AD8" w:rsidP="007D4AD8">
            <w:pPr>
              <w:jc w:val="left"/>
              <w:rPr>
                <w:rFonts w:asciiTheme="minorHAnsi" w:hAnsiTheme="minorHAnsi" w:cstheme="minorHAnsi"/>
                <w:sz w:val="22"/>
                <w:szCs w:val="22"/>
              </w:rPr>
            </w:pPr>
            <w:r w:rsidRPr="00982BD7">
              <w:rPr>
                <w:rFonts w:asciiTheme="minorHAnsi" w:hAnsiTheme="minorHAnsi" w:cstheme="minorHAnsi"/>
                <w:sz w:val="22"/>
                <w:szCs w:val="22"/>
              </w:rPr>
              <w:t>Servisní okno</w:t>
            </w:r>
          </w:p>
        </w:tc>
        <w:tc>
          <w:tcPr>
            <w:tcW w:w="2649" w:type="pct"/>
            <w:vAlign w:val="center"/>
          </w:tcPr>
          <w:p w14:paraId="2DB5B982" w14:textId="53D3E3B2" w:rsidR="007D4AD8" w:rsidRPr="00982BD7" w:rsidRDefault="007D4AD8" w:rsidP="00982BD7">
            <w:pPr>
              <w:pStyle w:val="Odrazka1"/>
              <w:keepNext/>
              <w:rPr>
                <w:rFonts w:asciiTheme="minorHAnsi" w:hAnsiTheme="minorHAnsi" w:cstheme="minorHAnsi"/>
                <w:sz w:val="22"/>
                <w:szCs w:val="22"/>
              </w:rPr>
            </w:pPr>
            <w:r w:rsidRPr="00982BD7">
              <w:rPr>
                <w:rFonts w:asciiTheme="minorHAnsi" w:hAnsiTheme="minorHAnsi" w:cstheme="minorHAnsi"/>
                <w:sz w:val="22"/>
                <w:szCs w:val="22"/>
              </w:rPr>
              <w:t xml:space="preserve">od soboty 00:00 do neděle 24:00 každý 1. víkend v měsíci, využití tohoto času je podmíněno souhlasem Objednatele a uveřejněním oznámení na veřejné uživatelské části IS SZIF. </w:t>
            </w:r>
          </w:p>
        </w:tc>
      </w:tr>
    </w:tbl>
    <w:p w14:paraId="5A5EEB50" w14:textId="1BD8964B" w:rsidR="006E3CA0" w:rsidRDefault="00982BD7" w:rsidP="00982BD7">
      <w:pPr>
        <w:pStyle w:val="Titulek"/>
        <w:jc w:val="center"/>
      </w:pPr>
      <w:r>
        <w:t xml:space="preserve">Tabulka </w:t>
      </w:r>
      <w:r>
        <w:fldChar w:fldCharType="begin"/>
      </w:r>
      <w:r>
        <w:instrText>SEQ Tabulka \* ARABIC</w:instrText>
      </w:r>
      <w:r>
        <w:fldChar w:fldCharType="separate"/>
      </w:r>
      <w:r w:rsidR="00020410">
        <w:rPr>
          <w:noProof/>
        </w:rPr>
        <w:t>5</w:t>
      </w:r>
      <w:r>
        <w:fldChar w:fldCharType="end"/>
      </w:r>
      <w:r>
        <w:t xml:space="preserve"> - Parametry SLA</w:t>
      </w:r>
    </w:p>
    <w:p w14:paraId="3ADB7444" w14:textId="21C3C0A4" w:rsidR="00950E5E" w:rsidRDefault="00950E5E" w:rsidP="008D477D">
      <w:pPr>
        <w:pStyle w:val="Nadpis1"/>
        <w:numPr>
          <w:ilvl w:val="1"/>
          <w:numId w:val="14"/>
        </w:numPr>
        <w:ind w:left="431" w:hanging="431"/>
      </w:pPr>
      <w:bookmarkStart w:id="145" w:name="_Toc177709650"/>
      <w:bookmarkStart w:id="146" w:name="_Toc185492580"/>
      <w:r>
        <w:t>Vymezení infrastruktury</w:t>
      </w:r>
      <w:bookmarkEnd w:id="145"/>
      <w:bookmarkEnd w:id="146"/>
    </w:p>
    <w:p w14:paraId="155D6A47" w14:textId="6DA218CB" w:rsidR="00950E5E" w:rsidRPr="00CA1D0B" w:rsidRDefault="00950E5E" w:rsidP="006E3CA0">
      <w:pPr>
        <w:rPr>
          <w:rFonts w:asciiTheme="minorHAnsi" w:hAnsiTheme="minorHAnsi" w:cstheme="minorHAnsi"/>
          <w:sz w:val="22"/>
          <w:szCs w:val="22"/>
        </w:rPr>
      </w:pPr>
      <w:r w:rsidRPr="00CA1D0B">
        <w:rPr>
          <w:rFonts w:asciiTheme="minorHAnsi" w:hAnsiTheme="minorHAnsi" w:cstheme="minorHAnsi"/>
          <w:sz w:val="22"/>
          <w:szCs w:val="22"/>
        </w:rPr>
        <w:t>Pokud není stanoveno jinak, za infrastrukturu</w:t>
      </w:r>
      <w:r w:rsidR="00CE72ED" w:rsidRPr="00CA1D0B">
        <w:rPr>
          <w:rFonts w:asciiTheme="minorHAnsi" w:hAnsiTheme="minorHAnsi" w:cstheme="minorHAnsi"/>
          <w:sz w:val="22"/>
          <w:szCs w:val="22"/>
        </w:rPr>
        <w:t xml:space="preserve"> IS SZIF</w:t>
      </w:r>
      <w:r w:rsidRPr="00CA1D0B">
        <w:rPr>
          <w:rFonts w:asciiTheme="minorHAnsi" w:hAnsiTheme="minorHAnsi" w:cstheme="minorHAnsi"/>
          <w:sz w:val="22"/>
          <w:szCs w:val="22"/>
        </w:rPr>
        <w:t xml:space="preserve"> se považuje </w:t>
      </w:r>
      <w:r w:rsidR="00CE72ED" w:rsidRPr="00CA1D0B">
        <w:rPr>
          <w:rFonts w:asciiTheme="minorHAnsi" w:hAnsiTheme="minorHAnsi" w:cstheme="minorHAnsi"/>
          <w:sz w:val="22"/>
          <w:szCs w:val="22"/>
        </w:rPr>
        <w:t xml:space="preserve">kompletní </w:t>
      </w:r>
      <w:r w:rsidRPr="00CA1D0B">
        <w:rPr>
          <w:rFonts w:asciiTheme="minorHAnsi" w:hAnsiTheme="minorHAnsi" w:cstheme="minorHAnsi"/>
          <w:sz w:val="22"/>
          <w:szCs w:val="22"/>
        </w:rPr>
        <w:t>infrastruktura</w:t>
      </w:r>
      <w:r w:rsidR="006447EF" w:rsidRPr="00CA1D0B">
        <w:rPr>
          <w:rFonts w:asciiTheme="minorHAnsi" w:hAnsiTheme="minorHAnsi" w:cstheme="minorHAnsi"/>
          <w:sz w:val="22"/>
          <w:szCs w:val="22"/>
        </w:rPr>
        <w:t>, která je</w:t>
      </w:r>
      <w:r w:rsidRPr="00CA1D0B">
        <w:rPr>
          <w:rFonts w:asciiTheme="minorHAnsi" w:hAnsiTheme="minorHAnsi" w:cstheme="minorHAnsi"/>
          <w:sz w:val="22"/>
          <w:szCs w:val="22"/>
        </w:rPr>
        <w:t xml:space="preserve"> </w:t>
      </w:r>
      <w:r w:rsidR="006447EF" w:rsidRPr="00CA1D0B">
        <w:rPr>
          <w:rFonts w:asciiTheme="minorHAnsi" w:hAnsiTheme="minorHAnsi" w:cstheme="minorHAnsi"/>
          <w:sz w:val="22"/>
          <w:szCs w:val="22"/>
        </w:rPr>
        <w:t xml:space="preserve">podrobně popsaná </w:t>
      </w:r>
      <w:r w:rsidR="006447EF" w:rsidRPr="00B00253">
        <w:rPr>
          <w:rFonts w:asciiTheme="minorHAnsi" w:hAnsiTheme="minorHAnsi" w:cstheme="minorHAnsi"/>
          <w:sz w:val="22"/>
          <w:szCs w:val="22"/>
        </w:rPr>
        <w:t xml:space="preserve">v </w:t>
      </w:r>
      <w:r w:rsidRPr="00B00253">
        <w:rPr>
          <w:rFonts w:asciiTheme="minorHAnsi" w:hAnsiTheme="minorHAnsi" w:cstheme="minorHAnsi"/>
          <w:sz w:val="22"/>
          <w:szCs w:val="22"/>
        </w:rPr>
        <w:t>Přílo</w:t>
      </w:r>
      <w:r w:rsidR="006447EF" w:rsidRPr="00B00253">
        <w:rPr>
          <w:rFonts w:asciiTheme="minorHAnsi" w:hAnsiTheme="minorHAnsi" w:cstheme="minorHAnsi"/>
          <w:sz w:val="22"/>
          <w:szCs w:val="22"/>
        </w:rPr>
        <w:t>ze</w:t>
      </w:r>
      <w:r w:rsidRPr="00B00253">
        <w:rPr>
          <w:rFonts w:asciiTheme="minorHAnsi" w:hAnsiTheme="minorHAnsi" w:cstheme="minorHAnsi"/>
          <w:sz w:val="22"/>
          <w:szCs w:val="22"/>
        </w:rPr>
        <w:t xml:space="preserve"> č. 1</w:t>
      </w:r>
      <w:r w:rsidR="00FC7DE0" w:rsidRPr="00B00253">
        <w:rPr>
          <w:rFonts w:asciiTheme="minorHAnsi" w:hAnsiTheme="minorHAnsi" w:cstheme="minorHAnsi"/>
          <w:sz w:val="22"/>
          <w:szCs w:val="22"/>
        </w:rPr>
        <w:t xml:space="preserve"> </w:t>
      </w:r>
      <w:r w:rsidR="00FD4486" w:rsidRPr="00B00253">
        <w:rPr>
          <w:rFonts w:asciiTheme="minorHAnsi" w:hAnsiTheme="minorHAnsi" w:cstheme="minorHAnsi"/>
          <w:sz w:val="22"/>
          <w:szCs w:val="22"/>
        </w:rPr>
        <w:t>S</w:t>
      </w:r>
      <w:r w:rsidR="00FC7DE0" w:rsidRPr="00B00253">
        <w:rPr>
          <w:rFonts w:asciiTheme="minorHAnsi" w:hAnsiTheme="minorHAnsi" w:cstheme="minorHAnsi"/>
          <w:sz w:val="22"/>
          <w:szCs w:val="22"/>
        </w:rPr>
        <w:t>ml</w:t>
      </w:r>
      <w:r w:rsidR="00C8143A" w:rsidRPr="00B00253">
        <w:rPr>
          <w:rFonts w:asciiTheme="minorHAnsi" w:hAnsiTheme="minorHAnsi" w:cstheme="minorHAnsi"/>
          <w:sz w:val="22"/>
          <w:szCs w:val="22"/>
        </w:rPr>
        <w:t>o</w:t>
      </w:r>
      <w:r w:rsidR="00FC7DE0" w:rsidRPr="00B00253">
        <w:rPr>
          <w:rFonts w:asciiTheme="minorHAnsi" w:hAnsiTheme="minorHAnsi" w:cstheme="minorHAnsi"/>
          <w:sz w:val="22"/>
          <w:szCs w:val="22"/>
        </w:rPr>
        <w:t>uvy</w:t>
      </w:r>
      <w:r w:rsidR="006C53E9" w:rsidRPr="00B00253">
        <w:rPr>
          <w:rFonts w:asciiTheme="minorHAnsi" w:hAnsiTheme="minorHAnsi" w:cstheme="minorHAnsi"/>
          <w:sz w:val="22"/>
          <w:szCs w:val="22"/>
        </w:rPr>
        <w:t xml:space="preserve"> na dodávku</w:t>
      </w:r>
      <w:r w:rsidR="00FC7DE0" w:rsidRPr="00B00253">
        <w:rPr>
          <w:rFonts w:asciiTheme="minorHAnsi" w:hAnsiTheme="minorHAnsi" w:cstheme="minorHAnsi"/>
          <w:sz w:val="22"/>
          <w:szCs w:val="22"/>
        </w:rPr>
        <w:t>:</w:t>
      </w:r>
      <w:r w:rsidRPr="00B00253">
        <w:rPr>
          <w:rFonts w:asciiTheme="minorHAnsi" w:hAnsiTheme="minorHAnsi" w:cstheme="minorHAnsi"/>
          <w:sz w:val="22"/>
          <w:szCs w:val="22"/>
        </w:rPr>
        <w:t xml:space="preserve"> </w:t>
      </w:r>
      <w:r w:rsidR="006C53E9" w:rsidRPr="00B00253">
        <w:rPr>
          <w:rFonts w:asciiTheme="minorHAnsi" w:hAnsiTheme="minorHAnsi" w:cstheme="minorHAnsi"/>
          <w:sz w:val="22"/>
          <w:szCs w:val="22"/>
        </w:rPr>
        <w:t>Technická specifikace</w:t>
      </w:r>
      <w:r w:rsidR="00CA1D0B" w:rsidRPr="00B00253">
        <w:rPr>
          <w:rFonts w:asciiTheme="minorHAnsi" w:hAnsiTheme="minorHAnsi" w:cstheme="minorHAnsi"/>
          <w:sz w:val="22"/>
          <w:szCs w:val="22"/>
        </w:rPr>
        <w:t>.</w:t>
      </w:r>
    </w:p>
    <w:p w14:paraId="0C543FA3" w14:textId="180E9B60" w:rsidR="001A1D64" w:rsidRDefault="006447EF" w:rsidP="006E3CA0">
      <w:pPr>
        <w:rPr>
          <w:rFonts w:asciiTheme="minorHAnsi" w:hAnsiTheme="minorHAnsi" w:cstheme="minorHAnsi"/>
          <w:sz w:val="22"/>
          <w:szCs w:val="22"/>
        </w:rPr>
      </w:pPr>
      <w:r w:rsidRPr="001A1D64">
        <w:rPr>
          <w:rFonts w:asciiTheme="minorHAnsi" w:hAnsiTheme="minorHAnsi" w:cstheme="minorHAnsi"/>
          <w:sz w:val="22"/>
          <w:szCs w:val="22"/>
        </w:rPr>
        <w:t xml:space="preserve">Nad infrastrukturou </w:t>
      </w:r>
      <w:r w:rsidR="00CE72ED" w:rsidRPr="001A1D64">
        <w:rPr>
          <w:rFonts w:asciiTheme="minorHAnsi" w:hAnsiTheme="minorHAnsi" w:cstheme="minorHAnsi"/>
          <w:sz w:val="22"/>
          <w:szCs w:val="22"/>
        </w:rPr>
        <w:t xml:space="preserve">IS SZIF </w:t>
      </w:r>
      <w:r w:rsidRPr="001A1D64">
        <w:rPr>
          <w:rFonts w:asciiTheme="minorHAnsi" w:hAnsiTheme="minorHAnsi" w:cstheme="minorHAnsi"/>
          <w:sz w:val="22"/>
          <w:szCs w:val="22"/>
        </w:rPr>
        <w:t xml:space="preserve">bude </w:t>
      </w:r>
      <w:r w:rsidR="00C00409">
        <w:rPr>
          <w:rFonts w:asciiTheme="minorHAnsi" w:hAnsiTheme="minorHAnsi" w:cstheme="minorHAnsi"/>
          <w:sz w:val="22"/>
          <w:szCs w:val="22"/>
        </w:rPr>
        <w:t>Poskytovatel</w:t>
      </w:r>
      <w:r w:rsidR="00C00409" w:rsidRPr="001A1D64">
        <w:rPr>
          <w:rFonts w:asciiTheme="minorHAnsi" w:hAnsiTheme="minorHAnsi" w:cstheme="minorHAnsi"/>
          <w:sz w:val="22"/>
          <w:szCs w:val="22"/>
        </w:rPr>
        <w:t xml:space="preserve"> </w:t>
      </w:r>
      <w:r w:rsidRPr="001A1D64">
        <w:rPr>
          <w:rFonts w:asciiTheme="minorHAnsi" w:hAnsiTheme="minorHAnsi" w:cstheme="minorHAnsi"/>
          <w:sz w:val="22"/>
          <w:szCs w:val="22"/>
        </w:rPr>
        <w:t xml:space="preserve">poskytovat Služby po dobu </w:t>
      </w:r>
      <w:r w:rsidR="00C00409">
        <w:rPr>
          <w:rFonts w:asciiTheme="minorHAnsi" w:hAnsiTheme="minorHAnsi" w:cstheme="minorHAnsi"/>
          <w:sz w:val="22"/>
          <w:szCs w:val="22"/>
        </w:rPr>
        <w:t>stanovenou v Servisní smlouvě</w:t>
      </w:r>
      <w:r w:rsidRPr="00BB01CB">
        <w:rPr>
          <w:rFonts w:asciiTheme="minorHAnsi" w:hAnsiTheme="minorHAnsi" w:cstheme="minorHAnsi"/>
          <w:sz w:val="22"/>
          <w:szCs w:val="22"/>
        </w:rPr>
        <w:t>.</w:t>
      </w:r>
    </w:p>
    <w:p w14:paraId="4D302C1A" w14:textId="355A89FE" w:rsidR="00814E17" w:rsidRPr="00F8631E" w:rsidRDefault="001A1D64" w:rsidP="00B459E6">
      <w:pPr>
        <w:pStyle w:val="Nadpis1"/>
        <w:rPr>
          <w:sz w:val="52"/>
          <w:szCs w:val="52"/>
        </w:rPr>
      </w:pPr>
      <w:bookmarkStart w:id="147" w:name="_Toc177709651"/>
      <w:bookmarkStart w:id="148" w:name="_Toc185492581"/>
      <w:r w:rsidRPr="001A1D64">
        <w:rPr>
          <w:sz w:val="52"/>
          <w:szCs w:val="52"/>
        </w:rPr>
        <w:t>Katalogové listy průběžných služeb</w:t>
      </w:r>
      <w:bookmarkStart w:id="149" w:name="_Toc508813046"/>
      <w:bookmarkStart w:id="150" w:name="_Toc508815716"/>
      <w:bookmarkEnd w:id="147"/>
      <w:bookmarkEnd w:id="148"/>
      <w:bookmarkEnd w:id="149"/>
      <w:bookmarkEnd w:id="150"/>
    </w:p>
    <w:p w14:paraId="63C32757" w14:textId="11437A6F" w:rsidR="002210FC" w:rsidRDefault="00D83359" w:rsidP="008D477D">
      <w:pPr>
        <w:pStyle w:val="Nadpis1"/>
        <w:numPr>
          <w:ilvl w:val="1"/>
          <w:numId w:val="14"/>
        </w:numPr>
        <w:ind w:left="431" w:hanging="431"/>
      </w:pPr>
      <w:bookmarkStart w:id="151" w:name="_Toc177709652"/>
      <w:bookmarkStart w:id="152" w:name="_Toc185492582"/>
      <w:r>
        <w:t xml:space="preserve">Služba </w:t>
      </w:r>
      <w:r w:rsidR="00DC2F14">
        <w:t>"IS01 - Provoz a správa"</w:t>
      </w:r>
      <w:bookmarkEnd w:id="151"/>
      <w:bookmarkEnd w:id="152"/>
    </w:p>
    <w:p w14:paraId="6A856052" w14:textId="033A6AEE" w:rsidR="00D83359" w:rsidRDefault="00D83359" w:rsidP="008D477D">
      <w:pPr>
        <w:pStyle w:val="Nadpis3"/>
        <w:keepLines/>
        <w:numPr>
          <w:ilvl w:val="2"/>
          <w:numId w:val="14"/>
        </w:numPr>
        <w:ind w:left="720" w:hanging="720"/>
        <w:rPr>
          <w:caps w:val="0"/>
          <w:color w:val="243F60" w:themeColor="accent1" w:themeShade="7F"/>
          <w:sz w:val="32"/>
          <w:szCs w:val="32"/>
        </w:rPr>
      </w:pPr>
      <w:r w:rsidRPr="002210FC">
        <w:rPr>
          <w:caps w:val="0"/>
          <w:color w:val="243F60" w:themeColor="accent1" w:themeShade="7F"/>
          <w:sz w:val="32"/>
          <w:szCs w:val="32"/>
        </w:rPr>
        <w:t xml:space="preserve"> Parametry služby</w:t>
      </w:r>
    </w:p>
    <w:p w14:paraId="0F6A616D" w14:textId="77777777" w:rsidR="002210FC" w:rsidRPr="002210FC" w:rsidRDefault="002210FC" w:rsidP="002210FC">
      <w:pPr>
        <w:rPr>
          <w:lang w:eastAsia="zh-CN"/>
        </w:rPr>
      </w:pPr>
    </w:p>
    <w:tbl>
      <w:tblPr>
        <w:tblStyle w:val="Mkatabulky"/>
        <w:tblW w:w="9229" w:type="dxa"/>
        <w:tblLayout w:type="fixed"/>
        <w:tblLook w:val="04A0" w:firstRow="1" w:lastRow="0" w:firstColumn="1" w:lastColumn="0" w:noHBand="0" w:noVBand="1"/>
      </w:tblPr>
      <w:tblGrid>
        <w:gridCol w:w="1952"/>
        <w:gridCol w:w="2837"/>
        <w:gridCol w:w="1273"/>
        <w:gridCol w:w="1420"/>
        <w:gridCol w:w="1747"/>
      </w:tblGrid>
      <w:tr w:rsidR="00D83359" w:rsidRPr="00551E43" w14:paraId="11FD2620" w14:textId="77777777" w:rsidTr="003D0A23">
        <w:trPr>
          <w:cantSplit/>
          <w:trHeight w:val="375"/>
        </w:trPr>
        <w:tc>
          <w:tcPr>
            <w:tcW w:w="1952" w:type="dxa"/>
            <w:shd w:val="clear" w:color="auto" w:fill="006600"/>
            <w:vAlign w:val="center"/>
          </w:tcPr>
          <w:p w14:paraId="19CD18FC" w14:textId="77777777" w:rsidR="00D83359" w:rsidRPr="002210FC" w:rsidRDefault="00D83359" w:rsidP="00D83359">
            <w:pPr>
              <w:spacing w:before="0" w:after="0"/>
              <w:jc w:val="left"/>
              <w:rPr>
                <w:rFonts w:asciiTheme="minorHAnsi" w:hAnsiTheme="minorHAnsi" w:cstheme="minorHAnsi"/>
                <w:sz w:val="22"/>
                <w:szCs w:val="22"/>
              </w:rPr>
            </w:pPr>
            <w:r w:rsidRPr="002210FC">
              <w:rPr>
                <w:rFonts w:asciiTheme="minorHAnsi" w:hAnsiTheme="minorHAnsi" w:cstheme="minorHAnsi"/>
                <w:sz w:val="22"/>
                <w:szCs w:val="22"/>
              </w:rPr>
              <w:t>Označení</w:t>
            </w:r>
          </w:p>
        </w:tc>
        <w:tc>
          <w:tcPr>
            <w:tcW w:w="7277" w:type="dxa"/>
            <w:gridSpan w:val="4"/>
            <w:shd w:val="clear" w:color="auto" w:fill="006600"/>
            <w:vAlign w:val="center"/>
          </w:tcPr>
          <w:p w14:paraId="6C44444D" w14:textId="77777777" w:rsidR="00D83359" w:rsidRPr="002210FC" w:rsidRDefault="00D83359" w:rsidP="00D83359">
            <w:pPr>
              <w:spacing w:before="0" w:after="0"/>
              <w:jc w:val="left"/>
              <w:rPr>
                <w:rFonts w:asciiTheme="minorHAnsi" w:hAnsiTheme="minorHAnsi" w:cstheme="minorHAnsi"/>
                <w:sz w:val="22"/>
                <w:szCs w:val="22"/>
              </w:rPr>
            </w:pPr>
            <w:r w:rsidRPr="002210FC">
              <w:rPr>
                <w:rFonts w:asciiTheme="minorHAnsi" w:hAnsiTheme="minorHAnsi" w:cstheme="minorHAnsi"/>
                <w:sz w:val="22"/>
                <w:szCs w:val="22"/>
              </w:rPr>
              <w:t>Název služby</w:t>
            </w:r>
          </w:p>
        </w:tc>
      </w:tr>
      <w:tr w:rsidR="00D83359" w:rsidRPr="00551E43" w14:paraId="1DA5DD2D" w14:textId="77777777" w:rsidTr="003D0A23">
        <w:trPr>
          <w:cantSplit/>
          <w:trHeight w:val="408"/>
        </w:trPr>
        <w:tc>
          <w:tcPr>
            <w:tcW w:w="1952" w:type="dxa"/>
            <w:tcBorders>
              <w:bottom w:val="single" w:sz="4" w:space="0" w:color="auto"/>
            </w:tcBorders>
            <w:vAlign w:val="center"/>
          </w:tcPr>
          <w:p w14:paraId="37AC5FAF" w14:textId="77777777" w:rsidR="00D83359" w:rsidRPr="002210FC" w:rsidRDefault="00D83359" w:rsidP="00D83359">
            <w:pPr>
              <w:spacing w:before="0" w:after="0"/>
              <w:jc w:val="left"/>
              <w:rPr>
                <w:rFonts w:asciiTheme="minorHAnsi" w:hAnsiTheme="minorHAnsi" w:cstheme="minorHAnsi"/>
                <w:sz w:val="22"/>
                <w:szCs w:val="22"/>
              </w:rPr>
            </w:pPr>
            <w:r w:rsidRPr="002210FC">
              <w:rPr>
                <w:rFonts w:asciiTheme="minorHAnsi" w:hAnsiTheme="minorHAnsi" w:cstheme="minorHAnsi"/>
                <w:sz w:val="22"/>
                <w:szCs w:val="22"/>
              </w:rPr>
              <w:t>IS01</w:t>
            </w:r>
          </w:p>
        </w:tc>
        <w:tc>
          <w:tcPr>
            <w:tcW w:w="7277" w:type="dxa"/>
            <w:gridSpan w:val="4"/>
            <w:tcBorders>
              <w:bottom w:val="single" w:sz="4" w:space="0" w:color="auto"/>
            </w:tcBorders>
            <w:vAlign w:val="center"/>
          </w:tcPr>
          <w:p w14:paraId="6ADF900B" w14:textId="77777777" w:rsidR="00D83359" w:rsidRPr="002210FC" w:rsidRDefault="00C85DAA" w:rsidP="00D83359">
            <w:pPr>
              <w:spacing w:before="0" w:after="0"/>
              <w:jc w:val="left"/>
              <w:rPr>
                <w:rFonts w:asciiTheme="minorHAnsi" w:hAnsiTheme="minorHAnsi" w:cstheme="minorHAnsi"/>
                <w:sz w:val="22"/>
                <w:szCs w:val="22"/>
              </w:rPr>
            </w:pPr>
            <w:r w:rsidRPr="002210FC">
              <w:rPr>
                <w:rFonts w:asciiTheme="minorHAnsi" w:hAnsiTheme="minorHAnsi" w:cstheme="minorHAnsi"/>
                <w:sz w:val="22"/>
                <w:szCs w:val="22"/>
              </w:rPr>
              <w:t>Provoz a správa</w:t>
            </w:r>
          </w:p>
        </w:tc>
      </w:tr>
      <w:tr w:rsidR="00D83359" w:rsidRPr="00551E43" w14:paraId="73183A4E" w14:textId="77777777" w:rsidTr="003D0A23">
        <w:trPr>
          <w:cantSplit/>
          <w:trHeight w:val="408"/>
        </w:trPr>
        <w:tc>
          <w:tcPr>
            <w:tcW w:w="9229" w:type="dxa"/>
            <w:gridSpan w:val="5"/>
            <w:shd w:val="clear" w:color="auto" w:fill="006600"/>
            <w:vAlign w:val="center"/>
          </w:tcPr>
          <w:p w14:paraId="7F22BF77" w14:textId="77777777" w:rsidR="00D83359" w:rsidRPr="002210FC" w:rsidRDefault="00D83359" w:rsidP="00D83359">
            <w:pPr>
              <w:spacing w:before="0" w:after="0"/>
              <w:jc w:val="left"/>
              <w:rPr>
                <w:rFonts w:asciiTheme="minorHAnsi" w:hAnsiTheme="minorHAnsi" w:cstheme="minorHAnsi"/>
                <w:sz w:val="22"/>
                <w:szCs w:val="22"/>
              </w:rPr>
            </w:pPr>
            <w:r w:rsidRPr="002210FC">
              <w:rPr>
                <w:rFonts w:asciiTheme="minorHAnsi" w:hAnsiTheme="minorHAnsi" w:cstheme="minorHAnsi"/>
                <w:sz w:val="22"/>
                <w:szCs w:val="22"/>
              </w:rPr>
              <w:lastRenderedPageBreak/>
              <w:t>Vymezení služby</w:t>
            </w:r>
          </w:p>
        </w:tc>
      </w:tr>
      <w:tr w:rsidR="00D83359" w:rsidRPr="00551E43" w14:paraId="53F490A1" w14:textId="77777777" w:rsidTr="003D0A23">
        <w:trPr>
          <w:cantSplit/>
          <w:trHeight w:val="408"/>
        </w:trPr>
        <w:tc>
          <w:tcPr>
            <w:tcW w:w="1952" w:type="dxa"/>
            <w:tcBorders>
              <w:bottom w:val="single" w:sz="4" w:space="0" w:color="auto"/>
            </w:tcBorders>
            <w:shd w:val="clear" w:color="auto" w:fill="AEEAC1"/>
            <w:vAlign w:val="center"/>
          </w:tcPr>
          <w:p w14:paraId="0381A8C4" w14:textId="77777777" w:rsidR="00D83359" w:rsidRPr="002210FC" w:rsidRDefault="00D83359" w:rsidP="00D83359">
            <w:pPr>
              <w:spacing w:before="0" w:after="0"/>
              <w:jc w:val="left"/>
              <w:rPr>
                <w:rFonts w:asciiTheme="minorHAnsi" w:hAnsiTheme="minorHAnsi" w:cstheme="minorHAnsi"/>
                <w:sz w:val="22"/>
                <w:szCs w:val="22"/>
              </w:rPr>
            </w:pPr>
            <w:r w:rsidRPr="002210FC">
              <w:rPr>
                <w:rFonts w:asciiTheme="minorHAnsi" w:hAnsiTheme="minorHAnsi" w:cstheme="minorHAnsi"/>
                <w:sz w:val="22"/>
                <w:szCs w:val="22"/>
              </w:rPr>
              <w:t>Lokalita</w:t>
            </w:r>
          </w:p>
        </w:tc>
        <w:tc>
          <w:tcPr>
            <w:tcW w:w="2837" w:type="dxa"/>
            <w:shd w:val="clear" w:color="auto" w:fill="auto"/>
            <w:vAlign w:val="center"/>
          </w:tcPr>
          <w:p w14:paraId="2034265F" w14:textId="77777777" w:rsidR="00D83359" w:rsidRPr="002210FC" w:rsidRDefault="00343051" w:rsidP="00D83359">
            <w:pPr>
              <w:spacing w:before="0" w:after="0"/>
              <w:jc w:val="left"/>
              <w:rPr>
                <w:rFonts w:asciiTheme="minorHAnsi" w:hAnsiTheme="minorHAnsi" w:cstheme="minorHAnsi"/>
                <w:sz w:val="22"/>
                <w:szCs w:val="22"/>
              </w:rPr>
            </w:pPr>
            <w:r w:rsidRPr="002210FC">
              <w:rPr>
                <w:rFonts w:asciiTheme="minorHAnsi" w:hAnsiTheme="minorHAnsi" w:cstheme="minorHAnsi"/>
                <w:sz w:val="22"/>
                <w:szCs w:val="22"/>
              </w:rPr>
              <w:t>A, B</w:t>
            </w:r>
          </w:p>
        </w:tc>
        <w:tc>
          <w:tcPr>
            <w:tcW w:w="1273" w:type="dxa"/>
            <w:shd w:val="clear" w:color="auto" w:fill="AEEAC1"/>
            <w:vAlign w:val="center"/>
          </w:tcPr>
          <w:p w14:paraId="0BB0C2B6" w14:textId="77777777" w:rsidR="00D83359" w:rsidRPr="002210FC" w:rsidRDefault="00D83359" w:rsidP="00D83359">
            <w:pPr>
              <w:spacing w:before="0" w:after="0"/>
              <w:jc w:val="left"/>
              <w:rPr>
                <w:rFonts w:asciiTheme="minorHAnsi" w:hAnsiTheme="minorHAnsi" w:cstheme="minorHAnsi"/>
                <w:sz w:val="22"/>
                <w:szCs w:val="22"/>
              </w:rPr>
            </w:pPr>
            <w:r w:rsidRPr="002210FC">
              <w:rPr>
                <w:rFonts w:asciiTheme="minorHAnsi" w:hAnsiTheme="minorHAnsi" w:cstheme="minorHAnsi"/>
                <w:sz w:val="22"/>
                <w:szCs w:val="22"/>
              </w:rPr>
              <w:t>Prostředí</w:t>
            </w:r>
          </w:p>
        </w:tc>
        <w:tc>
          <w:tcPr>
            <w:tcW w:w="3167" w:type="dxa"/>
            <w:gridSpan w:val="2"/>
            <w:shd w:val="clear" w:color="auto" w:fill="auto"/>
            <w:vAlign w:val="center"/>
          </w:tcPr>
          <w:p w14:paraId="172A7C70" w14:textId="77777777" w:rsidR="00D83359" w:rsidRPr="002210FC" w:rsidRDefault="00343051" w:rsidP="00D83359">
            <w:pPr>
              <w:spacing w:before="0" w:after="0"/>
              <w:jc w:val="left"/>
              <w:rPr>
                <w:rFonts w:asciiTheme="minorHAnsi" w:hAnsiTheme="minorHAnsi" w:cstheme="minorHAnsi"/>
                <w:sz w:val="22"/>
                <w:szCs w:val="22"/>
              </w:rPr>
            </w:pPr>
            <w:r w:rsidRPr="002210FC">
              <w:rPr>
                <w:rFonts w:asciiTheme="minorHAnsi" w:hAnsiTheme="minorHAnsi" w:cstheme="minorHAnsi"/>
                <w:sz w:val="22"/>
                <w:szCs w:val="22"/>
              </w:rPr>
              <w:t>PROD/TEST/DEV/MGMT</w:t>
            </w:r>
          </w:p>
        </w:tc>
      </w:tr>
      <w:tr w:rsidR="00D83359" w:rsidRPr="00551E43" w14:paraId="2BA21B56" w14:textId="77777777" w:rsidTr="003D0A23">
        <w:trPr>
          <w:cantSplit/>
          <w:trHeight w:val="408"/>
        </w:trPr>
        <w:tc>
          <w:tcPr>
            <w:tcW w:w="1952" w:type="dxa"/>
            <w:tcBorders>
              <w:top w:val="single" w:sz="4" w:space="0" w:color="auto"/>
            </w:tcBorders>
            <w:shd w:val="clear" w:color="auto" w:fill="AEEAC1"/>
            <w:vAlign w:val="center"/>
          </w:tcPr>
          <w:p w14:paraId="685D5650" w14:textId="77777777" w:rsidR="00D83359" w:rsidRPr="002210FC" w:rsidRDefault="00D83359" w:rsidP="00D83359">
            <w:pPr>
              <w:spacing w:before="0" w:after="0"/>
              <w:jc w:val="left"/>
              <w:rPr>
                <w:rFonts w:asciiTheme="minorHAnsi" w:hAnsiTheme="minorHAnsi" w:cstheme="minorHAnsi"/>
                <w:sz w:val="22"/>
                <w:szCs w:val="22"/>
              </w:rPr>
            </w:pPr>
            <w:r w:rsidRPr="002210FC">
              <w:rPr>
                <w:rFonts w:asciiTheme="minorHAnsi" w:hAnsiTheme="minorHAnsi" w:cstheme="minorHAnsi"/>
                <w:sz w:val="22"/>
                <w:szCs w:val="22"/>
              </w:rPr>
              <w:t>Zkrácený popis služby</w:t>
            </w:r>
          </w:p>
        </w:tc>
        <w:tc>
          <w:tcPr>
            <w:tcW w:w="7277" w:type="dxa"/>
            <w:gridSpan w:val="4"/>
            <w:shd w:val="clear" w:color="auto" w:fill="auto"/>
            <w:vAlign w:val="center"/>
          </w:tcPr>
          <w:p w14:paraId="5FC5357E" w14:textId="77777777" w:rsidR="00D83359" w:rsidRPr="002210FC" w:rsidRDefault="00D83359" w:rsidP="00C85DAA">
            <w:pPr>
              <w:spacing w:before="0" w:after="0"/>
              <w:jc w:val="left"/>
              <w:rPr>
                <w:rFonts w:asciiTheme="minorHAnsi" w:hAnsiTheme="minorHAnsi" w:cstheme="minorHAnsi"/>
                <w:sz w:val="22"/>
                <w:szCs w:val="22"/>
              </w:rPr>
            </w:pPr>
            <w:r w:rsidRPr="002210FC">
              <w:rPr>
                <w:rFonts w:asciiTheme="minorHAnsi" w:hAnsiTheme="minorHAnsi" w:cstheme="minorHAnsi"/>
                <w:sz w:val="22"/>
                <w:szCs w:val="22"/>
              </w:rPr>
              <w:t xml:space="preserve">Poskytování služeb </w:t>
            </w:r>
            <w:r w:rsidR="00343051" w:rsidRPr="002210FC">
              <w:rPr>
                <w:rFonts w:asciiTheme="minorHAnsi" w:hAnsiTheme="minorHAnsi" w:cstheme="minorHAnsi"/>
                <w:sz w:val="22"/>
                <w:szCs w:val="22"/>
              </w:rPr>
              <w:t>provozu a správy infrastruktury IS SZIF</w:t>
            </w:r>
          </w:p>
        </w:tc>
      </w:tr>
      <w:tr w:rsidR="00D83359" w:rsidRPr="00551E43" w14:paraId="04B102E9" w14:textId="77777777" w:rsidTr="003D0A23">
        <w:trPr>
          <w:cantSplit/>
          <w:trHeight w:val="1295"/>
        </w:trPr>
        <w:tc>
          <w:tcPr>
            <w:tcW w:w="1952" w:type="dxa"/>
            <w:tcBorders>
              <w:top w:val="single" w:sz="4" w:space="0" w:color="auto"/>
            </w:tcBorders>
            <w:shd w:val="clear" w:color="auto" w:fill="AEEAC1"/>
            <w:vAlign w:val="center"/>
          </w:tcPr>
          <w:p w14:paraId="04FF6FB0" w14:textId="77777777" w:rsidR="00D83359" w:rsidRPr="002210FC" w:rsidRDefault="00D83359" w:rsidP="00D83359">
            <w:pPr>
              <w:spacing w:before="0" w:after="0"/>
              <w:jc w:val="left"/>
              <w:rPr>
                <w:rFonts w:asciiTheme="minorHAnsi" w:hAnsiTheme="minorHAnsi" w:cstheme="minorHAnsi"/>
                <w:sz w:val="22"/>
                <w:szCs w:val="22"/>
              </w:rPr>
            </w:pPr>
            <w:r w:rsidRPr="002210FC">
              <w:rPr>
                <w:rFonts w:asciiTheme="minorHAnsi" w:hAnsiTheme="minorHAnsi" w:cstheme="minorHAnsi"/>
                <w:sz w:val="22"/>
                <w:szCs w:val="22"/>
              </w:rPr>
              <w:t>Klíčové činnosti v rámci služby</w:t>
            </w:r>
          </w:p>
        </w:tc>
        <w:tc>
          <w:tcPr>
            <w:tcW w:w="7277" w:type="dxa"/>
            <w:gridSpan w:val="4"/>
            <w:tcBorders>
              <w:bottom w:val="single" w:sz="4" w:space="0" w:color="auto"/>
            </w:tcBorders>
            <w:shd w:val="clear" w:color="auto" w:fill="auto"/>
            <w:vAlign w:val="center"/>
          </w:tcPr>
          <w:p w14:paraId="566C6450" w14:textId="77777777" w:rsidR="00D83359" w:rsidRPr="002210FC" w:rsidRDefault="00343051" w:rsidP="00614A94">
            <w:pPr>
              <w:pStyle w:val="Odstavecseseznamem"/>
              <w:numPr>
                <w:ilvl w:val="0"/>
                <w:numId w:val="3"/>
              </w:numPr>
              <w:spacing w:before="0" w:after="0"/>
              <w:jc w:val="left"/>
              <w:rPr>
                <w:rFonts w:asciiTheme="minorHAnsi" w:hAnsiTheme="minorHAnsi" w:cstheme="minorHAnsi"/>
                <w:sz w:val="22"/>
                <w:szCs w:val="22"/>
              </w:rPr>
            </w:pPr>
            <w:r w:rsidRPr="002210FC">
              <w:rPr>
                <w:rFonts w:asciiTheme="minorHAnsi" w:hAnsiTheme="minorHAnsi" w:cstheme="minorHAnsi"/>
                <w:sz w:val="22"/>
                <w:szCs w:val="22"/>
              </w:rPr>
              <w:t>Provoz a správa infrastruktury</w:t>
            </w:r>
            <w:r w:rsidR="00C85DAA" w:rsidRPr="002210FC">
              <w:rPr>
                <w:rFonts w:asciiTheme="minorHAnsi" w:hAnsiTheme="minorHAnsi" w:cstheme="minorHAnsi"/>
                <w:sz w:val="22"/>
                <w:szCs w:val="22"/>
              </w:rPr>
              <w:t xml:space="preserve"> IS SZIF</w:t>
            </w:r>
          </w:p>
          <w:p w14:paraId="175145CE" w14:textId="77777777" w:rsidR="00D83359" w:rsidRPr="002210FC" w:rsidRDefault="00C85DAA" w:rsidP="00614A94">
            <w:pPr>
              <w:pStyle w:val="Odstavecseseznamem"/>
              <w:numPr>
                <w:ilvl w:val="0"/>
                <w:numId w:val="3"/>
              </w:numPr>
              <w:spacing w:before="0" w:after="0"/>
              <w:jc w:val="left"/>
              <w:rPr>
                <w:rFonts w:asciiTheme="minorHAnsi" w:hAnsiTheme="minorHAnsi" w:cstheme="minorHAnsi"/>
                <w:sz w:val="22"/>
                <w:szCs w:val="22"/>
              </w:rPr>
            </w:pPr>
            <w:r w:rsidRPr="002210FC">
              <w:rPr>
                <w:rFonts w:asciiTheme="minorHAnsi" w:hAnsiTheme="minorHAnsi" w:cstheme="minorHAnsi"/>
                <w:sz w:val="22"/>
                <w:szCs w:val="22"/>
              </w:rPr>
              <w:t>Reporting a vyhodnocování provozu</w:t>
            </w:r>
          </w:p>
          <w:p w14:paraId="23EFA32A" w14:textId="77777777" w:rsidR="00D83359" w:rsidRPr="002210FC" w:rsidRDefault="00C85DAA" w:rsidP="00614A94">
            <w:pPr>
              <w:pStyle w:val="Odstavecseseznamem"/>
              <w:numPr>
                <w:ilvl w:val="0"/>
                <w:numId w:val="3"/>
              </w:numPr>
              <w:spacing w:before="0" w:after="0"/>
              <w:jc w:val="left"/>
              <w:rPr>
                <w:rFonts w:asciiTheme="minorHAnsi" w:hAnsiTheme="minorHAnsi" w:cstheme="minorHAnsi"/>
                <w:sz w:val="22"/>
                <w:szCs w:val="22"/>
              </w:rPr>
            </w:pPr>
            <w:r w:rsidRPr="002210FC">
              <w:rPr>
                <w:rFonts w:asciiTheme="minorHAnsi" w:hAnsiTheme="minorHAnsi" w:cstheme="minorHAnsi"/>
                <w:sz w:val="22"/>
                <w:szCs w:val="22"/>
              </w:rPr>
              <w:t>Součinnost Objednateli</w:t>
            </w:r>
          </w:p>
          <w:p w14:paraId="3B5345FE" w14:textId="77777777" w:rsidR="00F4049C" w:rsidRPr="002210FC" w:rsidRDefault="00F4049C" w:rsidP="00614A94">
            <w:pPr>
              <w:pStyle w:val="Odstavecseseznamem"/>
              <w:numPr>
                <w:ilvl w:val="0"/>
                <w:numId w:val="3"/>
              </w:numPr>
              <w:spacing w:before="0" w:after="0"/>
              <w:jc w:val="left"/>
              <w:rPr>
                <w:rFonts w:asciiTheme="minorHAnsi" w:hAnsiTheme="minorHAnsi" w:cstheme="minorHAnsi"/>
                <w:sz w:val="22"/>
                <w:szCs w:val="22"/>
              </w:rPr>
            </w:pPr>
            <w:r w:rsidRPr="002210FC">
              <w:rPr>
                <w:rFonts w:asciiTheme="minorHAnsi" w:hAnsiTheme="minorHAnsi" w:cstheme="minorHAnsi"/>
                <w:sz w:val="22"/>
                <w:szCs w:val="22"/>
              </w:rPr>
              <w:t>Tvorba a údržba dokumentační základny</w:t>
            </w:r>
          </w:p>
        </w:tc>
      </w:tr>
      <w:tr w:rsidR="00D83359" w:rsidRPr="00551E43" w14:paraId="21DEE920" w14:textId="77777777" w:rsidTr="003D0A23">
        <w:trPr>
          <w:cantSplit/>
          <w:trHeight w:val="408"/>
        </w:trPr>
        <w:tc>
          <w:tcPr>
            <w:tcW w:w="1952" w:type="dxa"/>
            <w:vMerge w:val="restart"/>
            <w:tcBorders>
              <w:top w:val="single" w:sz="4" w:space="0" w:color="auto"/>
              <w:left w:val="single" w:sz="4" w:space="0" w:color="auto"/>
              <w:bottom w:val="single" w:sz="4" w:space="0" w:color="auto"/>
              <w:right w:val="single" w:sz="4" w:space="0" w:color="auto"/>
            </w:tcBorders>
            <w:shd w:val="clear" w:color="auto" w:fill="AEEAC1"/>
            <w:vAlign w:val="center"/>
            <w:hideMark/>
          </w:tcPr>
          <w:p w14:paraId="15C94BC3" w14:textId="77777777" w:rsidR="00D83359" w:rsidRPr="002210FC" w:rsidRDefault="00D83359" w:rsidP="00D83359">
            <w:pPr>
              <w:spacing w:before="0" w:after="0"/>
              <w:jc w:val="left"/>
              <w:rPr>
                <w:rFonts w:asciiTheme="minorHAnsi" w:hAnsiTheme="minorHAnsi" w:cstheme="minorHAnsi"/>
                <w:sz w:val="22"/>
                <w:szCs w:val="22"/>
              </w:rPr>
            </w:pPr>
            <w:r w:rsidRPr="002210FC">
              <w:rPr>
                <w:rFonts w:asciiTheme="minorHAnsi" w:hAnsiTheme="minorHAnsi" w:cstheme="minorHAnsi"/>
                <w:sz w:val="22"/>
                <w:szCs w:val="22"/>
              </w:rPr>
              <w:t>Minimální rozsah služeb</w:t>
            </w:r>
          </w:p>
        </w:tc>
        <w:tc>
          <w:tcPr>
            <w:tcW w:w="2837" w:type="dxa"/>
            <w:tcBorders>
              <w:top w:val="single" w:sz="4" w:space="0" w:color="auto"/>
              <w:left w:val="single" w:sz="4" w:space="0" w:color="auto"/>
              <w:bottom w:val="single" w:sz="4" w:space="0" w:color="auto"/>
              <w:right w:val="single" w:sz="4" w:space="0" w:color="auto"/>
            </w:tcBorders>
            <w:shd w:val="clear" w:color="auto" w:fill="AEEAC1"/>
            <w:vAlign w:val="center"/>
            <w:hideMark/>
          </w:tcPr>
          <w:p w14:paraId="666C2445" w14:textId="77777777" w:rsidR="00D83359" w:rsidRPr="002210FC" w:rsidRDefault="00D83359" w:rsidP="00D83359">
            <w:pPr>
              <w:spacing w:before="0" w:after="0"/>
              <w:jc w:val="left"/>
              <w:rPr>
                <w:rFonts w:asciiTheme="minorHAnsi" w:hAnsiTheme="minorHAnsi" w:cstheme="minorHAnsi"/>
                <w:sz w:val="22"/>
                <w:szCs w:val="22"/>
              </w:rPr>
            </w:pPr>
            <w:r w:rsidRPr="002210FC">
              <w:rPr>
                <w:rFonts w:asciiTheme="minorHAnsi" w:hAnsiTheme="minorHAnsi" w:cstheme="minorHAnsi"/>
                <w:sz w:val="22"/>
                <w:szCs w:val="22"/>
              </w:rPr>
              <w:t>Klíčová činnost</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EEAC1"/>
            <w:vAlign w:val="center"/>
            <w:hideMark/>
          </w:tcPr>
          <w:p w14:paraId="5DB86041" w14:textId="298EE4F3" w:rsidR="00D83359" w:rsidRPr="002210FC" w:rsidRDefault="00D83359" w:rsidP="008C6203">
            <w:pPr>
              <w:spacing w:before="0" w:after="0"/>
              <w:jc w:val="left"/>
              <w:rPr>
                <w:rFonts w:asciiTheme="minorHAnsi" w:hAnsiTheme="minorHAnsi" w:cstheme="minorHAnsi"/>
                <w:sz w:val="22"/>
                <w:szCs w:val="22"/>
              </w:rPr>
            </w:pPr>
            <w:r w:rsidRPr="002210FC">
              <w:rPr>
                <w:rFonts w:asciiTheme="minorHAnsi" w:hAnsiTheme="minorHAnsi" w:cstheme="minorHAnsi"/>
                <w:sz w:val="22"/>
                <w:szCs w:val="22"/>
              </w:rPr>
              <w:t xml:space="preserve">Minimální rozsah </w:t>
            </w:r>
            <w:r w:rsidR="008C6203" w:rsidRPr="002210FC">
              <w:rPr>
                <w:rFonts w:asciiTheme="minorHAnsi" w:hAnsiTheme="minorHAnsi" w:cstheme="minorHAnsi"/>
                <w:sz w:val="22"/>
                <w:szCs w:val="22"/>
              </w:rPr>
              <w:t>služby</w:t>
            </w:r>
          </w:p>
        </w:tc>
        <w:tc>
          <w:tcPr>
            <w:tcW w:w="1747" w:type="dxa"/>
            <w:tcBorders>
              <w:top w:val="single" w:sz="4" w:space="0" w:color="auto"/>
              <w:left w:val="single" w:sz="4" w:space="0" w:color="auto"/>
              <w:bottom w:val="single" w:sz="4" w:space="0" w:color="auto"/>
              <w:right w:val="single" w:sz="4" w:space="0" w:color="auto"/>
            </w:tcBorders>
            <w:shd w:val="clear" w:color="auto" w:fill="AEEAC1"/>
            <w:vAlign w:val="center"/>
            <w:hideMark/>
          </w:tcPr>
          <w:p w14:paraId="05517AC1" w14:textId="77777777" w:rsidR="00D83359" w:rsidRPr="002210FC" w:rsidRDefault="00D83359" w:rsidP="00D83359">
            <w:pPr>
              <w:spacing w:before="0" w:after="0"/>
              <w:jc w:val="left"/>
              <w:rPr>
                <w:rFonts w:asciiTheme="minorHAnsi" w:hAnsiTheme="minorHAnsi" w:cstheme="minorHAnsi"/>
                <w:sz w:val="22"/>
                <w:szCs w:val="22"/>
              </w:rPr>
            </w:pPr>
            <w:r w:rsidRPr="002210FC">
              <w:rPr>
                <w:rFonts w:asciiTheme="minorHAnsi" w:hAnsiTheme="minorHAnsi" w:cstheme="minorHAnsi"/>
                <w:sz w:val="22"/>
                <w:szCs w:val="22"/>
              </w:rPr>
              <w:t>Periodicita činnosti</w:t>
            </w:r>
          </w:p>
        </w:tc>
      </w:tr>
      <w:tr w:rsidR="00D83359" w:rsidRPr="00551E43" w14:paraId="08AAF986" w14:textId="77777777" w:rsidTr="003D0A23">
        <w:trPr>
          <w:cantSplit/>
          <w:trHeight w:val="408"/>
        </w:trPr>
        <w:tc>
          <w:tcPr>
            <w:tcW w:w="1952" w:type="dxa"/>
            <w:vMerge/>
            <w:tcBorders>
              <w:top w:val="single" w:sz="4" w:space="0" w:color="auto"/>
              <w:left w:val="single" w:sz="4" w:space="0" w:color="auto"/>
              <w:bottom w:val="single" w:sz="4" w:space="0" w:color="auto"/>
              <w:right w:val="single" w:sz="4" w:space="0" w:color="auto"/>
            </w:tcBorders>
            <w:shd w:val="clear" w:color="auto" w:fill="AEEAC1"/>
            <w:vAlign w:val="center"/>
            <w:hideMark/>
          </w:tcPr>
          <w:p w14:paraId="7FA22E23" w14:textId="77777777" w:rsidR="00D83359" w:rsidRPr="002210FC" w:rsidRDefault="00D83359" w:rsidP="00D83359">
            <w:pPr>
              <w:spacing w:before="0" w:after="0"/>
              <w:jc w:val="left"/>
              <w:rPr>
                <w:rFonts w:asciiTheme="minorHAnsi" w:hAnsiTheme="minorHAnsi" w:cstheme="minorHAnsi"/>
                <w:sz w:val="22"/>
                <w:szCs w:val="22"/>
              </w:rPr>
            </w:pPr>
          </w:p>
        </w:tc>
        <w:tc>
          <w:tcPr>
            <w:tcW w:w="2837" w:type="dxa"/>
            <w:tcBorders>
              <w:top w:val="single" w:sz="4" w:space="0" w:color="auto"/>
              <w:left w:val="single" w:sz="4" w:space="0" w:color="auto"/>
              <w:bottom w:val="single" w:sz="4" w:space="0" w:color="auto"/>
              <w:right w:val="single" w:sz="4" w:space="0" w:color="auto"/>
            </w:tcBorders>
            <w:vAlign w:val="center"/>
          </w:tcPr>
          <w:p w14:paraId="0BD0F9CA" w14:textId="77777777" w:rsidR="00D83359" w:rsidRPr="002210FC" w:rsidRDefault="00C85DAA" w:rsidP="00D83359">
            <w:pPr>
              <w:spacing w:before="0" w:after="0"/>
              <w:jc w:val="left"/>
              <w:rPr>
                <w:rFonts w:asciiTheme="minorHAnsi" w:hAnsiTheme="minorHAnsi" w:cstheme="minorHAnsi"/>
                <w:sz w:val="22"/>
                <w:szCs w:val="22"/>
              </w:rPr>
            </w:pPr>
            <w:r w:rsidRPr="002210FC">
              <w:rPr>
                <w:rFonts w:asciiTheme="minorHAnsi" w:hAnsiTheme="minorHAnsi" w:cstheme="minorHAnsi"/>
                <w:sz w:val="22"/>
                <w:szCs w:val="22"/>
              </w:rPr>
              <w:t>Provoz a správa infrastruktury IS SZIF</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6B0B84A2" w14:textId="5CF0988B" w:rsidR="00D83359" w:rsidRPr="002210FC" w:rsidRDefault="004E3399" w:rsidP="00D83359">
            <w:pPr>
              <w:spacing w:before="0" w:after="0"/>
              <w:jc w:val="left"/>
              <w:rPr>
                <w:rFonts w:asciiTheme="minorHAnsi" w:hAnsiTheme="minorHAnsi" w:cstheme="minorHAnsi"/>
                <w:sz w:val="22"/>
                <w:szCs w:val="22"/>
              </w:rPr>
            </w:pPr>
            <w:r>
              <w:rPr>
                <w:rFonts w:asciiTheme="minorHAnsi" w:hAnsiTheme="minorHAnsi" w:cstheme="minorHAnsi"/>
                <w:sz w:val="22"/>
                <w:szCs w:val="22"/>
              </w:rPr>
              <w:t xml:space="preserve">Aktuálně </w:t>
            </w:r>
            <w:r w:rsidR="00282794">
              <w:rPr>
                <w:rFonts w:asciiTheme="minorHAnsi" w:hAnsiTheme="minorHAnsi" w:cstheme="minorHAnsi"/>
                <w:sz w:val="22"/>
                <w:szCs w:val="22"/>
              </w:rPr>
              <w:t>465</w:t>
            </w:r>
            <w:r w:rsidR="00691E4F" w:rsidRPr="002210FC">
              <w:rPr>
                <w:rFonts w:asciiTheme="minorHAnsi" w:hAnsiTheme="minorHAnsi" w:cstheme="minorHAnsi"/>
                <w:sz w:val="22"/>
                <w:szCs w:val="22"/>
              </w:rPr>
              <w:t xml:space="preserve"> serverů</w:t>
            </w:r>
            <w:r w:rsidR="00CE72ED" w:rsidRPr="002210FC">
              <w:rPr>
                <w:rFonts w:asciiTheme="minorHAnsi" w:hAnsiTheme="minorHAnsi" w:cstheme="minorHAnsi"/>
                <w:sz w:val="22"/>
                <w:szCs w:val="22"/>
              </w:rPr>
              <w:t xml:space="preserve"> (instancí OS)</w:t>
            </w:r>
            <w:r w:rsidR="003A11C7">
              <w:rPr>
                <w:rFonts w:asciiTheme="minorHAnsi" w:hAnsiTheme="minorHAnsi" w:cstheme="minorHAnsi"/>
                <w:sz w:val="22"/>
                <w:szCs w:val="22"/>
              </w:rPr>
              <w:t xml:space="preserve"> – z toho 115 LPAR a </w:t>
            </w:r>
            <w:r w:rsidR="00AD6078">
              <w:rPr>
                <w:rFonts w:asciiTheme="minorHAnsi" w:hAnsiTheme="minorHAnsi" w:cstheme="minorHAnsi"/>
                <w:sz w:val="22"/>
                <w:szCs w:val="22"/>
              </w:rPr>
              <w:t>350 VM Ware</w:t>
            </w:r>
          </w:p>
        </w:tc>
        <w:tc>
          <w:tcPr>
            <w:tcW w:w="1747" w:type="dxa"/>
            <w:vMerge w:val="restart"/>
            <w:tcBorders>
              <w:top w:val="single" w:sz="4" w:space="0" w:color="auto"/>
              <w:left w:val="single" w:sz="4" w:space="0" w:color="auto"/>
              <w:right w:val="single" w:sz="4" w:space="0" w:color="auto"/>
            </w:tcBorders>
            <w:vAlign w:val="center"/>
            <w:hideMark/>
          </w:tcPr>
          <w:p w14:paraId="33EC3B48" w14:textId="77777777" w:rsidR="00D83359" w:rsidRPr="002210FC" w:rsidRDefault="00D83359" w:rsidP="00D83359">
            <w:pPr>
              <w:spacing w:before="0" w:after="0"/>
              <w:jc w:val="left"/>
              <w:rPr>
                <w:rFonts w:asciiTheme="minorHAnsi" w:hAnsiTheme="minorHAnsi" w:cstheme="minorHAnsi"/>
                <w:sz w:val="22"/>
                <w:szCs w:val="22"/>
              </w:rPr>
            </w:pPr>
            <w:r w:rsidRPr="002210FC">
              <w:rPr>
                <w:rFonts w:asciiTheme="minorHAnsi" w:hAnsiTheme="minorHAnsi" w:cstheme="minorHAnsi"/>
                <w:sz w:val="22"/>
                <w:szCs w:val="22"/>
              </w:rPr>
              <w:t>Vyhodnocovací období</w:t>
            </w:r>
          </w:p>
        </w:tc>
      </w:tr>
      <w:tr w:rsidR="00F4049C" w:rsidRPr="00551E43" w14:paraId="0630F2E5" w14:textId="77777777" w:rsidTr="003D0A23">
        <w:trPr>
          <w:cantSplit/>
          <w:trHeight w:val="408"/>
        </w:trPr>
        <w:tc>
          <w:tcPr>
            <w:tcW w:w="1952" w:type="dxa"/>
            <w:vMerge/>
            <w:tcBorders>
              <w:top w:val="single" w:sz="4" w:space="0" w:color="auto"/>
              <w:left w:val="single" w:sz="4" w:space="0" w:color="auto"/>
              <w:bottom w:val="single" w:sz="4" w:space="0" w:color="auto"/>
              <w:right w:val="single" w:sz="4" w:space="0" w:color="auto"/>
            </w:tcBorders>
            <w:shd w:val="clear" w:color="auto" w:fill="AEEAC1"/>
            <w:vAlign w:val="center"/>
          </w:tcPr>
          <w:p w14:paraId="22333E48" w14:textId="77777777" w:rsidR="00F4049C" w:rsidRPr="002210FC" w:rsidRDefault="00F4049C" w:rsidP="00D83359">
            <w:pPr>
              <w:spacing w:before="0" w:after="0"/>
              <w:jc w:val="left"/>
              <w:rPr>
                <w:rFonts w:asciiTheme="minorHAnsi" w:hAnsiTheme="minorHAnsi" w:cstheme="minorHAnsi"/>
                <w:sz w:val="22"/>
                <w:szCs w:val="22"/>
              </w:rPr>
            </w:pPr>
          </w:p>
        </w:tc>
        <w:tc>
          <w:tcPr>
            <w:tcW w:w="2837" w:type="dxa"/>
            <w:tcBorders>
              <w:top w:val="single" w:sz="4" w:space="0" w:color="auto"/>
              <w:left w:val="single" w:sz="4" w:space="0" w:color="auto"/>
              <w:bottom w:val="single" w:sz="4" w:space="0" w:color="auto"/>
              <w:right w:val="single" w:sz="4" w:space="0" w:color="auto"/>
            </w:tcBorders>
            <w:vAlign w:val="center"/>
          </w:tcPr>
          <w:p w14:paraId="22E91744" w14:textId="77777777" w:rsidR="00F4049C" w:rsidRPr="002210FC" w:rsidRDefault="00F4049C" w:rsidP="00D83359">
            <w:pPr>
              <w:spacing w:before="0" w:after="0"/>
              <w:jc w:val="left"/>
              <w:rPr>
                <w:rFonts w:asciiTheme="minorHAnsi" w:hAnsiTheme="minorHAnsi" w:cstheme="minorHAnsi"/>
                <w:sz w:val="22"/>
                <w:szCs w:val="22"/>
              </w:rPr>
            </w:pPr>
            <w:r w:rsidRPr="002210FC">
              <w:rPr>
                <w:rFonts w:asciiTheme="minorHAnsi" w:hAnsiTheme="minorHAnsi" w:cstheme="minorHAnsi"/>
                <w:sz w:val="22"/>
                <w:szCs w:val="22"/>
              </w:rPr>
              <w:t>Reporting a vyhodnocování provozu</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632E4DA3" w14:textId="03443A3C" w:rsidR="00F4049C" w:rsidRPr="002210FC" w:rsidRDefault="00691E4F" w:rsidP="00DA27F1">
            <w:pPr>
              <w:spacing w:before="0" w:after="0"/>
              <w:jc w:val="left"/>
              <w:rPr>
                <w:rFonts w:asciiTheme="minorHAnsi" w:hAnsiTheme="minorHAnsi" w:cstheme="minorHAnsi"/>
                <w:sz w:val="22"/>
                <w:szCs w:val="22"/>
              </w:rPr>
            </w:pPr>
            <w:r w:rsidRPr="002210FC">
              <w:rPr>
                <w:rFonts w:asciiTheme="minorHAnsi" w:hAnsiTheme="minorHAnsi" w:cstheme="minorHAnsi"/>
                <w:sz w:val="22"/>
                <w:szCs w:val="22"/>
              </w:rPr>
              <w:t>měsíčn</w:t>
            </w:r>
            <w:r w:rsidR="00DA27F1" w:rsidRPr="002210FC">
              <w:rPr>
                <w:rFonts w:asciiTheme="minorHAnsi" w:hAnsiTheme="minorHAnsi" w:cstheme="minorHAnsi"/>
                <w:sz w:val="22"/>
                <w:szCs w:val="22"/>
              </w:rPr>
              <w:t>í</w:t>
            </w:r>
            <w:r w:rsidRPr="002210FC">
              <w:rPr>
                <w:rFonts w:asciiTheme="minorHAnsi" w:hAnsiTheme="minorHAnsi" w:cstheme="minorHAnsi"/>
                <w:sz w:val="22"/>
                <w:szCs w:val="22"/>
              </w:rPr>
              <w:t xml:space="preserve"> reporting </w:t>
            </w:r>
            <w:r w:rsidR="008C6203" w:rsidRPr="002210FC">
              <w:rPr>
                <w:rFonts w:asciiTheme="minorHAnsi" w:hAnsiTheme="minorHAnsi" w:cstheme="minorHAnsi"/>
                <w:sz w:val="22"/>
                <w:szCs w:val="22"/>
              </w:rPr>
              <w:t>poskytování služeb</w:t>
            </w:r>
          </w:p>
        </w:tc>
        <w:tc>
          <w:tcPr>
            <w:tcW w:w="1747" w:type="dxa"/>
            <w:vMerge/>
            <w:tcBorders>
              <w:top w:val="single" w:sz="4" w:space="0" w:color="auto"/>
              <w:left w:val="single" w:sz="4" w:space="0" w:color="auto"/>
              <w:right w:val="single" w:sz="4" w:space="0" w:color="auto"/>
            </w:tcBorders>
            <w:vAlign w:val="center"/>
          </w:tcPr>
          <w:p w14:paraId="0265606D" w14:textId="77777777" w:rsidR="00F4049C" w:rsidRPr="002210FC" w:rsidRDefault="00F4049C" w:rsidP="00D83359">
            <w:pPr>
              <w:spacing w:before="0" w:after="0"/>
              <w:jc w:val="left"/>
              <w:rPr>
                <w:rFonts w:asciiTheme="minorHAnsi" w:hAnsiTheme="minorHAnsi" w:cstheme="minorHAnsi"/>
                <w:sz w:val="22"/>
                <w:szCs w:val="22"/>
              </w:rPr>
            </w:pPr>
          </w:p>
        </w:tc>
      </w:tr>
      <w:tr w:rsidR="00F4049C" w:rsidRPr="00551E43" w14:paraId="7FEF694C" w14:textId="77777777" w:rsidTr="003D0A23">
        <w:trPr>
          <w:cantSplit/>
          <w:trHeight w:val="408"/>
        </w:trPr>
        <w:tc>
          <w:tcPr>
            <w:tcW w:w="1952" w:type="dxa"/>
            <w:vMerge/>
            <w:tcBorders>
              <w:top w:val="single" w:sz="4" w:space="0" w:color="auto"/>
              <w:left w:val="single" w:sz="4" w:space="0" w:color="auto"/>
              <w:bottom w:val="single" w:sz="4" w:space="0" w:color="auto"/>
              <w:right w:val="single" w:sz="4" w:space="0" w:color="auto"/>
            </w:tcBorders>
            <w:shd w:val="clear" w:color="auto" w:fill="AEEAC1"/>
            <w:vAlign w:val="center"/>
            <w:hideMark/>
          </w:tcPr>
          <w:p w14:paraId="1EE2DEA3" w14:textId="77777777" w:rsidR="00F4049C" w:rsidRPr="002210FC" w:rsidRDefault="00F4049C" w:rsidP="00D83359">
            <w:pPr>
              <w:spacing w:before="0" w:after="0"/>
              <w:jc w:val="left"/>
              <w:rPr>
                <w:rFonts w:asciiTheme="minorHAnsi" w:hAnsiTheme="minorHAnsi" w:cstheme="minorHAnsi"/>
                <w:sz w:val="22"/>
                <w:szCs w:val="22"/>
              </w:rPr>
            </w:pPr>
          </w:p>
        </w:tc>
        <w:tc>
          <w:tcPr>
            <w:tcW w:w="2837" w:type="dxa"/>
            <w:tcBorders>
              <w:top w:val="single" w:sz="4" w:space="0" w:color="auto"/>
              <w:left w:val="single" w:sz="4" w:space="0" w:color="auto"/>
              <w:bottom w:val="single" w:sz="4" w:space="0" w:color="auto"/>
              <w:right w:val="single" w:sz="4" w:space="0" w:color="auto"/>
            </w:tcBorders>
            <w:vAlign w:val="center"/>
          </w:tcPr>
          <w:p w14:paraId="0083DA77" w14:textId="77777777" w:rsidR="00F4049C" w:rsidRPr="002210FC" w:rsidRDefault="00F4049C" w:rsidP="00D83359">
            <w:pPr>
              <w:spacing w:before="0" w:after="0"/>
              <w:jc w:val="left"/>
              <w:rPr>
                <w:rFonts w:asciiTheme="minorHAnsi" w:hAnsiTheme="minorHAnsi" w:cstheme="minorHAnsi"/>
                <w:sz w:val="22"/>
                <w:szCs w:val="22"/>
              </w:rPr>
            </w:pPr>
            <w:r w:rsidRPr="002210FC">
              <w:rPr>
                <w:rFonts w:asciiTheme="minorHAnsi" w:hAnsiTheme="minorHAnsi" w:cstheme="minorHAnsi"/>
                <w:sz w:val="22"/>
                <w:szCs w:val="22"/>
              </w:rPr>
              <w:t>Součinnost Objednateli</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5D60C7DB" w14:textId="6B7ACC69" w:rsidR="00F3217C" w:rsidRPr="002210FC" w:rsidRDefault="00DB33AB" w:rsidP="003F5A9F">
            <w:pPr>
              <w:spacing w:before="0" w:after="0"/>
              <w:jc w:val="left"/>
              <w:rPr>
                <w:rFonts w:asciiTheme="minorHAnsi" w:hAnsiTheme="minorHAnsi" w:cstheme="minorHAnsi"/>
                <w:sz w:val="22"/>
                <w:szCs w:val="22"/>
                <w:highlight w:val="yellow"/>
              </w:rPr>
            </w:pPr>
            <w:r w:rsidRPr="005A6FD5">
              <w:rPr>
                <w:rFonts w:asciiTheme="minorHAnsi" w:hAnsiTheme="minorHAnsi" w:cstheme="minorHAnsi"/>
                <w:sz w:val="22"/>
                <w:szCs w:val="22"/>
              </w:rPr>
              <w:t>1</w:t>
            </w:r>
            <w:r w:rsidR="003F5A9F" w:rsidRPr="005A6FD5">
              <w:rPr>
                <w:rFonts w:asciiTheme="minorHAnsi" w:hAnsiTheme="minorHAnsi" w:cstheme="minorHAnsi"/>
                <w:sz w:val="22"/>
                <w:szCs w:val="22"/>
              </w:rPr>
              <w:t>0</w:t>
            </w:r>
            <w:r w:rsidR="00691E4F" w:rsidRPr="005A6FD5">
              <w:rPr>
                <w:rFonts w:asciiTheme="minorHAnsi" w:hAnsiTheme="minorHAnsi" w:cstheme="minorHAnsi"/>
                <w:sz w:val="22"/>
                <w:szCs w:val="22"/>
              </w:rPr>
              <w:t xml:space="preserve"> MD/měsíc</w:t>
            </w:r>
          </w:p>
        </w:tc>
        <w:tc>
          <w:tcPr>
            <w:tcW w:w="1747" w:type="dxa"/>
            <w:vMerge/>
            <w:tcBorders>
              <w:left w:val="single" w:sz="4" w:space="0" w:color="auto"/>
              <w:right w:val="single" w:sz="4" w:space="0" w:color="auto"/>
            </w:tcBorders>
            <w:vAlign w:val="center"/>
          </w:tcPr>
          <w:p w14:paraId="64DFFCBA" w14:textId="77777777" w:rsidR="00F4049C" w:rsidRPr="002210FC" w:rsidRDefault="00F4049C" w:rsidP="00D83359">
            <w:pPr>
              <w:spacing w:before="0" w:after="0"/>
              <w:jc w:val="left"/>
              <w:rPr>
                <w:rFonts w:asciiTheme="minorHAnsi" w:hAnsiTheme="minorHAnsi" w:cstheme="minorHAnsi"/>
                <w:sz w:val="22"/>
                <w:szCs w:val="22"/>
              </w:rPr>
            </w:pPr>
          </w:p>
        </w:tc>
      </w:tr>
      <w:tr w:rsidR="00D83359" w:rsidRPr="00551E43" w14:paraId="55D9D399" w14:textId="77777777" w:rsidTr="00832E6B">
        <w:trPr>
          <w:cantSplit/>
          <w:trHeight w:val="515"/>
        </w:trPr>
        <w:tc>
          <w:tcPr>
            <w:tcW w:w="1952" w:type="dxa"/>
            <w:vMerge/>
            <w:tcBorders>
              <w:top w:val="single" w:sz="4" w:space="0" w:color="auto"/>
              <w:left w:val="single" w:sz="4" w:space="0" w:color="auto"/>
              <w:bottom w:val="single" w:sz="4" w:space="0" w:color="auto"/>
              <w:right w:val="single" w:sz="4" w:space="0" w:color="auto"/>
            </w:tcBorders>
            <w:shd w:val="clear" w:color="auto" w:fill="AEEAC1"/>
            <w:vAlign w:val="center"/>
            <w:hideMark/>
          </w:tcPr>
          <w:p w14:paraId="1EA780DF" w14:textId="77777777" w:rsidR="00D83359" w:rsidRPr="002210FC" w:rsidRDefault="00D83359" w:rsidP="00D83359">
            <w:pPr>
              <w:spacing w:before="0" w:after="0"/>
              <w:jc w:val="left"/>
              <w:rPr>
                <w:rFonts w:asciiTheme="minorHAnsi" w:hAnsiTheme="minorHAnsi" w:cstheme="minorHAnsi"/>
                <w:sz w:val="22"/>
                <w:szCs w:val="22"/>
              </w:rPr>
            </w:pPr>
          </w:p>
        </w:tc>
        <w:tc>
          <w:tcPr>
            <w:tcW w:w="2837" w:type="dxa"/>
            <w:tcBorders>
              <w:top w:val="single" w:sz="4" w:space="0" w:color="auto"/>
              <w:left w:val="single" w:sz="4" w:space="0" w:color="auto"/>
              <w:bottom w:val="single" w:sz="4" w:space="0" w:color="auto"/>
              <w:right w:val="single" w:sz="4" w:space="0" w:color="auto"/>
            </w:tcBorders>
            <w:vAlign w:val="center"/>
          </w:tcPr>
          <w:p w14:paraId="1B07B305" w14:textId="77777777" w:rsidR="00D83359" w:rsidRPr="002210FC" w:rsidRDefault="00F4049C" w:rsidP="00D83359">
            <w:pPr>
              <w:spacing w:before="0" w:after="0"/>
              <w:jc w:val="left"/>
              <w:rPr>
                <w:rFonts w:asciiTheme="minorHAnsi" w:hAnsiTheme="minorHAnsi" w:cstheme="minorHAnsi"/>
                <w:sz w:val="22"/>
                <w:szCs w:val="22"/>
              </w:rPr>
            </w:pPr>
            <w:r w:rsidRPr="002210FC">
              <w:rPr>
                <w:rFonts w:asciiTheme="minorHAnsi" w:hAnsiTheme="minorHAnsi" w:cstheme="minorHAnsi"/>
                <w:sz w:val="22"/>
                <w:szCs w:val="22"/>
              </w:rPr>
              <w:t>Tvorba a údržba dokumentační základny</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116B8FA6" w14:textId="4D5E546E" w:rsidR="00D83359" w:rsidRPr="002210FC" w:rsidRDefault="00616D53" w:rsidP="000C5E56">
            <w:pPr>
              <w:spacing w:before="0" w:after="0"/>
              <w:jc w:val="left"/>
              <w:rPr>
                <w:rFonts w:asciiTheme="minorHAnsi" w:hAnsiTheme="minorHAnsi" w:cstheme="minorHAnsi"/>
                <w:sz w:val="22"/>
                <w:szCs w:val="22"/>
              </w:rPr>
            </w:pPr>
            <w:r w:rsidRPr="002210FC">
              <w:rPr>
                <w:rFonts w:asciiTheme="minorHAnsi" w:hAnsiTheme="minorHAnsi" w:cstheme="minorHAnsi"/>
                <w:sz w:val="22"/>
                <w:szCs w:val="22"/>
              </w:rPr>
              <w:t>Dodavatel vytváří a dokumentační základu v aktuální podobě</w:t>
            </w:r>
          </w:p>
        </w:tc>
        <w:tc>
          <w:tcPr>
            <w:tcW w:w="1747" w:type="dxa"/>
            <w:vMerge/>
            <w:tcBorders>
              <w:left w:val="single" w:sz="4" w:space="0" w:color="auto"/>
              <w:right w:val="single" w:sz="4" w:space="0" w:color="auto"/>
            </w:tcBorders>
            <w:vAlign w:val="center"/>
          </w:tcPr>
          <w:p w14:paraId="66729C0F" w14:textId="77777777" w:rsidR="00D83359" w:rsidRPr="002210FC" w:rsidRDefault="00D83359" w:rsidP="00D83359">
            <w:pPr>
              <w:spacing w:before="0" w:after="0"/>
              <w:jc w:val="left"/>
              <w:rPr>
                <w:rFonts w:asciiTheme="minorHAnsi" w:hAnsiTheme="minorHAnsi" w:cstheme="minorHAnsi"/>
                <w:sz w:val="22"/>
                <w:szCs w:val="22"/>
              </w:rPr>
            </w:pPr>
          </w:p>
        </w:tc>
      </w:tr>
      <w:tr w:rsidR="00D83359" w:rsidRPr="00551E43" w14:paraId="6F371717" w14:textId="77777777" w:rsidTr="003D0A23">
        <w:trPr>
          <w:cantSplit/>
          <w:trHeight w:val="408"/>
        </w:trPr>
        <w:tc>
          <w:tcPr>
            <w:tcW w:w="9229" w:type="dxa"/>
            <w:gridSpan w:val="5"/>
            <w:shd w:val="clear" w:color="auto" w:fill="006600"/>
            <w:vAlign w:val="center"/>
          </w:tcPr>
          <w:p w14:paraId="209780DB" w14:textId="77777777" w:rsidR="00D83359" w:rsidRPr="002210FC" w:rsidRDefault="00D83359" w:rsidP="00D83359">
            <w:pPr>
              <w:spacing w:before="0" w:after="0"/>
              <w:jc w:val="left"/>
              <w:rPr>
                <w:rFonts w:asciiTheme="minorHAnsi" w:hAnsiTheme="minorHAnsi" w:cstheme="minorHAnsi"/>
                <w:sz w:val="22"/>
                <w:szCs w:val="22"/>
              </w:rPr>
            </w:pPr>
            <w:r w:rsidRPr="002210FC">
              <w:rPr>
                <w:rFonts w:asciiTheme="minorHAnsi" w:hAnsiTheme="minorHAnsi" w:cstheme="minorHAnsi"/>
                <w:sz w:val="22"/>
                <w:szCs w:val="22"/>
              </w:rPr>
              <w:t>SLA parametry služby</w:t>
            </w:r>
          </w:p>
        </w:tc>
      </w:tr>
      <w:tr w:rsidR="00D83359" w:rsidRPr="00551E43" w14:paraId="2B74BD84" w14:textId="77777777" w:rsidTr="003D0A23">
        <w:trPr>
          <w:cantSplit/>
          <w:trHeight w:val="482"/>
        </w:trPr>
        <w:tc>
          <w:tcPr>
            <w:tcW w:w="4789" w:type="dxa"/>
            <w:gridSpan w:val="2"/>
            <w:tcBorders>
              <w:bottom w:val="single" w:sz="4" w:space="0" w:color="auto"/>
            </w:tcBorders>
            <w:shd w:val="clear" w:color="auto" w:fill="auto"/>
            <w:vAlign w:val="center"/>
          </w:tcPr>
          <w:p w14:paraId="2F7DBCC6" w14:textId="77777777" w:rsidR="00D83359" w:rsidRPr="002210FC" w:rsidRDefault="00D83359" w:rsidP="00D83359">
            <w:pPr>
              <w:spacing w:before="0" w:after="0"/>
              <w:jc w:val="left"/>
              <w:rPr>
                <w:rFonts w:asciiTheme="minorHAnsi" w:hAnsiTheme="minorHAnsi" w:cstheme="minorHAnsi"/>
                <w:sz w:val="22"/>
                <w:szCs w:val="22"/>
              </w:rPr>
            </w:pPr>
            <w:r w:rsidRPr="002210FC">
              <w:rPr>
                <w:rFonts w:asciiTheme="minorHAnsi" w:hAnsiTheme="minorHAnsi" w:cstheme="minorHAnsi"/>
                <w:sz w:val="22"/>
                <w:szCs w:val="22"/>
              </w:rPr>
              <w:t>Vyhodnocovací období</w:t>
            </w:r>
          </w:p>
        </w:tc>
        <w:tc>
          <w:tcPr>
            <w:tcW w:w="4440" w:type="dxa"/>
            <w:gridSpan w:val="3"/>
            <w:tcBorders>
              <w:bottom w:val="single" w:sz="4" w:space="0" w:color="auto"/>
            </w:tcBorders>
            <w:shd w:val="clear" w:color="auto" w:fill="auto"/>
            <w:vAlign w:val="center"/>
          </w:tcPr>
          <w:p w14:paraId="05BFD5AB" w14:textId="77777777" w:rsidR="00D83359" w:rsidRPr="002210FC" w:rsidRDefault="00D83359" w:rsidP="002210FC">
            <w:pPr>
              <w:keepNext/>
              <w:spacing w:before="0" w:after="0"/>
              <w:jc w:val="left"/>
              <w:rPr>
                <w:rFonts w:asciiTheme="minorHAnsi" w:hAnsiTheme="minorHAnsi" w:cstheme="minorHAnsi"/>
                <w:sz w:val="22"/>
                <w:szCs w:val="22"/>
              </w:rPr>
            </w:pPr>
            <w:r w:rsidRPr="002210FC">
              <w:rPr>
                <w:rFonts w:asciiTheme="minorHAnsi" w:hAnsiTheme="minorHAnsi" w:cstheme="minorHAnsi"/>
                <w:sz w:val="22"/>
                <w:szCs w:val="22"/>
              </w:rPr>
              <w:t>1 kalendářní měsíc</w:t>
            </w:r>
          </w:p>
        </w:tc>
      </w:tr>
    </w:tbl>
    <w:p w14:paraId="389733DD" w14:textId="5F288DB1" w:rsidR="00C85DAA" w:rsidRPr="00C85DAA" w:rsidRDefault="002210FC" w:rsidP="002210FC">
      <w:pPr>
        <w:pStyle w:val="Titulek"/>
        <w:jc w:val="center"/>
      </w:pPr>
      <w:r>
        <w:t xml:space="preserve">Tabulka </w:t>
      </w:r>
      <w:r>
        <w:fldChar w:fldCharType="begin"/>
      </w:r>
      <w:r>
        <w:instrText>SEQ Tabulka \* ARABIC</w:instrText>
      </w:r>
      <w:r>
        <w:fldChar w:fldCharType="separate"/>
      </w:r>
      <w:r w:rsidR="00020410">
        <w:rPr>
          <w:noProof/>
        </w:rPr>
        <w:t>6</w:t>
      </w:r>
      <w:r>
        <w:fldChar w:fldCharType="end"/>
      </w:r>
      <w:r>
        <w:t xml:space="preserve"> - Parametry IS01</w:t>
      </w:r>
    </w:p>
    <w:p w14:paraId="1C79BD04" w14:textId="77777777" w:rsidR="00813A45" w:rsidRPr="00813A45" w:rsidRDefault="00813A45" w:rsidP="0082125B"/>
    <w:p w14:paraId="7C946A95" w14:textId="4E4FEF1E" w:rsidR="00D02069" w:rsidRPr="00C74171" w:rsidRDefault="00D02069" w:rsidP="008D477D">
      <w:pPr>
        <w:pStyle w:val="Nadpis3"/>
        <w:keepLines/>
        <w:numPr>
          <w:ilvl w:val="2"/>
          <w:numId w:val="14"/>
        </w:numPr>
        <w:ind w:left="720" w:hanging="720"/>
        <w:rPr>
          <w:caps w:val="0"/>
          <w:color w:val="243F60" w:themeColor="accent1" w:themeShade="7F"/>
          <w:sz w:val="32"/>
          <w:szCs w:val="32"/>
        </w:rPr>
      </w:pPr>
      <w:r w:rsidRPr="00C74171">
        <w:rPr>
          <w:caps w:val="0"/>
          <w:color w:val="243F60" w:themeColor="accent1" w:themeShade="7F"/>
          <w:sz w:val="32"/>
          <w:szCs w:val="32"/>
        </w:rPr>
        <w:t>Popis a parametry činností</w:t>
      </w:r>
    </w:p>
    <w:p w14:paraId="64C9E2FE" w14:textId="77777777" w:rsidR="00913654" w:rsidRPr="00C74171" w:rsidRDefault="00913654" w:rsidP="00C74171">
      <w:pPr>
        <w:spacing w:before="240" w:after="240" w:line="259" w:lineRule="auto"/>
        <w:rPr>
          <w:rFonts w:asciiTheme="minorHAnsi" w:eastAsiaTheme="minorEastAsia" w:hAnsiTheme="minorHAnsi" w:cstheme="minorBidi"/>
          <w:kern w:val="2"/>
          <w:sz w:val="22"/>
          <w:szCs w:val="22"/>
          <w:lang w:eastAsia="zh-CN"/>
          <w14:ligatures w14:val="standardContextual"/>
        </w:rPr>
      </w:pPr>
      <w:r w:rsidRPr="00C74171">
        <w:rPr>
          <w:rFonts w:asciiTheme="minorHAnsi" w:eastAsiaTheme="minorEastAsia" w:hAnsiTheme="minorHAnsi" w:cstheme="minorBidi"/>
          <w:kern w:val="2"/>
          <w:sz w:val="22"/>
          <w:szCs w:val="22"/>
          <w:lang w:eastAsia="zh-CN"/>
          <w14:ligatures w14:val="standardContextual"/>
        </w:rPr>
        <w:t xml:space="preserve">Objednatel požaduje zajistit provoz a správu </w:t>
      </w:r>
      <w:r w:rsidR="00DC1EFD" w:rsidRPr="00C74171">
        <w:rPr>
          <w:rFonts w:asciiTheme="minorHAnsi" w:eastAsiaTheme="minorEastAsia" w:hAnsiTheme="minorHAnsi" w:cstheme="minorBidi"/>
          <w:kern w:val="2"/>
          <w:sz w:val="22"/>
          <w:szCs w:val="22"/>
          <w:lang w:eastAsia="zh-CN"/>
          <w14:ligatures w14:val="standardContextual"/>
        </w:rPr>
        <w:t>infrastruktury IS SZIF</w:t>
      </w:r>
      <w:r w:rsidRPr="00C74171">
        <w:rPr>
          <w:rFonts w:asciiTheme="minorHAnsi" w:eastAsiaTheme="minorEastAsia" w:hAnsiTheme="minorHAnsi" w:cstheme="minorBidi"/>
          <w:kern w:val="2"/>
          <w:sz w:val="22"/>
          <w:szCs w:val="22"/>
          <w:lang w:eastAsia="zh-CN"/>
          <w14:ligatures w14:val="standardContextual"/>
        </w:rPr>
        <w:t>. V rámci provozu a správy požaduje zajistit zejména služby uvedené v následujících kapitolách.</w:t>
      </w:r>
    </w:p>
    <w:p w14:paraId="301616B2" w14:textId="2D68CEDA" w:rsidR="00D02069" w:rsidRPr="006A62D1" w:rsidRDefault="00D02069" w:rsidP="008D477D">
      <w:pPr>
        <w:pStyle w:val="Nadpis3"/>
        <w:keepLines/>
        <w:numPr>
          <w:ilvl w:val="3"/>
          <w:numId w:val="14"/>
        </w:numPr>
        <w:ind w:left="646" w:hanging="646"/>
        <w:rPr>
          <w:caps w:val="0"/>
          <w:color w:val="243F60" w:themeColor="accent1" w:themeShade="7F"/>
          <w:sz w:val="32"/>
          <w:szCs w:val="32"/>
        </w:rPr>
      </w:pPr>
      <w:r w:rsidRPr="006A62D1">
        <w:rPr>
          <w:caps w:val="0"/>
          <w:color w:val="243F60" w:themeColor="accent1" w:themeShade="7F"/>
          <w:sz w:val="32"/>
          <w:szCs w:val="32"/>
        </w:rPr>
        <w:t xml:space="preserve">Provoz a správa </w:t>
      </w:r>
      <w:r w:rsidR="00913654" w:rsidRPr="006A62D1">
        <w:rPr>
          <w:caps w:val="0"/>
          <w:color w:val="243F60" w:themeColor="accent1" w:themeShade="7F"/>
          <w:sz w:val="32"/>
          <w:szCs w:val="32"/>
        </w:rPr>
        <w:t>i</w:t>
      </w:r>
      <w:r w:rsidRPr="006A62D1">
        <w:rPr>
          <w:caps w:val="0"/>
          <w:color w:val="243F60" w:themeColor="accent1" w:themeShade="7F"/>
          <w:sz w:val="32"/>
          <w:szCs w:val="32"/>
        </w:rPr>
        <w:t>nfrastruktury</w:t>
      </w:r>
      <w:r w:rsidR="00913654" w:rsidRPr="006A62D1">
        <w:rPr>
          <w:caps w:val="0"/>
          <w:color w:val="243F60" w:themeColor="accent1" w:themeShade="7F"/>
          <w:sz w:val="32"/>
          <w:szCs w:val="32"/>
        </w:rPr>
        <w:t xml:space="preserve"> IS SZIF</w:t>
      </w:r>
    </w:p>
    <w:p w14:paraId="5A717E22" w14:textId="27B948E7" w:rsidR="00010B69" w:rsidRPr="00B22206" w:rsidRDefault="00010B69" w:rsidP="00D02069">
      <w:pPr>
        <w:rPr>
          <w:rFonts w:asciiTheme="minorHAnsi" w:eastAsiaTheme="minorEastAsia" w:hAnsiTheme="minorHAnsi" w:cstheme="minorBidi"/>
          <w:kern w:val="2"/>
          <w:sz w:val="22"/>
          <w:szCs w:val="22"/>
          <w:lang w:eastAsia="zh-CN"/>
          <w14:ligatures w14:val="standardContextual"/>
        </w:rPr>
      </w:pPr>
      <w:r w:rsidRPr="00B22206">
        <w:rPr>
          <w:rFonts w:asciiTheme="minorHAnsi" w:eastAsiaTheme="minorEastAsia" w:hAnsiTheme="minorHAnsi" w:cstheme="minorBidi"/>
          <w:kern w:val="2"/>
          <w:sz w:val="22"/>
          <w:szCs w:val="22"/>
          <w:lang w:eastAsia="zh-CN"/>
          <w14:ligatures w14:val="standardContextual"/>
        </w:rPr>
        <w:t>Rozsah</w:t>
      </w:r>
      <w:r w:rsidR="00913654" w:rsidRPr="00B22206">
        <w:rPr>
          <w:rFonts w:asciiTheme="minorHAnsi" w:eastAsiaTheme="minorEastAsia" w:hAnsiTheme="minorHAnsi" w:cstheme="minorBidi"/>
          <w:kern w:val="2"/>
          <w:sz w:val="22"/>
          <w:szCs w:val="22"/>
          <w:lang w:eastAsia="zh-CN"/>
          <w14:ligatures w14:val="standardContextual"/>
        </w:rPr>
        <w:t xml:space="preserve">, složení, zapojení, přehled komponent a služeb a </w:t>
      </w:r>
      <w:r w:rsidR="00913654" w:rsidRPr="005A6FD5">
        <w:rPr>
          <w:rFonts w:asciiTheme="minorHAnsi" w:eastAsiaTheme="minorEastAsia" w:hAnsiTheme="minorHAnsi" w:cstheme="minorBidi"/>
          <w:kern w:val="2"/>
          <w:sz w:val="22"/>
          <w:szCs w:val="22"/>
          <w:lang w:eastAsia="zh-CN"/>
          <w14:ligatures w14:val="standardContextual"/>
        </w:rPr>
        <w:t>d</w:t>
      </w:r>
      <w:r w:rsidR="0082029F" w:rsidRPr="005A6FD5">
        <w:rPr>
          <w:rFonts w:asciiTheme="minorHAnsi" w:eastAsiaTheme="minorEastAsia" w:hAnsiTheme="minorHAnsi" w:cstheme="minorBidi"/>
          <w:kern w:val="2"/>
          <w:sz w:val="22"/>
          <w:szCs w:val="22"/>
          <w:lang w:eastAsia="zh-CN"/>
          <w14:ligatures w14:val="standardContextual"/>
        </w:rPr>
        <w:t>alší údaje o i</w:t>
      </w:r>
      <w:r w:rsidR="00913654" w:rsidRPr="005A6FD5">
        <w:rPr>
          <w:rFonts w:asciiTheme="minorHAnsi" w:eastAsiaTheme="minorEastAsia" w:hAnsiTheme="minorHAnsi" w:cstheme="minorBidi"/>
          <w:kern w:val="2"/>
          <w:sz w:val="22"/>
          <w:szCs w:val="22"/>
          <w:lang w:eastAsia="zh-CN"/>
          <w14:ligatures w14:val="standardContextual"/>
        </w:rPr>
        <w:t>nfrastruktuře</w:t>
      </w:r>
      <w:r w:rsidR="00913654" w:rsidRPr="00B22206">
        <w:rPr>
          <w:rFonts w:asciiTheme="minorHAnsi" w:eastAsiaTheme="minorEastAsia" w:hAnsiTheme="minorHAnsi" w:cstheme="minorBidi"/>
          <w:kern w:val="2"/>
          <w:sz w:val="22"/>
          <w:szCs w:val="22"/>
          <w:lang w:eastAsia="zh-CN"/>
          <w14:ligatures w14:val="standardContextual"/>
        </w:rPr>
        <w:t xml:space="preserve"> IS SZIF v nezbytném detailu sp</w:t>
      </w:r>
      <w:r w:rsidR="00913654" w:rsidRPr="00083BED">
        <w:rPr>
          <w:rFonts w:asciiTheme="minorHAnsi" w:eastAsiaTheme="minorEastAsia" w:hAnsiTheme="minorHAnsi" w:cstheme="minorBidi"/>
          <w:kern w:val="2"/>
          <w:sz w:val="22"/>
          <w:szCs w:val="22"/>
          <w:lang w:eastAsia="zh-CN"/>
          <w14:ligatures w14:val="standardContextual"/>
        </w:rPr>
        <w:t>ecifikuje</w:t>
      </w:r>
      <w:r w:rsidR="00DA27F1" w:rsidRPr="00083BED">
        <w:rPr>
          <w:rFonts w:asciiTheme="minorHAnsi" w:eastAsiaTheme="minorEastAsia" w:hAnsiTheme="minorHAnsi" w:cstheme="minorBidi"/>
          <w:kern w:val="2"/>
          <w:sz w:val="22"/>
          <w:szCs w:val="22"/>
          <w:lang w:eastAsia="zh-CN"/>
          <w14:ligatures w14:val="standardContextual"/>
        </w:rPr>
        <w:t xml:space="preserve"> </w:t>
      </w:r>
      <w:r w:rsidR="00C8143A" w:rsidRPr="00083BED">
        <w:rPr>
          <w:rFonts w:asciiTheme="minorHAnsi" w:eastAsiaTheme="minorEastAsia" w:hAnsiTheme="minorHAnsi" w:cstheme="minorBidi"/>
          <w:kern w:val="2"/>
          <w:sz w:val="22"/>
          <w:szCs w:val="22"/>
          <w:lang w:eastAsia="zh-CN"/>
          <w14:ligatures w14:val="standardContextual"/>
        </w:rPr>
        <w:t>Přílo</w:t>
      </w:r>
      <w:r w:rsidR="00F32C11" w:rsidRPr="00083BED">
        <w:rPr>
          <w:rFonts w:asciiTheme="minorHAnsi" w:eastAsiaTheme="minorEastAsia" w:hAnsiTheme="minorHAnsi" w:cstheme="minorBidi"/>
          <w:kern w:val="2"/>
          <w:sz w:val="22"/>
          <w:szCs w:val="22"/>
          <w:lang w:eastAsia="zh-CN"/>
          <w14:ligatures w14:val="standardContextual"/>
        </w:rPr>
        <w:t>ha</w:t>
      </w:r>
      <w:r w:rsidR="00C8143A" w:rsidRPr="00083BED">
        <w:rPr>
          <w:rFonts w:asciiTheme="minorHAnsi" w:eastAsiaTheme="minorEastAsia" w:hAnsiTheme="minorHAnsi" w:cstheme="minorBidi"/>
          <w:kern w:val="2"/>
          <w:sz w:val="22"/>
          <w:szCs w:val="22"/>
          <w:lang w:eastAsia="zh-CN"/>
          <w14:ligatures w14:val="standardContextual"/>
        </w:rPr>
        <w:t xml:space="preserve"> č. 1 </w:t>
      </w:r>
      <w:r w:rsidR="00FD4486" w:rsidRPr="00083BED">
        <w:rPr>
          <w:rFonts w:asciiTheme="minorHAnsi" w:eastAsiaTheme="minorEastAsia" w:hAnsiTheme="minorHAnsi" w:cstheme="minorBidi"/>
          <w:kern w:val="2"/>
          <w:sz w:val="22"/>
          <w:szCs w:val="22"/>
          <w:lang w:eastAsia="zh-CN"/>
          <w14:ligatures w14:val="standardContextual"/>
        </w:rPr>
        <w:t>S</w:t>
      </w:r>
      <w:r w:rsidR="00C8143A" w:rsidRPr="00083BED">
        <w:rPr>
          <w:rFonts w:asciiTheme="minorHAnsi" w:eastAsiaTheme="minorEastAsia" w:hAnsiTheme="minorHAnsi" w:cstheme="minorBidi"/>
          <w:kern w:val="2"/>
          <w:sz w:val="22"/>
          <w:szCs w:val="22"/>
          <w:lang w:eastAsia="zh-CN"/>
          <w14:ligatures w14:val="standardContextual"/>
        </w:rPr>
        <w:t>mlouvy</w:t>
      </w:r>
      <w:r w:rsidR="00C01C0F" w:rsidRPr="00083BED">
        <w:rPr>
          <w:rFonts w:asciiTheme="minorHAnsi" w:eastAsiaTheme="minorEastAsia" w:hAnsiTheme="minorHAnsi" w:cstheme="minorBidi"/>
          <w:kern w:val="2"/>
          <w:sz w:val="22"/>
          <w:szCs w:val="22"/>
          <w:lang w:eastAsia="zh-CN"/>
          <w14:ligatures w14:val="standardContextual"/>
        </w:rPr>
        <w:t xml:space="preserve"> na dodávku</w:t>
      </w:r>
      <w:r w:rsidR="00C8143A" w:rsidRPr="00083BED">
        <w:rPr>
          <w:rFonts w:asciiTheme="minorHAnsi" w:eastAsiaTheme="minorEastAsia" w:hAnsiTheme="minorHAnsi" w:cstheme="minorBidi"/>
          <w:kern w:val="2"/>
          <w:sz w:val="22"/>
          <w:szCs w:val="22"/>
          <w:lang w:eastAsia="zh-CN"/>
          <w14:ligatures w14:val="standardContextual"/>
        </w:rPr>
        <w:t xml:space="preserve">: </w:t>
      </w:r>
      <w:r w:rsidR="00F32C11" w:rsidRPr="00083BED">
        <w:rPr>
          <w:rFonts w:asciiTheme="minorHAnsi" w:eastAsiaTheme="minorEastAsia" w:hAnsiTheme="minorHAnsi" w:cstheme="minorBidi"/>
          <w:kern w:val="2"/>
          <w:sz w:val="22"/>
          <w:szCs w:val="22"/>
          <w:lang w:eastAsia="zh-CN"/>
          <w14:ligatures w14:val="standardContextual"/>
        </w:rPr>
        <w:t>Technická specifikace</w:t>
      </w:r>
      <w:r w:rsidR="00C8143A" w:rsidRPr="00083BED">
        <w:rPr>
          <w:rFonts w:asciiTheme="minorHAnsi" w:eastAsiaTheme="minorEastAsia" w:hAnsiTheme="minorHAnsi" w:cstheme="minorBidi"/>
          <w:kern w:val="2"/>
          <w:sz w:val="22"/>
          <w:szCs w:val="22"/>
          <w:lang w:eastAsia="zh-CN"/>
          <w14:ligatures w14:val="standardContextual"/>
        </w:rPr>
        <w:t>.</w:t>
      </w:r>
    </w:p>
    <w:p w14:paraId="4F00C587" w14:textId="3B5BF5E8" w:rsidR="00913654" w:rsidRPr="00B22206" w:rsidRDefault="00913654" w:rsidP="00D02069">
      <w:pPr>
        <w:rPr>
          <w:rFonts w:asciiTheme="minorHAnsi" w:eastAsiaTheme="minorEastAsia" w:hAnsiTheme="minorHAnsi" w:cstheme="minorBidi"/>
          <w:kern w:val="2"/>
          <w:sz w:val="22"/>
          <w:szCs w:val="22"/>
          <w:lang w:eastAsia="zh-CN"/>
          <w14:ligatures w14:val="standardContextual"/>
        </w:rPr>
      </w:pPr>
      <w:r w:rsidRPr="00B22206">
        <w:rPr>
          <w:rFonts w:asciiTheme="minorHAnsi" w:eastAsiaTheme="minorEastAsia" w:hAnsiTheme="minorHAnsi" w:cstheme="minorBidi"/>
          <w:kern w:val="2"/>
          <w:sz w:val="22"/>
          <w:szCs w:val="22"/>
          <w:lang w:eastAsia="zh-CN"/>
          <w14:ligatures w14:val="standardContextual"/>
        </w:rPr>
        <w:t xml:space="preserve">V rámci činnosti Provoz a správa infrastruktury IS SZIF zajistí Poskytovatel v plném rozsahu veškeré činnosti související se zajištěním běžného provozu </w:t>
      </w:r>
      <w:r w:rsidR="00926A2F">
        <w:rPr>
          <w:rFonts w:asciiTheme="minorHAnsi" w:eastAsiaTheme="minorEastAsia" w:hAnsiTheme="minorHAnsi" w:cstheme="minorBidi"/>
          <w:kern w:val="2"/>
          <w:sz w:val="22"/>
          <w:szCs w:val="22"/>
          <w:lang w:eastAsia="zh-CN"/>
          <w14:ligatures w14:val="standardContextual"/>
        </w:rPr>
        <w:t>in</w:t>
      </w:r>
      <w:r w:rsidR="0082029F" w:rsidRPr="00B22206">
        <w:rPr>
          <w:rFonts w:asciiTheme="minorHAnsi" w:eastAsiaTheme="minorEastAsia" w:hAnsiTheme="minorHAnsi" w:cstheme="minorBidi"/>
          <w:kern w:val="2"/>
          <w:sz w:val="22"/>
          <w:szCs w:val="22"/>
          <w:lang w:eastAsia="zh-CN"/>
          <w14:ligatures w14:val="standardContextual"/>
        </w:rPr>
        <w:t>frastruktury IS SZIF</w:t>
      </w:r>
      <w:r w:rsidRPr="00B22206">
        <w:rPr>
          <w:rFonts w:asciiTheme="minorHAnsi" w:eastAsiaTheme="minorEastAsia" w:hAnsiTheme="minorHAnsi" w:cstheme="minorBidi"/>
          <w:kern w:val="2"/>
          <w:sz w:val="22"/>
          <w:szCs w:val="22"/>
          <w:lang w:eastAsia="zh-CN"/>
          <w14:ligatures w14:val="standardContextual"/>
        </w:rPr>
        <w:t xml:space="preserve"> a to </w:t>
      </w:r>
      <w:r w:rsidR="002A53FB" w:rsidRPr="00B22206">
        <w:rPr>
          <w:rFonts w:asciiTheme="minorHAnsi" w:eastAsiaTheme="minorEastAsia" w:hAnsiTheme="minorHAnsi" w:cstheme="minorBidi"/>
          <w:kern w:val="2"/>
          <w:sz w:val="22"/>
          <w:szCs w:val="22"/>
          <w:lang w:eastAsia="zh-CN"/>
          <w14:ligatures w14:val="standardContextual"/>
        </w:rPr>
        <w:t xml:space="preserve">zejména </w:t>
      </w:r>
      <w:r w:rsidRPr="00B22206">
        <w:rPr>
          <w:rFonts w:asciiTheme="minorHAnsi" w:eastAsiaTheme="minorEastAsia" w:hAnsiTheme="minorHAnsi" w:cstheme="minorBidi"/>
          <w:kern w:val="2"/>
          <w:sz w:val="22"/>
          <w:szCs w:val="22"/>
          <w:lang w:eastAsia="zh-CN"/>
          <w14:ligatures w14:val="standardContextual"/>
        </w:rPr>
        <w:t>následovně:</w:t>
      </w:r>
    </w:p>
    <w:p w14:paraId="18092EDB" w14:textId="77777777" w:rsidR="00E47113" w:rsidRDefault="00E47113" w:rsidP="00E47113"/>
    <w:p w14:paraId="3357552F" w14:textId="77777777" w:rsidR="00E47113" w:rsidRPr="00926A2F" w:rsidRDefault="00E47113" w:rsidP="00614A94">
      <w:pPr>
        <w:pStyle w:val="Odstavecseseznamem"/>
        <w:numPr>
          <w:ilvl w:val="0"/>
          <w:numId w:val="6"/>
        </w:numPr>
        <w:ind w:left="426"/>
        <w:rPr>
          <w:rFonts w:asciiTheme="minorHAnsi" w:hAnsiTheme="minorHAnsi" w:cstheme="minorHAnsi"/>
          <w:b/>
          <w:sz w:val="22"/>
          <w:szCs w:val="22"/>
        </w:rPr>
      </w:pPr>
      <w:r w:rsidRPr="00926A2F">
        <w:rPr>
          <w:rFonts w:asciiTheme="minorHAnsi" w:hAnsiTheme="minorHAnsi" w:cstheme="minorHAnsi"/>
          <w:b/>
          <w:sz w:val="22"/>
          <w:szCs w:val="22"/>
        </w:rPr>
        <w:t>Provoz a správa komunikační infrastruktury:</w:t>
      </w:r>
    </w:p>
    <w:p w14:paraId="386BCCCF" w14:textId="0D516334" w:rsidR="00E47113" w:rsidRPr="00926A2F" w:rsidRDefault="00E47113" w:rsidP="00E47113">
      <w:pPr>
        <w:pStyle w:val="Odrazka1"/>
        <w:rPr>
          <w:rFonts w:asciiTheme="minorHAnsi" w:hAnsiTheme="minorHAnsi" w:cstheme="minorHAnsi"/>
          <w:sz w:val="22"/>
          <w:szCs w:val="22"/>
        </w:rPr>
      </w:pPr>
      <w:r w:rsidRPr="00926A2F">
        <w:rPr>
          <w:rFonts w:asciiTheme="minorHAnsi" w:hAnsiTheme="minorHAnsi" w:cstheme="minorHAnsi"/>
          <w:sz w:val="22"/>
          <w:szCs w:val="22"/>
        </w:rPr>
        <w:t xml:space="preserve">pasivních a aktivních prvků LAN </w:t>
      </w:r>
      <w:r w:rsidR="00AE4D3D">
        <w:rPr>
          <w:rFonts w:asciiTheme="minorHAnsi" w:hAnsiTheme="minorHAnsi" w:cstheme="minorHAnsi"/>
          <w:sz w:val="22"/>
          <w:szCs w:val="22"/>
        </w:rPr>
        <w:t>(L2</w:t>
      </w:r>
      <w:r w:rsidRPr="00926A2F">
        <w:rPr>
          <w:rFonts w:asciiTheme="minorHAnsi" w:hAnsiTheme="minorHAnsi" w:cstheme="minorHAnsi"/>
          <w:sz w:val="22"/>
          <w:szCs w:val="22"/>
        </w:rPr>
        <w:t>),</w:t>
      </w:r>
    </w:p>
    <w:p w14:paraId="1A9CE7C9" w14:textId="77777777" w:rsidR="00E47113" w:rsidRPr="00926A2F" w:rsidRDefault="00E47113" w:rsidP="00E47113">
      <w:pPr>
        <w:pStyle w:val="Odrazka1"/>
        <w:rPr>
          <w:rFonts w:asciiTheme="minorHAnsi" w:hAnsiTheme="minorHAnsi" w:cstheme="minorHAnsi"/>
          <w:sz w:val="22"/>
          <w:szCs w:val="22"/>
        </w:rPr>
      </w:pPr>
      <w:r w:rsidRPr="00926A2F">
        <w:rPr>
          <w:rFonts w:asciiTheme="minorHAnsi" w:hAnsiTheme="minorHAnsi" w:cstheme="minorHAnsi"/>
          <w:sz w:val="22"/>
          <w:szCs w:val="22"/>
        </w:rPr>
        <w:t>L3 prvků a jejich HA,</w:t>
      </w:r>
    </w:p>
    <w:p w14:paraId="1074C18B" w14:textId="6AC947BE" w:rsidR="00E47113" w:rsidRPr="00926A2F" w:rsidRDefault="00E47113" w:rsidP="00E47113">
      <w:pPr>
        <w:pStyle w:val="Odrazka1"/>
        <w:rPr>
          <w:rFonts w:asciiTheme="minorHAnsi" w:hAnsiTheme="minorHAnsi" w:cstheme="minorHAnsi"/>
          <w:sz w:val="22"/>
          <w:szCs w:val="22"/>
        </w:rPr>
      </w:pPr>
      <w:r w:rsidRPr="00926A2F">
        <w:rPr>
          <w:rFonts w:asciiTheme="minorHAnsi" w:hAnsiTheme="minorHAnsi" w:cstheme="minorHAnsi"/>
          <w:sz w:val="22"/>
          <w:szCs w:val="22"/>
        </w:rPr>
        <w:t>aktivních Load balancerů (L</w:t>
      </w:r>
      <w:r w:rsidR="0064573E">
        <w:rPr>
          <w:rFonts w:asciiTheme="minorHAnsi" w:hAnsiTheme="minorHAnsi" w:cstheme="minorHAnsi"/>
          <w:sz w:val="22"/>
          <w:szCs w:val="22"/>
        </w:rPr>
        <w:t>4</w:t>
      </w:r>
      <w:r w:rsidRPr="00926A2F">
        <w:rPr>
          <w:rFonts w:asciiTheme="minorHAnsi" w:hAnsiTheme="minorHAnsi" w:cstheme="minorHAnsi"/>
          <w:sz w:val="22"/>
          <w:szCs w:val="22"/>
        </w:rPr>
        <w:t>-L7),</w:t>
      </w:r>
    </w:p>
    <w:p w14:paraId="6A31BBD3" w14:textId="77777777" w:rsidR="00E47113" w:rsidRPr="00926A2F" w:rsidRDefault="00E47113" w:rsidP="00E47113">
      <w:pPr>
        <w:pStyle w:val="Odrazka1"/>
        <w:rPr>
          <w:rFonts w:asciiTheme="minorHAnsi" w:hAnsiTheme="minorHAnsi" w:cstheme="minorHAnsi"/>
          <w:sz w:val="22"/>
          <w:szCs w:val="22"/>
        </w:rPr>
      </w:pPr>
      <w:r w:rsidRPr="00926A2F">
        <w:rPr>
          <w:rFonts w:asciiTheme="minorHAnsi" w:hAnsiTheme="minorHAnsi" w:cstheme="minorHAnsi"/>
          <w:sz w:val="22"/>
          <w:szCs w:val="22"/>
        </w:rPr>
        <w:lastRenderedPageBreak/>
        <w:t xml:space="preserve">aplikační firewall a jejich HA, </w:t>
      </w:r>
    </w:p>
    <w:p w14:paraId="10FF6EB0" w14:textId="77777777" w:rsidR="00E47113" w:rsidRPr="00926A2F" w:rsidRDefault="00E47113" w:rsidP="00E47113">
      <w:pPr>
        <w:pStyle w:val="Odrazka1"/>
        <w:rPr>
          <w:rFonts w:asciiTheme="minorHAnsi" w:hAnsiTheme="minorHAnsi" w:cstheme="minorHAnsi"/>
          <w:sz w:val="22"/>
          <w:szCs w:val="22"/>
        </w:rPr>
      </w:pPr>
      <w:r w:rsidRPr="00926A2F">
        <w:rPr>
          <w:rFonts w:asciiTheme="minorHAnsi" w:hAnsiTheme="minorHAnsi" w:cstheme="minorHAnsi"/>
          <w:sz w:val="22"/>
          <w:szCs w:val="22"/>
        </w:rPr>
        <w:t>systémů prevence průniků (IPS),</w:t>
      </w:r>
    </w:p>
    <w:p w14:paraId="32461208" w14:textId="77777777" w:rsidR="00E47113" w:rsidRPr="00926A2F" w:rsidRDefault="00E47113" w:rsidP="00E47113">
      <w:pPr>
        <w:pStyle w:val="Odrazka1"/>
        <w:rPr>
          <w:rFonts w:asciiTheme="minorHAnsi" w:hAnsiTheme="minorHAnsi" w:cstheme="minorHAnsi"/>
          <w:sz w:val="22"/>
          <w:szCs w:val="22"/>
        </w:rPr>
      </w:pPr>
      <w:r w:rsidRPr="00926A2F">
        <w:rPr>
          <w:rFonts w:asciiTheme="minorHAnsi" w:hAnsiTheme="minorHAnsi" w:cstheme="minorHAnsi"/>
          <w:sz w:val="22"/>
          <w:szCs w:val="22"/>
        </w:rPr>
        <w:t>síťových a infrastrukturních služeb (např. DNS, DHCP, NTPa dalších),</w:t>
      </w:r>
    </w:p>
    <w:p w14:paraId="452E8A4F" w14:textId="5FD83B9F" w:rsidR="00E47113" w:rsidRPr="00926A2F" w:rsidRDefault="00E47113" w:rsidP="00E47113">
      <w:pPr>
        <w:pStyle w:val="Odrazka1"/>
        <w:rPr>
          <w:rFonts w:asciiTheme="minorHAnsi" w:hAnsiTheme="minorHAnsi" w:cstheme="minorHAnsi"/>
          <w:sz w:val="22"/>
          <w:szCs w:val="22"/>
        </w:rPr>
      </w:pPr>
      <w:r w:rsidRPr="00926A2F">
        <w:rPr>
          <w:rFonts w:asciiTheme="minorHAnsi" w:hAnsiTheme="minorHAnsi" w:cstheme="minorHAnsi"/>
          <w:sz w:val="22"/>
          <w:szCs w:val="22"/>
        </w:rPr>
        <w:t xml:space="preserve">Pasivních a aktivních prvků SAN </w:t>
      </w:r>
      <w:r w:rsidR="00415833">
        <w:rPr>
          <w:rFonts w:asciiTheme="minorHAnsi" w:hAnsiTheme="minorHAnsi" w:cstheme="minorHAnsi"/>
          <w:sz w:val="22"/>
          <w:szCs w:val="22"/>
        </w:rPr>
        <w:t>(</w:t>
      </w:r>
      <w:r w:rsidR="00AE4D3D">
        <w:rPr>
          <w:rFonts w:asciiTheme="minorHAnsi" w:hAnsiTheme="minorHAnsi" w:cstheme="minorHAnsi"/>
          <w:sz w:val="22"/>
          <w:szCs w:val="22"/>
        </w:rPr>
        <w:t>L2/L3</w:t>
      </w:r>
      <w:r w:rsidRPr="00926A2F">
        <w:rPr>
          <w:rFonts w:asciiTheme="minorHAnsi" w:hAnsiTheme="minorHAnsi" w:cstheme="minorHAnsi"/>
          <w:sz w:val="22"/>
          <w:szCs w:val="22"/>
        </w:rPr>
        <w:t>).</w:t>
      </w:r>
    </w:p>
    <w:p w14:paraId="257CC487" w14:textId="77777777" w:rsidR="00E47113" w:rsidRPr="00926A2F" w:rsidRDefault="00E47113" w:rsidP="00614A94">
      <w:pPr>
        <w:pStyle w:val="Odstavecseseznamem"/>
        <w:numPr>
          <w:ilvl w:val="0"/>
          <w:numId w:val="6"/>
        </w:numPr>
        <w:ind w:left="426"/>
        <w:rPr>
          <w:rFonts w:asciiTheme="minorHAnsi" w:hAnsiTheme="minorHAnsi" w:cstheme="minorHAnsi"/>
          <w:b/>
          <w:sz w:val="22"/>
          <w:szCs w:val="22"/>
        </w:rPr>
      </w:pPr>
      <w:r w:rsidRPr="00926A2F">
        <w:rPr>
          <w:rFonts w:asciiTheme="minorHAnsi" w:hAnsiTheme="minorHAnsi" w:cstheme="minorHAnsi"/>
          <w:b/>
          <w:sz w:val="22"/>
          <w:szCs w:val="22"/>
        </w:rPr>
        <w:t>Provoz a správa HW infrastruktury:</w:t>
      </w:r>
    </w:p>
    <w:p w14:paraId="3E8C41FD" w14:textId="461F6185" w:rsidR="00E47113" w:rsidRPr="00926A2F" w:rsidRDefault="00E47113" w:rsidP="00E47113">
      <w:pPr>
        <w:pStyle w:val="Odrazka1"/>
        <w:rPr>
          <w:rFonts w:asciiTheme="minorHAnsi" w:hAnsiTheme="minorHAnsi" w:cstheme="minorHAnsi"/>
          <w:sz w:val="22"/>
          <w:szCs w:val="22"/>
        </w:rPr>
      </w:pPr>
      <w:r w:rsidRPr="00926A2F">
        <w:rPr>
          <w:rFonts w:asciiTheme="minorHAnsi" w:hAnsiTheme="minorHAnsi" w:cstheme="minorHAnsi"/>
          <w:sz w:val="22"/>
          <w:szCs w:val="22"/>
        </w:rPr>
        <w:t>provoz a správa fyzických serverů a platforem Power a Intel</w:t>
      </w:r>
      <w:r w:rsidR="00EE2D83" w:rsidRPr="00926A2F">
        <w:rPr>
          <w:rFonts w:asciiTheme="minorHAnsi" w:hAnsiTheme="minorHAnsi" w:cstheme="minorHAnsi"/>
          <w:sz w:val="22"/>
          <w:szCs w:val="22"/>
        </w:rPr>
        <w:t>;</w:t>
      </w:r>
    </w:p>
    <w:p w14:paraId="25CC63AC" w14:textId="1C86848D" w:rsidR="00E47113" w:rsidRPr="00926A2F" w:rsidRDefault="00E47113" w:rsidP="00E47113">
      <w:pPr>
        <w:pStyle w:val="Odrazka1"/>
        <w:rPr>
          <w:rFonts w:asciiTheme="minorHAnsi" w:hAnsiTheme="minorHAnsi" w:cstheme="minorHAnsi"/>
          <w:sz w:val="22"/>
          <w:szCs w:val="22"/>
        </w:rPr>
      </w:pPr>
      <w:r w:rsidRPr="00926A2F">
        <w:rPr>
          <w:rFonts w:asciiTheme="minorHAnsi" w:hAnsiTheme="minorHAnsi" w:cstheme="minorHAnsi"/>
          <w:sz w:val="22"/>
          <w:szCs w:val="22"/>
        </w:rPr>
        <w:t>provoz a správa diskových polí a storage systémů</w:t>
      </w:r>
      <w:r w:rsidR="00EE2D83" w:rsidRPr="00926A2F">
        <w:rPr>
          <w:rFonts w:asciiTheme="minorHAnsi" w:hAnsiTheme="minorHAnsi" w:cstheme="minorHAnsi"/>
          <w:sz w:val="22"/>
          <w:szCs w:val="22"/>
        </w:rPr>
        <w:t>;</w:t>
      </w:r>
    </w:p>
    <w:p w14:paraId="2D189261" w14:textId="46ABD93C" w:rsidR="00E47113" w:rsidRPr="00926A2F" w:rsidRDefault="00E47113" w:rsidP="00E47113">
      <w:pPr>
        <w:pStyle w:val="Odrazka1"/>
        <w:rPr>
          <w:rFonts w:asciiTheme="minorHAnsi" w:hAnsiTheme="minorHAnsi" w:cstheme="minorHAnsi"/>
          <w:sz w:val="22"/>
          <w:szCs w:val="22"/>
        </w:rPr>
      </w:pPr>
      <w:r w:rsidRPr="00926A2F">
        <w:rPr>
          <w:rFonts w:asciiTheme="minorHAnsi" w:hAnsiTheme="minorHAnsi" w:cstheme="minorHAnsi"/>
          <w:sz w:val="22"/>
          <w:szCs w:val="22"/>
        </w:rPr>
        <w:t>provoz a správa nástrojů pro vzdálenou správu HW komponent (např. out-of-band management) a diagnostiku</w:t>
      </w:r>
      <w:r w:rsidR="00EE2D83" w:rsidRPr="00926A2F">
        <w:rPr>
          <w:rFonts w:asciiTheme="minorHAnsi" w:hAnsiTheme="minorHAnsi" w:cstheme="minorHAnsi"/>
          <w:sz w:val="22"/>
          <w:szCs w:val="22"/>
        </w:rPr>
        <w:t>;</w:t>
      </w:r>
    </w:p>
    <w:p w14:paraId="22B4655D" w14:textId="45394925" w:rsidR="00E47113" w:rsidRPr="00926A2F" w:rsidRDefault="00E47113" w:rsidP="00E47113">
      <w:pPr>
        <w:pStyle w:val="Odrazka1"/>
        <w:rPr>
          <w:rFonts w:asciiTheme="minorHAnsi" w:hAnsiTheme="minorHAnsi" w:cstheme="minorHAnsi"/>
          <w:sz w:val="22"/>
          <w:szCs w:val="22"/>
        </w:rPr>
      </w:pPr>
      <w:r w:rsidRPr="00926A2F">
        <w:rPr>
          <w:rFonts w:asciiTheme="minorHAnsi" w:hAnsiTheme="minorHAnsi" w:cstheme="minorHAnsi"/>
          <w:sz w:val="22"/>
          <w:szCs w:val="22"/>
        </w:rPr>
        <w:t>provoz a správa virtualizačních platforem IBM PowerVM, VMware ESXi, VMware vCenter</w:t>
      </w:r>
      <w:r w:rsidR="00EE2D83" w:rsidRPr="00926A2F">
        <w:rPr>
          <w:rFonts w:asciiTheme="minorHAnsi" w:hAnsiTheme="minorHAnsi" w:cstheme="minorHAnsi"/>
          <w:sz w:val="22"/>
          <w:szCs w:val="22"/>
        </w:rPr>
        <w:t>;</w:t>
      </w:r>
    </w:p>
    <w:p w14:paraId="7DA15741" w14:textId="2CEB84A0" w:rsidR="00E47113" w:rsidRPr="00926A2F" w:rsidRDefault="00E47113" w:rsidP="00E47113">
      <w:pPr>
        <w:pStyle w:val="Odrazka1"/>
        <w:rPr>
          <w:rFonts w:asciiTheme="minorHAnsi" w:hAnsiTheme="minorHAnsi" w:cstheme="minorHAnsi"/>
          <w:sz w:val="22"/>
          <w:szCs w:val="22"/>
        </w:rPr>
      </w:pPr>
      <w:r w:rsidRPr="00926A2F">
        <w:rPr>
          <w:rFonts w:asciiTheme="minorHAnsi" w:hAnsiTheme="minorHAnsi" w:cstheme="minorHAnsi"/>
          <w:sz w:val="22"/>
          <w:szCs w:val="22"/>
        </w:rPr>
        <w:t>provoz a správa virtuálních serverů platformy IBM Power, Intel</w:t>
      </w:r>
      <w:r w:rsidR="00EE2D83" w:rsidRPr="00926A2F">
        <w:rPr>
          <w:rFonts w:asciiTheme="minorHAnsi" w:hAnsiTheme="minorHAnsi" w:cstheme="minorHAnsi"/>
          <w:sz w:val="22"/>
          <w:szCs w:val="22"/>
        </w:rPr>
        <w:t>;</w:t>
      </w:r>
    </w:p>
    <w:p w14:paraId="319D5AD7" w14:textId="77777777" w:rsidR="00E47113" w:rsidRPr="00926A2F" w:rsidRDefault="00E47113" w:rsidP="00614A94">
      <w:pPr>
        <w:pStyle w:val="Odstavecseseznamem"/>
        <w:numPr>
          <w:ilvl w:val="0"/>
          <w:numId w:val="6"/>
        </w:numPr>
        <w:ind w:left="426"/>
        <w:rPr>
          <w:rFonts w:asciiTheme="minorHAnsi" w:hAnsiTheme="minorHAnsi" w:cstheme="minorHAnsi"/>
          <w:b/>
          <w:sz w:val="22"/>
          <w:szCs w:val="22"/>
        </w:rPr>
      </w:pPr>
      <w:r w:rsidRPr="00926A2F">
        <w:rPr>
          <w:rFonts w:asciiTheme="minorHAnsi" w:hAnsiTheme="minorHAnsi" w:cstheme="minorHAnsi"/>
          <w:b/>
          <w:sz w:val="22"/>
          <w:szCs w:val="22"/>
        </w:rPr>
        <w:t>Provoz a správa systémového a infrastrukturního SW:</w:t>
      </w:r>
    </w:p>
    <w:p w14:paraId="7CB2B841" w14:textId="7DDA9AAE" w:rsidR="00E47113" w:rsidRPr="00926A2F" w:rsidRDefault="00E47113" w:rsidP="00E47113">
      <w:pPr>
        <w:pStyle w:val="Odrazka1"/>
        <w:rPr>
          <w:rFonts w:asciiTheme="minorHAnsi" w:hAnsiTheme="minorHAnsi" w:cstheme="minorHAnsi"/>
          <w:sz w:val="22"/>
          <w:szCs w:val="22"/>
        </w:rPr>
      </w:pPr>
      <w:r w:rsidRPr="00926A2F">
        <w:rPr>
          <w:rFonts w:asciiTheme="minorHAnsi" w:hAnsiTheme="minorHAnsi" w:cstheme="minorHAnsi"/>
          <w:sz w:val="22"/>
          <w:szCs w:val="22"/>
        </w:rPr>
        <w:t>operačních systémů fyzických a virtuálních serverů</w:t>
      </w:r>
      <w:r w:rsidR="00EE2D83" w:rsidRPr="00926A2F">
        <w:rPr>
          <w:rFonts w:asciiTheme="minorHAnsi" w:hAnsiTheme="minorHAnsi" w:cstheme="minorHAnsi"/>
          <w:sz w:val="22"/>
          <w:szCs w:val="22"/>
        </w:rPr>
        <w:t>;</w:t>
      </w:r>
    </w:p>
    <w:p w14:paraId="6F5380C2" w14:textId="60637706" w:rsidR="00E47113" w:rsidRPr="00926A2F" w:rsidRDefault="00E47113" w:rsidP="00E47113">
      <w:pPr>
        <w:pStyle w:val="Odrazka1"/>
        <w:rPr>
          <w:rFonts w:asciiTheme="minorHAnsi" w:hAnsiTheme="minorHAnsi" w:cstheme="minorHAnsi"/>
          <w:sz w:val="22"/>
          <w:szCs w:val="22"/>
        </w:rPr>
      </w:pPr>
      <w:r w:rsidRPr="00926A2F">
        <w:rPr>
          <w:rFonts w:asciiTheme="minorHAnsi" w:hAnsiTheme="minorHAnsi" w:cstheme="minorHAnsi"/>
          <w:sz w:val="22"/>
          <w:szCs w:val="22"/>
        </w:rPr>
        <w:t>infrastrukturních SW prvků (např. poštovní služby, terminálové a proxy servery, atd.)</w:t>
      </w:r>
      <w:r w:rsidR="00EE2D83" w:rsidRPr="00926A2F">
        <w:rPr>
          <w:rFonts w:asciiTheme="minorHAnsi" w:hAnsiTheme="minorHAnsi" w:cstheme="minorHAnsi"/>
          <w:sz w:val="22"/>
          <w:szCs w:val="22"/>
        </w:rPr>
        <w:t>;</w:t>
      </w:r>
    </w:p>
    <w:p w14:paraId="717F8916" w14:textId="310C9ED4" w:rsidR="00E47113" w:rsidRPr="00926A2F" w:rsidRDefault="00E47113" w:rsidP="00E47113">
      <w:pPr>
        <w:pStyle w:val="Odrazka1"/>
        <w:rPr>
          <w:rFonts w:asciiTheme="minorHAnsi" w:hAnsiTheme="minorHAnsi" w:cstheme="minorHAnsi"/>
          <w:sz w:val="22"/>
          <w:szCs w:val="22"/>
        </w:rPr>
      </w:pPr>
      <w:r w:rsidRPr="00926A2F">
        <w:rPr>
          <w:rFonts w:asciiTheme="minorHAnsi" w:hAnsiTheme="minorHAnsi" w:cstheme="minorHAnsi"/>
          <w:sz w:val="22"/>
          <w:szCs w:val="22"/>
        </w:rPr>
        <w:t>systému dohledu a monitoringu</w:t>
      </w:r>
      <w:r w:rsidR="00EE2D83" w:rsidRPr="00926A2F">
        <w:rPr>
          <w:rFonts w:asciiTheme="minorHAnsi" w:hAnsiTheme="minorHAnsi" w:cstheme="minorHAnsi"/>
          <w:sz w:val="22"/>
          <w:szCs w:val="22"/>
        </w:rPr>
        <w:t>;</w:t>
      </w:r>
    </w:p>
    <w:p w14:paraId="44BAFF83" w14:textId="7E383960" w:rsidR="00E47113" w:rsidRPr="00926A2F" w:rsidRDefault="00E47113" w:rsidP="00E47113">
      <w:pPr>
        <w:pStyle w:val="Odrazka1"/>
        <w:rPr>
          <w:rFonts w:asciiTheme="minorHAnsi" w:hAnsiTheme="minorHAnsi" w:cstheme="minorHAnsi"/>
          <w:sz w:val="22"/>
          <w:szCs w:val="22"/>
        </w:rPr>
      </w:pPr>
      <w:r w:rsidRPr="00926A2F">
        <w:rPr>
          <w:rFonts w:asciiTheme="minorHAnsi" w:hAnsiTheme="minorHAnsi" w:cstheme="minorHAnsi"/>
          <w:sz w:val="22"/>
          <w:szCs w:val="22"/>
        </w:rPr>
        <w:t>systému pro reporting, údržbu provozních deníků, CMDB a vyhodnocení SLA</w:t>
      </w:r>
      <w:r w:rsidR="00EE2D83" w:rsidRPr="00926A2F">
        <w:rPr>
          <w:rFonts w:asciiTheme="minorHAnsi" w:hAnsiTheme="minorHAnsi" w:cstheme="minorHAnsi"/>
          <w:sz w:val="22"/>
          <w:szCs w:val="22"/>
        </w:rPr>
        <w:t>;</w:t>
      </w:r>
    </w:p>
    <w:p w14:paraId="66B16E49" w14:textId="3D605C7F" w:rsidR="0082029F" w:rsidRDefault="00E47113" w:rsidP="00D02069">
      <w:pPr>
        <w:pStyle w:val="Odrazka1"/>
        <w:rPr>
          <w:rFonts w:asciiTheme="minorHAnsi" w:hAnsiTheme="minorHAnsi" w:cstheme="minorHAnsi"/>
          <w:sz w:val="22"/>
          <w:szCs w:val="22"/>
        </w:rPr>
      </w:pPr>
      <w:r w:rsidRPr="00926A2F">
        <w:rPr>
          <w:rFonts w:asciiTheme="minorHAnsi" w:hAnsiTheme="minorHAnsi" w:cstheme="minorHAnsi"/>
          <w:sz w:val="22"/>
          <w:szCs w:val="22"/>
        </w:rPr>
        <w:t>systému zálohování a obnovy</w:t>
      </w:r>
      <w:r w:rsidR="00EE2D83" w:rsidRPr="00926A2F">
        <w:rPr>
          <w:rFonts w:asciiTheme="minorHAnsi" w:hAnsiTheme="minorHAnsi" w:cstheme="minorHAnsi"/>
          <w:sz w:val="22"/>
          <w:szCs w:val="22"/>
        </w:rPr>
        <w:t>;</w:t>
      </w:r>
      <w:r w:rsidRPr="00926A2F">
        <w:rPr>
          <w:rFonts w:asciiTheme="minorHAnsi" w:hAnsiTheme="minorHAnsi" w:cstheme="minorHAnsi"/>
          <w:sz w:val="22"/>
          <w:szCs w:val="22"/>
        </w:rPr>
        <w:t xml:space="preserve"> </w:t>
      </w:r>
    </w:p>
    <w:p w14:paraId="61BF8B9F" w14:textId="77777777" w:rsidR="00BA506B" w:rsidRPr="00A74D14" w:rsidRDefault="00BA506B" w:rsidP="00BA506B">
      <w:pPr>
        <w:pStyle w:val="Odrazka1"/>
        <w:numPr>
          <w:ilvl w:val="0"/>
          <w:numId w:val="0"/>
        </w:numPr>
        <w:rPr>
          <w:rFonts w:asciiTheme="minorHAnsi" w:hAnsiTheme="minorHAnsi" w:cstheme="minorHAnsi"/>
          <w:sz w:val="22"/>
          <w:szCs w:val="22"/>
        </w:rPr>
      </w:pPr>
    </w:p>
    <w:p w14:paraId="3FE0CEBF" w14:textId="77777777" w:rsidR="007C3023" w:rsidRPr="00926A2F" w:rsidRDefault="007C3023" w:rsidP="00D02069">
      <w:pPr>
        <w:rPr>
          <w:rFonts w:asciiTheme="minorHAnsi" w:hAnsiTheme="minorHAnsi" w:cstheme="minorHAnsi"/>
          <w:b/>
          <w:sz w:val="22"/>
          <w:szCs w:val="22"/>
        </w:rPr>
      </w:pPr>
      <w:r w:rsidRPr="00926A2F">
        <w:rPr>
          <w:rFonts w:asciiTheme="minorHAnsi" w:hAnsiTheme="minorHAnsi" w:cstheme="minorHAnsi"/>
          <w:b/>
          <w:sz w:val="22"/>
          <w:szCs w:val="22"/>
        </w:rPr>
        <w:t>Provozem a správou jsou myšleny zejména následující činnosti zajišťované Poskytovatelem:</w:t>
      </w:r>
    </w:p>
    <w:p w14:paraId="2E684244" w14:textId="7F327CB6" w:rsidR="00010B69" w:rsidRPr="00926A2F" w:rsidRDefault="007C3023" w:rsidP="00230C6C">
      <w:pPr>
        <w:pStyle w:val="Odrazka1"/>
        <w:rPr>
          <w:rFonts w:asciiTheme="minorHAnsi" w:hAnsiTheme="minorHAnsi" w:cstheme="minorHAnsi"/>
          <w:sz w:val="22"/>
          <w:szCs w:val="22"/>
        </w:rPr>
      </w:pPr>
      <w:r w:rsidRPr="00926A2F">
        <w:rPr>
          <w:rFonts w:asciiTheme="minorHAnsi" w:hAnsiTheme="minorHAnsi" w:cstheme="minorHAnsi"/>
          <w:sz w:val="22"/>
          <w:szCs w:val="22"/>
        </w:rPr>
        <w:t>Administrace</w:t>
      </w:r>
      <w:r w:rsidR="00010B69" w:rsidRPr="00926A2F">
        <w:rPr>
          <w:rFonts w:asciiTheme="minorHAnsi" w:hAnsiTheme="minorHAnsi" w:cstheme="minorHAnsi"/>
          <w:sz w:val="22"/>
          <w:szCs w:val="22"/>
        </w:rPr>
        <w:t xml:space="preserve"> infrastruktury</w:t>
      </w:r>
      <w:r w:rsidRPr="00926A2F">
        <w:rPr>
          <w:rFonts w:asciiTheme="minorHAnsi" w:hAnsiTheme="minorHAnsi" w:cstheme="minorHAnsi"/>
          <w:sz w:val="22"/>
          <w:szCs w:val="22"/>
        </w:rPr>
        <w:t xml:space="preserve"> IS SZIF a jejích komponent, prvků a služeb - </w:t>
      </w:r>
      <w:r w:rsidR="00010B69" w:rsidRPr="00926A2F">
        <w:rPr>
          <w:rFonts w:asciiTheme="minorHAnsi" w:hAnsiTheme="minorHAnsi" w:cstheme="minorHAnsi"/>
          <w:sz w:val="22"/>
          <w:szCs w:val="22"/>
        </w:rPr>
        <w:t xml:space="preserve">na denní bázi provádění veškerých činností, procesů a postupů vyplývajících z vlastností a účelu infrastruktury </w:t>
      </w:r>
      <w:r w:rsidRPr="00926A2F">
        <w:rPr>
          <w:rFonts w:asciiTheme="minorHAnsi" w:hAnsiTheme="minorHAnsi" w:cstheme="minorHAnsi"/>
          <w:sz w:val="22"/>
          <w:szCs w:val="22"/>
        </w:rPr>
        <w:t>IS SZIF</w:t>
      </w:r>
      <w:r w:rsidR="00010B69" w:rsidRPr="00926A2F">
        <w:rPr>
          <w:rFonts w:asciiTheme="minorHAnsi" w:hAnsiTheme="minorHAnsi" w:cstheme="minorHAnsi"/>
          <w:sz w:val="22"/>
          <w:szCs w:val="22"/>
        </w:rPr>
        <w:t>,</w:t>
      </w:r>
      <w:r w:rsidRPr="00926A2F">
        <w:rPr>
          <w:rFonts w:asciiTheme="minorHAnsi" w:hAnsiTheme="minorHAnsi" w:cstheme="minorHAnsi"/>
          <w:sz w:val="22"/>
          <w:szCs w:val="22"/>
        </w:rPr>
        <w:t xml:space="preserve"> a dále</w:t>
      </w:r>
      <w:r w:rsidR="00010B69" w:rsidRPr="00926A2F">
        <w:rPr>
          <w:rFonts w:asciiTheme="minorHAnsi" w:hAnsiTheme="minorHAnsi" w:cstheme="minorHAnsi"/>
          <w:sz w:val="22"/>
          <w:szCs w:val="22"/>
        </w:rPr>
        <w:t xml:space="preserve"> požadavků, doporučení a podmínek výrobců HW a SW a potřeb Objednatele a to za účelem zajištění běžného provozu infrastruktury</w:t>
      </w:r>
      <w:r w:rsidRPr="00926A2F">
        <w:rPr>
          <w:rFonts w:asciiTheme="minorHAnsi" w:hAnsiTheme="minorHAnsi" w:cstheme="minorHAnsi"/>
          <w:sz w:val="22"/>
          <w:szCs w:val="22"/>
        </w:rPr>
        <w:t xml:space="preserve"> IS SZIF</w:t>
      </w:r>
      <w:r w:rsidR="00010B69" w:rsidRPr="00926A2F">
        <w:rPr>
          <w:rFonts w:asciiTheme="minorHAnsi" w:hAnsiTheme="minorHAnsi" w:cstheme="minorHAnsi"/>
          <w:sz w:val="22"/>
          <w:szCs w:val="22"/>
        </w:rPr>
        <w:t>.</w:t>
      </w:r>
      <w:r w:rsidR="00192BCC" w:rsidRPr="00926A2F">
        <w:rPr>
          <w:rFonts w:asciiTheme="minorHAnsi" w:hAnsiTheme="minorHAnsi" w:cstheme="minorHAnsi"/>
          <w:sz w:val="22"/>
          <w:szCs w:val="22"/>
        </w:rPr>
        <w:t>;</w:t>
      </w:r>
    </w:p>
    <w:p w14:paraId="70C2EC1D" w14:textId="3B480104" w:rsidR="00D02069" w:rsidRPr="00926A2F" w:rsidRDefault="00D02069" w:rsidP="00230C6C">
      <w:pPr>
        <w:pStyle w:val="Odrazka1"/>
        <w:rPr>
          <w:rFonts w:asciiTheme="minorHAnsi" w:hAnsiTheme="minorHAnsi" w:cstheme="minorHAnsi"/>
          <w:sz w:val="22"/>
          <w:szCs w:val="22"/>
        </w:rPr>
      </w:pPr>
      <w:r w:rsidRPr="00926A2F">
        <w:rPr>
          <w:rFonts w:asciiTheme="minorHAnsi" w:hAnsiTheme="minorHAnsi" w:cstheme="minorHAnsi"/>
          <w:sz w:val="22"/>
          <w:szCs w:val="22"/>
        </w:rPr>
        <w:t xml:space="preserve">Profylaktické činnosti (na </w:t>
      </w:r>
      <w:r w:rsidR="00DB091D" w:rsidRPr="00926A2F">
        <w:rPr>
          <w:rFonts w:asciiTheme="minorHAnsi" w:hAnsiTheme="minorHAnsi" w:cstheme="minorHAnsi"/>
          <w:sz w:val="22"/>
          <w:szCs w:val="22"/>
        </w:rPr>
        <w:t>měsíční</w:t>
      </w:r>
      <w:r w:rsidRPr="00926A2F">
        <w:rPr>
          <w:rFonts w:asciiTheme="minorHAnsi" w:hAnsiTheme="minorHAnsi" w:cstheme="minorHAnsi"/>
          <w:sz w:val="22"/>
          <w:szCs w:val="22"/>
        </w:rPr>
        <w:t xml:space="preserve"> bázi) – fyzická kontrola, vnější čištění</w:t>
      </w:r>
      <w:r w:rsidR="00DB091D" w:rsidRPr="00926A2F">
        <w:rPr>
          <w:rFonts w:asciiTheme="minorHAnsi" w:hAnsiTheme="minorHAnsi" w:cstheme="minorHAnsi"/>
          <w:sz w:val="22"/>
          <w:szCs w:val="22"/>
        </w:rPr>
        <w:t xml:space="preserve"> a ve spolupráci s technickou podporou provádění dalších činností vyplývajících z požadavků a podmíne</w:t>
      </w:r>
      <w:r w:rsidR="007C3023" w:rsidRPr="00926A2F">
        <w:rPr>
          <w:rFonts w:asciiTheme="minorHAnsi" w:hAnsiTheme="minorHAnsi" w:cstheme="minorHAnsi"/>
          <w:sz w:val="22"/>
          <w:szCs w:val="22"/>
        </w:rPr>
        <w:t>k výrobců HW a SW tak, aby se předešlo výpadkům infrastruktury IS SZIF</w:t>
      </w:r>
      <w:r w:rsidR="00DB091D" w:rsidRPr="00926A2F">
        <w:rPr>
          <w:rFonts w:asciiTheme="minorHAnsi" w:hAnsiTheme="minorHAnsi" w:cstheme="minorHAnsi"/>
          <w:sz w:val="22"/>
          <w:szCs w:val="22"/>
        </w:rPr>
        <w:t>.</w:t>
      </w:r>
      <w:r w:rsidR="00192BCC" w:rsidRPr="00926A2F">
        <w:rPr>
          <w:rFonts w:asciiTheme="minorHAnsi" w:hAnsiTheme="minorHAnsi" w:cstheme="minorHAnsi"/>
          <w:sz w:val="22"/>
          <w:szCs w:val="22"/>
        </w:rPr>
        <w:t>;</w:t>
      </w:r>
    </w:p>
    <w:p w14:paraId="00E90455" w14:textId="763F6C8B" w:rsidR="00010B69" w:rsidRPr="00926A2F" w:rsidRDefault="00010B69" w:rsidP="00230C6C">
      <w:pPr>
        <w:pStyle w:val="Odrazka1"/>
        <w:rPr>
          <w:rFonts w:asciiTheme="minorHAnsi" w:hAnsiTheme="minorHAnsi" w:cstheme="minorHAnsi"/>
          <w:sz w:val="22"/>
          <w:szCs w:val="22"/>
        </w:rPr>
      </w:pPr>
      <w:r w:rsidRPr="00926A2F">
        <w:rPr>
          <w:rFonts w:asciiTheme="minorHAnsi" w:hAnsiTheme="minorHAnsi" w:cstheme="minorHAnsi"/>
          <w:sz w:val="22"/>
          <w:szCs w:val="22"/>
        </w:rPr>
        <w:t>Kontrola výkonnosti a performance monitoring</w:t>
      </w:r>
      <w:r w:rsidR="00E47113" w:rsidRPr="00926A2F">
        <w:rPr>
          <w:rFonts w:asciiTheme="minorHAnsi" w:hAnsiTheme="minorHAnsi" w:cstheme="minorHAnsi"/>
          <w:sz w:val="22"/>
          <w:szCs w:val="22"/>
        </w:rPr>
        <w:t xml:space="preserve"> (na měsíční bázi)</w:t>
      </w:r>
      <w:r w:rsidRPr="00926A2F">
        <w:rPr>
          <w:rFonts w:asciiTheme="minorHAnsi" w:hAnsiTheme="minorHAnsi" w:cstheme="minorHAnsi"/>
          <w:sz w:val="22"/>
          <w:szCs w:val="22"/>
        </w:rPr>
        <w:t>,</w:t>
      </w:r>
      <w:r w:rsidR="007C3023" w:rsidRPr="00926A2F">
        <w:rPr>
          <w:rFonts w:asciiTheme="minorHAnsi" w:hAnsiTheme="minorHAnsi" w:cstheme="minorHAnsi"/>
          <w:sz w:val="22"/>
          <w:szCs w:val="22"/>
        </w:rPr>
        <w:t xml:space="preserve"> včetně</w:t>
      </w:r>
      <w:r w:rsidRPr="00926A2F">
        <w:rPr>
          <w:rFonts w:asciiTheme="minorHAnsi" w:hAnsiTheme="minorHAnsi" w:cstheme="minorHAnsi"/>
          <w:sz w:val="22"/>
          <w:szCs w:val="22"/>
        </w:rPr>
        <w:t xml:space="preserve"> návrh</w:t>
      </w:r>
      <w:r w:rsidR="007C3023" w:rsidRPr="00926A2F">
        <w:rPr>
          <w:rFonts w:asciiTheme="minorHAnsi" w:hAnsiTheme="minorHAnsi" w:cstheme="minorHAnsi"/>
          <w:sz w:val="22"/>
          <w:szCs w:val="22"/>
        </w:rPr>
        <w:t>u</w:t>
      </w:r>
      <w:r w:rsidRPr="00926A2F">
        <w:rPr>
          <w:rFonts w:asciiTheme="minorHAnsi" w:hAnsiTheme="minorHAnsi" w:cstheme="minorHAnsi"/>
          <w:sz w:val="22"/>
          <w:szCs w:val="22"/>
        </w:rPr>
        <w:t xml:space="preserve"> preventivních opatření</w:t>
      </w:r>
      <w:r w:rsidR="00192BCC" w:rsidRPr="00926A2F">
        <w:rPr>
          <w:rFonts w:asciiTheme="minorHAnsi" w:hAnsiTheme="minorHAnsi" w:cstheme="minorHAnsi"/>
          <w:sz w:val="22"/>
          <w:szCs w:val="22"/>
        </w:rPr>
        <w:t xml:space="preserve"> a optimalizace</w:t>
      </w:r>
      <w:r w:rsidRPr="00926A2F">
        <w:rPr>
          <w:rFonts w:asciiTheme="minorHAnsi" w:hAnsiTheme="minorHAnsi" w:cstheme="minorHAnsi"/>
          <w:sz w:val="22"/>
          <w:szCs w:val="22"/>
        </w:rPr>
        <w:t xml:space="preserve"> s cílem předejít možným výpadkům a snížení výkonu v</w:t>
      </w:r>
      <w:r w:rsidR="007C3023" w:rsidRPr="00926A2F">
        <w:rPr>
          <w:rFonts w:asciiTheme="minorHAnsi" w:hAnsiTheme="minorHAnsi" w:cstheme="minorHAnsi"/>
          <w:sz w:val="22"/>
          <w:szCs w:val="22"/>
        </w:rPr>
        <w:t xml:space="preserve"> i</w:t>
      </w:r>
      <w:r w:rsidRPr="00926A2F">
        <w:rPr>
          <w:rFonts w:asciiTheme="minorHAnsi" w:hAnsiTheme="minorHAnsi" w:cstheme="minorHAnsi"/>
          <w:sz w:val="22"/>
          <w:szCs w:val="22"/>
        </w:rPr>
        <w:t>nfrastruktuře</w:t>
      </w:r>
      <w:r w:rsidR="007C3023" w:rsidRPr="00926A2F">
        <w:rPr>
          <w:rFonts w:asciiTheme="minorHAnsi" w:hAnsiTheme="minorHAnsi" w:cstheme="minorHAnsi"/>
          <w:sz w:val="22"/>
          <w:szCs w:val="22"/>
        </w:rPr>
        <w:t xml:space="preserve"> IS SZIF.</w:t>
      </w:r>
      <w:r w:rsidR="00192BCC" w:rsidRPr="00926A2F">
        <w:rPr>
          <w:rFonts w:asciiTheme="minorHAnsi" w:hAnsiTheme="minorHAnsi" w:cstheme="minorHAnsi"/>
          <w:sz w:val="22"/>
          <w:szCs w:val="22"/>
        </w:rPr>
        <w:t>;</w:t>
      </w:r>
    </w:p>
    <w:p w14:paraId="0657E4A9" w14:textId="39BA5E1E" w:rsidR="00010B69" w:rsidRPr="00926A2F" w:rsidRDefault="00010B69" w:rsidP="00230C6C">
      <w:pPr>
        <w:pStyle w:val="Odrazka1"/>
        <w:rPr>
          <w:rFonts w:asciiTheme="minorHAnsi" w:hAnsiTheme="minorHAnsi" w:cstheme="minorHAnsi"/>
          <w:sz w:val="22"/>
          <w:szCs w:val="22"/>
        </w:rPr>
      </w:pPr>
      <w:r w:rsidRPr="00926A2F">
        <w:rPr>
          <w:rFonts w:asciiTheme="minorHAnsi" w:hAnsiTheme="minorHAnsi" w:cstheme="minorHAnsi"/>
          <w:sz w:val="22"/>
          <w:szCs w:val="22"/>
        </w:rPr>
        <w:t>Kapacitní plánování</w:t>
      </w:r>
      <w:r w:rsidR="00E47113" w:rsidRPr="00926A2F">
        <w:rPr>
          <w:rFonts w:asciiTheme="minorHAnsi" w:hAnsiTheme="minorHAnsi" w:cstheme="minorHAnsi"/>
          <w:sz w:val="22"/>
          <w:szCs w:val="22"/>
        </w:rPr>
        <w:t xml:space="preserve"> (na měsíční bázi)</w:t>
      </w:r>
      <w:r w:rsidRPr="00926A2F">
        <w:rPr>
          <w:rFonts w:asciiTheme="minorHAnsi" w:hAnsiTheme="minorHAnsi" w:cstheme="minorHAnsi"/>
          <w:sz w:val="22"/>
          <w:szCs w:val="22"/>
        </w:rPr>
        <w:t xml:space="preserve"> </w:t>
      </w:r>
      <w:r w:rsidR="00E47113" w:rsidRPr="00926A2F">
        <w:rPr>
          <w:rFonts w:asciiTheme="minorHAnsi" w:hAnsiTheme="minorHAnsi" w:cstheme="minorHAnsi"/>
          <w:sz w:val="22"/>
          <w:szCs w:val="22"/>
        </w:rPr>
        <w:t xml:space="preserve">– kontrola </w:t>
      </w:r>
      <w:r w:rsidRPr="00926A2F">
        <w:rPr>
          <w:rFonts w:asciiTheme="minorHAnsi" w:hAnsiTheme="minorHAnsi" w:cstheme="minorHAnsi"/>
          <w:sz w:val="22"/>
          <w:szCs w:val="22"/>
        </w:rPr>
        <w:t xml:space="preserve">a dohled nad dostupností </w:t>
      </w:r>
      <w:r w:rsidR="007C3023" w:rsidRPr="00926A2F">
        <w:rPr>
          <w:rFonts w:asciiTheme="minorHAnsi" w:hAnsiTheme="minorHAnsi" w:cstheme="minorHAnsi"/>
          <w:sz w:val="22"/>
          <w:szCs w:val="22"/>
        </w:rPr>
        <w:t>kapacit diskových prostor, storage systémů a zálohovacích zařízení, propustnosti komunikačních tras a dalších nezbytných parametrů infrastruktury a to včetně návrhů preventivních opatření s cílem předejít nedostatku volných kapacit infrastruktury IS SZIF.</w:t>
      </w:r>
      <w:r w:rsidR="00192BCC" w:rsidRPr="00926A2F">
        <w:rPr>
          <w:rFonts w:asciiTheme="minorHAnsi" w:hAnsiTheme="minorHAnsi" w:cstheme="minorHAnsi"/>
          <w:sz w:val="22"/>
          <w:szCs w:val="22"/>
        </w:rPr>
        <w:t>;</w:t>
      </w:r>
    </w:p>
    <w:p w14:paraId="74EBC836" w14:textId="6BE59233" w:rsidR="00010B69" w:rsidRPr="00926A2F" w:rsidRDefault="00010B69" w:rsidP="00230C6C">
      <w:pPr>
        <w:pStyle w:val="Odrazka1"/>
        <w:rPr>
          <w:rFonts w:asciiTheme="minorHAnsi" w:hAnsiTheme="minorHAnsi" w:cstheme="minorHAnsi"/>
          <w:sz w:val="22"/>
          <w:szCs w:val="22"/>
        </w:rPr>
      </w:pPr>
      <w:r w:rsidRPr="00926A2F">
        <w:rPr>
          <w:rFonts w:asciiTheme="minorHAnsi" w:hAnsiTheme="minorHAnsi" w:cstheme="minorHAnsi"/>
          <w:sz w:val="22"/>
          <w:szCs w:val="22"/>
        </w:rPr>
        <w:t>K</w:t>
      </w:r>
      <w:r w:rsidR="00CF09A5">
        <w:rPr>
          <w:rFonts w:asciiTheme="minorHAnsi" w:hAnsiTheme="minorHAnsi" w:cstheme="minorHAnsi"/>
          <w:sz w:val="22"/>
          <w:szCs w:val="22"/>
        </w:rPr>
        <w:t>ontinuální k</w:t>
      </w:r>
      <w:r w:rsidRPr="00926A2F">
        <w:rPr>
          <w:rFonts w:asciiTheme="minorHAnsi" w:hAnsiTheme="minorHAnsi" w:cstheme="minorHAnsi"/>
          <w:sz w:val="22"/>
          <w:szCs w:val="22"/>
        </w:rPr>
        <w:t xml:space="preserve">ontrola dostupnosti firmware, patchů, hotfixů, service packů a dalších opravných balíků výrobců HW/SW, provedení jejich analýzy z hlediska vlivu na stabilitu a </w:t>
      </w:r>
      <w:r w:rsidRPr="00926A2F">
        <w:rPr>
          <w:rFonts w:asciiTheme="minorHAnsi" w:hAnsiTheme="minorHAnsi" w:cstheme="minorHAnsi"/>
          <w:sz w:val="22"/>
          <w:szCs w:val="22"/>
        </w:rPr>
        <w:lastRenderedPageBreak/>
        <w:t>bezpečnost infrastruktury</w:t>
      </w:r>
      <w:r w:rsidR="007C3023" w:rsidRPr="00926A2F">
        <w:rPr>
          <w:rFonts w:asciiTheme="minorHAnsi" w:hAnsiTheme="minorHAnsi" w:cstheme="minorHAnsi"/>
          <w:sz w:val="22"/>
          <w:szCs w:val="22"/>
        </w:rPr>
        <w:t xml:space="preserve"> IS SZIF</w:t>
      </w:r>
      <w:r w:rsidRPr="00926A2F">
        <w:rPr>
          <w:rFonts w:asciiTheme="minorHAnsi" w:hAnsiTheme="minorHAnsi" w:cstheme="minorHAnsi"/>
          <w:sz w:val="22"/>
          <w:szCs w:val="22"/>
        </w:rPr>
        <w:t xml:space="preserve"> a příprava změnových požadavků na instalaci a implement</w:t>
      </w:r>
      <w:r w:rsidR="00BD60FE" w:rsidRPr="00926A2F">
        <w:rPr>
          <w:rFonts w:asciiTheme="minorHAnsi" w:hAnsiTheme="minorHAnsi" w:cstheme="minorHAnsi"/>
          <w:sz w:val="22"/>
          <w:szCs w:val="22"/>
        </w:rPr>
        <w:t>aci potřebných opravných balíků,</w:t>
      </w:r>
      <w:r w:rsidR="00CF09A5">
        <w:rPr>
          <w:rFonts w:asciiTheme="minorHAnsi" w:hAnsiTheme="minorHAnsi" w:cstheme="minorHAnsi"/>
          <w:sz w:val="22"/>
          <w:szCs w:val="22"/>
        </w:rPr>
        <w:t xml:space="preserve"> kdy u kritických zranitelnosti musí být Objednatel informován neprodleně s návrhem dalšího postupu. Výstupem této aktivity bude report na měsíční bázi.</w:t>
      </w:r>
      <w:r w:rsidR="00192BCC" w:rsidRPr="00926A2F">
        <w:rPr>
          <w:rFonts w:asciiTheme="minorHAnsi" w:hAnsiTheme="minorHAnsi" w:cstheme="minorHAnsi"/>
          <w:sz w:val="22"/>
          <w:szCs w:val="22"/>
        </w:rPr>
        <w:t>;</w:t>
      </w:r>
    </w:p>
    <w:p w14:paraId="146CBA63" w14:textId="11031731" w:rsidR="00010B69" w:rsidRPr="00926A2F" w:rsidRDefault="00010B69" w:rsidP="00230C6C">
      <w:pPr>
        <w:pStyle w:val="Odrazka1"/>
        <w:rPr>
          <w:rFonts w:asciiTheme="minorHAnsi" w:hAnsiTheme="minorHAnsi" w:cstheme="minorHAnsi"/>
          <w:sz w:val="22"/>
          <w:szCs w:val="22"/>
        </w:rPr>
      </w:pPr>
      <w:r w:rsidRPr="00926A2F">
        <w:rPr>
          <w:rFonts w:asciiTheme="minorHAnsi" w:hAnsiTheme="minorHAnsi" w:cstheme="minorHAnsi"/>
          <w:sz w:val="22"/>
          <w:szCs w:val="22"/>
        </w:rPr>
        <w:t xml:space="preserve">Instalace, implementace </w:t>
      </w:r>
      <w:r w:rsidR="00862A8B" w:rsidRPr="00926A2F">
        <w:rPr>
          <w:rFonts w:asciiTheme="minorHAnsi" w:hAnsiTheme="minorHAnsi" w:cstheme="minorHAnsi"/>
          <w:sz w:val="22"/>
          <w:szCs w:val="22"/>
        </w:rPr>
        <w:t xml:space="preserve">opravných balíků </w:t>
      </w:r>
      <w:r w:rsidRPr="00926A2F">
        <w:rPr>
          <w:rFonts w:asciiTheme="minorHAnsi" w:hAnsiTheme="minorHAnsi" w:cstheme="minorHAnsi"/>
          <w:sz w:val="22"/>
          <w:szCs w:val="22"/>
        </w:rPr>
        <w:t xml:space="preserve">a provedení </w:t>
      </w:r>
      <w:r w:rsidR="00862A8B" w:rsidRPr="00926A2F">
        <w:rPr>
          <w:rFonts w:asciiTheme="minorHAnsi" w:hAnsiTheme="minorHAnsi" w:cstheme="minorHAnsi"/>
          <w:sz w:val="22"/>
          <w:szCs w:val="22"/>
        </w:rPr>
        <w:t xml:space="preserve">potřebných </w:t>
      </w:r>
      <w:r w:rsidRPr="00926A2F">
        <w:rPr>
          <w:rFonts w:asciiTheme="minorHAnsi" w:hAnsiTheme="minorHAnsi" w:cstheme="minorHAnsi"/>
          <w:sz w:val="22"/>
          <w:szCs w:val="22"/>
        </w:rPr>
        <w:t>změn dle Objednatelem schválených návrhů preventivních opatření a změnových požadavků</w:t>
      </w:r>
      <w:r w:rsidR="00BD60FE" w:rsidRPr="00926A2F">
        <w:rPr>
          <w:rFonts w:asciiTheme="minorHAnsi" w:hAnsiTheme="minorHAnsi" w:cstheme="minorHAnsi"/>
          <w:sz w:val="22"/>
          <w:szCs w:val="22"/>
        </w:rPr>
        <w:t>, minimálně 2x ročně</w:t>
      </w:r>
      <w:r w:rsidR="00192BCC" w:rsidRPr="00926A2F">
        <w:rPr>
          <w:rFonts w:asciiTheme="minorHAnsi" w:hAnsiTheme="minorHAnsi" w:cstheme="minorHAnsi"/>
          <w:sz w:val="22"/>
          <w:szCs w:val="22"/>
        </w:rPr>
        <w:t>.;</w:t>
      </w:r>
    </w:p>
    <w:p w14:paraId="2A371872" w14:textId="5B79729F" w:rsidR="00891712" w:rsidRPr="00926A2F" w:rsidRDefault="00891712" w:rsidP="00230C6C">
      <w:pPr>
        <w:pStyle w:val="Odrazka1"/>
        <w:rPr>
          <w:rFonts w:asciiTheme="minorHAnsi" w:hAnsiTheme="minorHAnsi" w:cstheme="minorHAnsi"/>
          <w:sz w:val="22"/>
          <w:szCs w:val="22"/>
        </w:rPr>
      </w:pPr>
      <w:r w:rsidRPr="00926A2F">
        <w:rPr>
          <w:rFonts w:asciiTheme="minorHAnsi" w:hAnsiTheme="minorHAnsi" w:cstheme="minorHAnsi"/>
          <w:sz w:val="22"/>
          <w:szCs w:val="22"/>
        </w:rPr>
        <w:t>Optimalizace infrastruktury</w:t>
      </w:r>
      <w:r w:rsidR="00EA7E0B" w:rsidRPr="00926A2F">
        <w:rPr>
          <w:rFonts w:asciiTheme="minorHAnsi" w:hAnsiTheme="minorHAnsi" w:cstheme="minorHAnsi"/>
          <w:sz w:val="22"/>
          <w:szCs w:val="22"/>
        </w:rPr>
        <w:t xml:space="preserve"> IS SZIF</w:t>
      </w:r>
      <w:r w:rsidRPr="00926A2F">
        <w:rPr>
          <w:rFonts w:asciiTheme="minorHAnsi" w:hAnsiTheme="minorHAnsi" w:cstheme="minorHAnsi"/>
          <w:sz w:val="22"/>
          <w:szCs w:val="22"/>
        </w:rPr>
        <w:t xml:space="preserve"> a služeb - příprava návrhů na změnu konfigurace na základě sledování a kontrol infrastruktury a údajů získaných v rámci služby </w:t>
      </w:r>
      <w:r w:rsidR="00EA7E0B" w:rsidRPr="00926A2F">
        <w:rPr>
          <w:rFonts w:asciiTheme="minorHAnsi" w:hAnsiTheme="minorHAnsi" w:cstheme="minorHAnsi"/>
          <w:sz w:val="22"/>
          <w:szCs w:val="22"/>
        </w:rPr>
        <w:t>I</w:t>
      </w:r>
      <w:r w:rsidRPr="00926A2F">
        <w:rPr>
          <w:rFonts w:asciiTheme="minorHAnsi" w:hAnsiTheme="minorHAnsi" w:cstheme="minorHAnsi"/>
          <w:sz w:val="22"/>
          <w:szCs w:val="22"/>
        </w:rPr>
        <w:t>S0</w:t>
      </w:r>
      <w:r w:rsidR="00EA7E0B" w:rsidRPr="00926A2F">
        <w:rPr>
          <w:rFonts w:asciiTheme="minorHAnsi" w:hAnsiTheme="minorHAnsi" w:cstheme="minorHAnsi"/>
          <w:sz w:val="22"/>
          <w:szCs w:val="22"/>
        </w:rPr>
        <w:t>3</w:t>
      </w:r>
      <w:r w:rsidRPr="00926A2F">
        <w:rPr>
          <w:rFonts w:asciiTheme="minorHAnsi" w:hAnsiTheme="minorHAnsi" w:cstheme="minorHAnsi"/>
          <w:sz w:val="22"/>
          <w:szCs w:val="22"/>
        </w:rPr>
        <w:t xml:space="preserve"> s cílem zlepšit, optimalizovat či jinak upravit chování a vlastnosti infrastruktury</w:t>
      </w:r>
      <w:r w:rsidR="00EA7E0B" w:rsidRPr="00926A2F">
        <w:rPr>
          <w:rFonts w:asciiTheme="minorHAnsi" w:hAnsiTheme="minorHAnsi" w:cstheme="minorHAnsi"/>
          <w:sz w:val="22"/>
          <w:szCs w:val="22"/>
        </w:rPr>
        <w:t xml:space="preserve"> IS SZIF</w:t>
      </w:r>
      <w:r w:rsidRPr="00926A2F">
        <w:rPr>
          <w:rFonts w:asciiTheme="minorHAnsi" w:hAnsiTheme="minorHAnsi" w:cstheme="minorHAnsi"/>
          <w:sz w:val="22"/>
          <w:szCs w:val="22"/>
        </w:rPr>
        <w:t xml:space="preserve"> za účelem zlepšení funkcionality a parametrů </w:t>
      </w:r>
      <w:r w:rsidR="00EA7E0B" w:rsidRPr="00926A2F">
        <w:rPr>
          <w:rFonts w:asciiTheme="minorHAnsi" w:hAnsiTheme="minorHAnsi" w:cstheme="minorHAnsi"/>
          <w:sz w:val="22"/>
          <w:szCs w:val="22"/>
        </w:rPr>
        <w:t>jednotlivých s</w:t>
      </w:r>
      <w:r w:rsidRPr="00926A2F">
        <w:rPr>
          <w:rFonts w:asciiTheme="minorHAnsi" w:hAnsiTheme="minorHAnsi" w:cstheme="minorHAnsi"/>
          <w:sz w:val="22"/>
          <w:szCs w:val="22"/>
        </w:rPr>
        <w:t>lužeb.</w:t>
      </w:r>
      <w:r w:rsidR="00192BCC" w:rsidRPr="00926A2F">
        <w:rPr>
          <w:rFonts w:asciiTheme="minorHAnsi" w:hAnsiTheme="minorHAnsi" w:cstheme="minorHAnsi"/>
          <w:sz w:val="22"/>
          <w:szCs w:val="22"/>
        </w:rPr>
        <w:t>;</w:t>
      </w:r>
    </w:p>
    <w:p w14:paraId="1EB194E6" w14:textId="6AD43C4F" w:rsidR="00891712" w:rsidRPr="00926A2F" w:rsidRDefault="00891712" w:rsidP="00230C6C">
      <w:pPr>
        <w:pStyle w:val="Odrazka1"/>
        <w:rPr>
          <w:rFonts w:asciiTheme="minorHAnsi" w:hAnsiTheme="minorHAnsi" w:cstheme="minorHAnsi"/>
          <w:sz w:val="22"/>
          <w:szCs w:val="22"/>
        </w:rPr>
      </w:pPr>
      <w:r w:rsidRPr="00926A2F">
        <w:rPr>
          <w:rFonts w:asciiTheme="minorHAnsi" w:hAnsiTheme="minorHAnsi" w:cstheme="minorHAnsi"/>
          <w:sz w:val="22"/>
          <w:szCs w:val="22"/>
        </w:rPr>
        <w:t>Implementace Objednatelem schválených požadavků na změnu infrastruktury</w:t>
      </w:r>
      <w:r w:rsidR="00EA7E0B" w:rsidRPr="00926A2F">
        <w:rPr>
          <w:rFonts w:asciiTheme="minorHAnsi" w:hAnsiTheme="minorHAnsi" w:cstheme="minorHAnsi"/>
          <w:sz w:val="22"/>
          <w:szCs w:val="22"/>
        </w:rPr>
        <w:t xml:space="preserve"> IS SZIF</w:t>
      </w:r>
      <w:r w:rsidRPr="00926A2F">
        <w:rPr>
          <w:rFonts w:asciiTheme="minorHAnsi" w:hAnsiTheme="minorHAnsi" w:cstheme="minorHAnsi"/>
          <w:sz w:val="22"/>
          <w:szCs w:val="22"/>
        </w:rPr>
        <w:t xml:space="preserve"> a úprava pravidel a parametrů jejího provozu.</w:t>
      </w:r>
      <w:r w:rsidR="00192BCC" w:rsidRPr="00926A2F">
        <w:rPr>
          <w:rFonts w:asciiTheme="minorHAnsi" w:hAnsiTheme="minorHAnsi" w:cstheme="minorHAnsi"/>
          <w:sz w:val="22"/>
          <w:szCs w:val="22"/>
        </w:rPr>
        <w:t>;</w:t>
      </w:r>
    </w:p>
    <w:p w14:paraId="1DA9F9F9" w14:textId="425A3282" w:rsidR="00EA7E0B" w:rsidRPr="00926A2F" w:rsidRDefault="00EA7E0B" w:rsidP="00230C6C">
      <w:pPr>
        <w:pStyle w:val="Odrazka1"/>
        <w:rPr>
          <w:rFonts w:asciiTheme="minorHAnsi" w:hAnsiTheme="minorHAnsi" w:cstheme="minorHAnsi"/>
          <w:sz w:val="22"/>
          <w:szCs w:val="22"/>
        </w:rPr>
      </w:pPr>
      <w:r w:rsidRPr="00926A2F">
        <w:rPr>
          <w:rFonts w:asciiTheme="minorHAnsi" w:hAnsiTheme="minorHAnsi" w:cstheme="minorHAnsi"/>
          <w:sz w:val="22"/>
          <w:szCs w:val="22"/>
        </w:rPr>
        <w:t>Vydávání plánu instalace opravných patchů a doplňků, požadavků a změn, pokud vyžadují mimořádné zásahy – např. vypnutí/restart infrastruktury a koordinaci činností více subjektů pro minimalizaci dopadů. Plán instalace musí být vytvářen tak, aby byly odstávky infrastruktury minimální a jednotlivé instalační kroky byly sdružovány do ucelených tematických celků (sdružování více požadavků a změn do jediného servisního okna).</w:t>
      </w:r>
      <w:r w:rsidR="00192BCC" w:rsidRPr="00926A2F">
        <w:rPr>
          <w:rFonts w:asciiTheme="minorHAnsi" w:hAnsiTheme="minorHAnsi" w:cstheme="minorHAnsi"/>
          <w:sz w:val="22"/>
          <w:szCs w:val="22"/>
        </w:rPr>
        <w:t>;</w:t>
      </w:r>
    </w:p>
    <w:p w14:paraId="1CE784B3" w14:textId="5A7F0C9B" w:rsidR="00BD60FE" w:rsidRPr="00926A2F" w:rsidRDefault="00BD60FE" w:rsidP="00230C6C">
      <w:pPr>
        <w:pStyle w:val="Odrazka1"/>
        <w:rPr>
          <w:rFonts w:asciiTheme="minorHAnsi" w:hAnsiTheme="minorHAnsi" w:cstheme="minorHAnsi"/>
          <w:sz w:val="22"/>
          <w:szCs w:val="22"/>
        </w:rPr>
      </w:pPr>
      <w:r w:rsidRPr="00926A2F">
        <w:rPr>
          <w:rFonts w:asciiTheme="minorHAnsi" w:hAnsiTheme="minorHAnsi" w:cstheme="minorHAnsi"/>
          <w:sz w:val="22"/>
          <w:szCs w:val="22"/>
        </w:rPr>
        <w:t>Testování HA a DRP plánů minimálně 1x ročně</w:t>
      </w:r>
      <w:r w:rsidR="00192BCC" w:rsidRPr="00926A2F">
        <w:rPr>
          <w:rFonts w:asciiTheme="minorHAnsi" w:hAnsiTheme="minorHAnsi" w:cstheme="minorHAnsi"/>
          <w:sz w:val="22"/>
          <w:szCs w:val="22"/>
        </w:rPr>
        <w:t>;</w:t>
      </w:r>
    </w:p>
    <w:p w14:paraId="412F2A3B" w14:textId="2F9D9119" w:rsidR="00D02069" w:rsidRPr="009A64D2" w:rsidRDefault="00396F65" w:rsidP="00D02069">
      <w:pPr>
        <w:pStyle w:val="Odrazka1"/>
        <w:rPr>
          <w:rFonts w:asciiTheme="minorHAnsi" w:hAnsiTheme="minorHAnsi" w:cstheme="minorHAnsi"/>
          <w:sz w:val="22"/>
          <w:szCs w:val="22"/>
        </w:rPr>
      </w:pPr>
      <w:r w:rsidRPr="00926A2F">
        <w:rPr>
          <w:rFonts w:asciiTheme="minorHAnsi" w:hAnsiTheme="minorHAnsi" w:cstheme="minorHAnsi"/>
          <w:sz w:val="22"/>
          <w:szCs w:val="22"/>
        </w:rPr>
        <w:t>Podpora pro distribuci certifikátů 1x ročně výměna certifikátů</w:t>
      </w:r>
      <w:r w:rsidR="00192BCC" w:rsidRPr="00926A2F">
        <w:rPr>
          <w:rFonts w:asciiTheme="minorHAnsi" w:hAnsiTheme="minorHAnsi" w:cstheme="minorHAnsi"/>
          <w:sz w:val="22"/>
          <w:szCs w:val="22"/>
        </w:rPr>
        <w:t>;</w:t>
      </w:r>
    </w:p>
    <w:p w14:paraId="7EE9E5E0" w14:textId="7AAEBE60" w:rsidR="00D02069" w:rsidRPr="009A64D2" w:rsidRDefault="001215CA" w:rsidP="00D02069">
      <w:pPr>
        <w:rPr>
          <w:rFonts w:asciiTheme="minorHAnsi" w:hAnsiTheme="minorHAnsi" w:cstheme="minorHAnsi"/>
          <w:sz w:val="22"/>
          <w:szCs w:val="22"/>
        </w:rPr>
      </w:pPr>
      <w:r w:rsidRPr="00BB01CB">
        <w:rPr>
          <w:rFonts w:asciiTheme="minorHAnsi" w:hAnsiTheme="minorHAnsi" w:cstheme="minorHAnsi"/>
          <w:sz w:val="22"/>
          <w:szCs w:val="22"/>
        </w:rPr>
        <w:t>Změny infrastruktury IS SZIF budou prováděny v souladu s postupy pro Change Management,</w:t>
      </w:r>
      <w:r w:rsidRPr="00926A2F">
        <w:rPr>
          <w:rFonts w:asciiTheme="minorHAnsi" w:hAnsiTheme="minorHAnsi" w:cstheme="minorHAnsi"/>
          <w:sz w:val="22"/>
          <w:szCs w:val="22"/>
        </w:rPr>
        <w:t xml:space="preserve"> které budou implementovány v rámci procesů řízení IT služeb v ServiceDesku (viz</w:t>
      </w:r>
      <w:r w:rsidR="00C904F8" w:rsidRPr="00926A2F">
        <w:rPr>
          <w:rFonts w:asciiTheme="minorHAnsi" w:hAnsiTheme="minorHAnsi" w:cstheme="minorHAnsi"/>
          <w:sz w:val="22"/>
          <w:szCs w:val="22"/>
        </w:rPr>
        <w:t xml:space="preserve"> Služba IS04</w:t>
      </w:r>
      <w:r w:rsidRPr="00926A2F">
        <w:rPr>
          <w:rFonts w:asciiTheme="minorHAnsi" w:hAnsiTheme="minorHAnsi" w:cstheme="minorHAnsi"/>
          <w:sz w:val="22"/>
          <w:szCs w:val="22"/>
        </w:rPr>
        <w:t>). Při běžném provozu infrastruktury IS SZIF a provádění schválených změn musí být dodrženy pokyny a doporučení výrobců HW a SW tak, aby nedošlo k porušení záručních nebo jiných podmínek vztahujících se na provoz jednotlivých prvků infrastruktury</w:t>
      </w:r>
      <w:r w:rsidR="003A78DA" w:rsidRPr="00926A2F">
        <w:rPr>
          <w:rFonts w:asciiTheme="minorHAnsi" w:hAnsiTheme="minorHAnsi" w:cstheme="minorHAnsi"/>
          <w:sz w:val="22"/>
          <w:szCs w:val="22"/>
        </w:rPr>
        <w:t xml:space="preserve"> IS SZIF</w:t>
      </w:r>
      <w:r w:rsidRPr="00926A2F">
        <w:rPr>
          <w:rFonts w:asciiTheme="minorHAnsi" w:hAnsiTheme="minorHAnsi" w:cstheme="minorHAnsi"/>
          <w:sz w:val="22"/>
          <w:szCs w:val="22"/>
        </w:rPr>
        <w:t>.</w:t>
      </w:r>
    </w:p>
    <w:p w14:paraId="6E24C62C" w14:textId="77777777" w:rsidR="00D02069" w:rsidRPr="00926A2F" w:rsidRDefault="001215CA" w:rsidP="0082125B">
      <w:pPr>
        <w:pStyle w:val="Nadpis3"/>
        <w:keepLines/>
        <w:numPr>
          <w:ilvl w:val="3"/>
          <w:numId w:val="14"/>
        </w:numPr>
        <w:ind w:left="709"/>
        <w:rPr>
          <w:caps w:val="0"/>
          <w:color w:val="243F60" w:themeColor="accent1" w:themeShade="7F"/>
          <w:sz w:val="32"/>
          <w:szCs w:val="32"/>
        </w:rPr>
      </w:pPr>
      <w:r w:rsidRPr="00926A2F">
        <w:rPr>
          <w:caps w:val="0"/>
          <w:color w:val="243F60" w:themeColor="accent1" w:themeShade="7F"/>
          <w:sz w:val="32"/>
          <w:szCs w:val="32"/>
        </w:rPr>
        <w:t>Reporting a vyhodnocování provozu</w:t>
      </w:r>
    </w:p>
    <w:p w14:paraId="31FB51C7" w14:textId="60CC275D" w:rsidR="001215CA" w:rsidRPr="00926A2F" w:rsidRDefault="001215CA" w:rsidP="001215CA">
      <w:pPr>
        <w:rPr>
          <w:rFonts w:asciiTheme="minorHAnsi" w:hAnsiTheme="minorHAnsi" w:cstheme="minorHAnsi"/>
          <w:sz w:val="22"/>
          <w:szCs w:val="22"/>
        </w:rPr>
      </w:pPr>
      <w:r>
        <w:t>Pos</w:t>
      </w:r>
      <w:r w:rsidRPr="00926A2F">
        <w:rPr>
          <w:rFonts w:asciiTheme="minorHAnsi" w:hAnsiTheme="minorHAnsi" w:cstheme="minorHAnsi"/>
          <w:sz w:val="22"/>
          <w:szCs w:val="22"/>
        </w:rPr>
        <w:t>kytovatel musí vést záznamy o tom, jakým způsobem a v jaké kvalitě či kvantitě jsou výše uvedené provozní parametry infrastruktury IS SZIF naplňovány. Tyto záznamy musí být Objednateli přístupné jak okamžitě v prostředí ServiceDesku, tak v agregované podobě formou periodicky předávaných souhrnných reportů.</w:t>
      </w:r>
    </w:p>
    <w:p w14:paraId="117CFBFD" w14:textId="77777777" w:rsidR="001215CA" w:rsidRPr="009A64D2" w:rsidRDefault="001215CA" w:rsidP="001215CA">
      <w:pPr>
        <w:rPr>
          <w:rFonts w:asciiTheme="minorHAnsi" w:hAnsiTheme="minorHAnsi" w:cstheme="minorHAnsi"/>
          <w:sz w:val="22"/>
          <w:szCs w:val="22"/>
        </w:rPr>
      </w:pPr>
      <w:r w:rsidRPr="009A64D2">
        <w:rPr>
          <w:rFonts w:asciiTheme="minorHAnsi" w:hAnsiTheme="minorHAnsi" w:cstheme="minorHAnsi"/>
          <w:sz w:val="22"/>
          <w:szCs w:val="22"/>
        </w:rPr>
        <w:t>Objednatel v rámci reportingu provozu požaduje:</w:t>
      </w:r>
    </w:p>
    <w:p w14:paraId="02DBD156" w14:textId="77777777" w:rsidR="001215CA" w:rsidRPr="009A64D2" w:rsidRDefault="001215CA" w:rsidP="00230C6C">
      <w:pPr>
        <w:pStyle w:val="Odrazka1"/>
        <w:rPr>
          <w:rFonts w:asciiTheme="minorHAnsi" w:hAnsiTheme="minorHAnsi" w:cstheme="minorHAnsi"/>
          <w:sz w:val="22"/>
          <w:szCs w:val="22"/>
        </w:rPr>
      </w:pPr>
      <w:r w:rsidRPr="009A64D2">
        <w:rPr>
          <w:rFonts w:asciiTheme="minorHAnsi" w:hAnsiTheme="minorHAnsi" w:cstheme="minorHAnsi"/>
          <w:sz w:val="22"/>
          <w:szCs w:val="22"/>
        </w:rPr>
        <w:t xml:space="preserve">Vedení provozního deníku </w:t>
      </w:r>
      <w:r w:rsidR="00580AEB" w:rsidRPr="009A64D2">
        <w:rPr>
          <w:rFonts w:asciiTheme="minorHAnsi" w:hAnsiTheme="minorHAnsi" w:cstheme="minorHAnsi"/>
          <w:sz w:val="22"/>
          <w:szCs w:val="22"/>
        </w:rPr>
        <w:t xml:space="preserve">každého zařízení </w:t>
      </w:r>
      <w:r w:rsidRPr="009A64D2">
        <w:rPr>
          <w:rFonts w:asciiTheme="minorHAnsi" w:hAnsiTheme="minorHAnsi" w:cstheme="minorHAnsi"/>
          <w:sz w:val="22"/>
          <w:szCs w:val="22"/>
        </w:rPr>
        <w:t>v elektronické podobě. Provozní deník musí obsahovat údaje o provedení veškerých činností Poskytovatele, tj. alespoň:</w:t>
      </w:r>
    </w:p>
    <w:p w14:paraId="45FA7B1A" w14:textId="6946DBBE" w:rsidR="001215CA" w:rsidRPr="009A64D2" w:rsidRDefault="001215CA" w:rsidP="00230C6C">
      <w:pPr>
        <w:pStyle w:val="Odrazka2"/>
        <w:rPr>
          <w:rFonts w:asciiTheme="minorHAnsi" w:hAnsiTheme="minorHAnsi" w:cstheme="minorHAnsi"/>
          <w:sz w:val="22"/>
          <w:szCs w:val="22"/>
        </w:rPr>
      </w:pPr>
      <w:r w:rsidRPr="009A64D2">
        <w:rPr>
          <w:rFonts w:asciiTheme="minorHAnsi" w:hAnsiTheme="minorHAnsi" w:cstheme="minorHAnsi"/>
          <w:sz w:val="22"/>
          <w:szCs w:val="22"/>
        </w:rPr>
        <w:t>identifikaci pracovníka, který činnost provedl</w:t>
      </w:r>
      <w:r w:rsidR="009A64D2" w:rsidRPr="009A64D2">
        <w:rPr>
          <w:rFonts w:asciiTheme="minorHAnsi" w:hAnsiTheme="minorHAnsi" w:cstheme="minorHAnsi"/>
          <w:sz w:val="22"/>
          <w:szCs w:val="22"/>
        </w:rPr>
        <w:t>;</w:t>
      </w:r>
    </w:p>
    <w:p w14:paraId="35516A64" w14:textId="22643C12" w:rsidR="001215CA" w:rsidRPr="009A64D2" w:rsidRDefault="001215CA" w:rsidP="00230C6C">
      <w:pPr>
        <w:pStyle w:val="Odrazka2"/>
        <w:rPr>
          <w:rFonts w:asciiTheme="minorHAnsi" w:hAnsiTheme="minorHAnsi" w:cstheme="minorHAnsi"/>
          <w:sz w:val="22"/>
          <w:szCs w:val="22"/>
        </w:rPr>
      </w:pPr>
      <w:r w:rsidRPr="009A64D2">
        <w:rPr>
          <w:rFonts w:asciiTheme="minorHAnsi" w:hAnsiTheme="minorHAnsi" w:cstheme="minorHAnsi"/>
          <w:sz w:val="22"/>
          <w:szCs w:val="22"/>
        </w:rPr>
        <w:t>datum a čas zahájení provádění činnosti</w:t>
      </w:r>
      <w:r w:rsidR="009A64D2" w:rsidRPr="009A64D2">
        <w:rPr>
          <w:rFonts w:asciiTheme="minorHAnsi" w:hAnsiTheme="minorHAnsi" w:cstheme="minorHAnsi"/>
          <w:sz w:val="22"/>
          <w:szCs w:val="22"/>
        </w:rPr>
        <w:t>;</w:t>
      </w:r>
    </w:p>
    <w:p w14:paraId="0F6B55EC" w14:textId="04BC8576" w:rsidR="001215CA" w:rsidRPr="009A64D2" w:rsidRDefault="001215CA" w:rsidP="00230C6C">
      <w:pPr>
        <w:pStyle w:val="Odrazka2"/>
        <w:rPr>
          <w:rFonts w:asciiTheme="minorHAnsi" w:hAnsiTheme="minorHAnsi" w:cstheme="minorHAnsi"/>
          <w:sz w:val="22"/>
          <w:szCs w:val="22"/>
        </w:rPr>
      </w:pPr>
      <w:r w:rsidRPr="009A64D2">
        <w:rPr>
          <w:rFonts w:asciiTheme="minorHAnsi" w:hAnsiTheme="minorHAnsi" w:cstheme="minorHAnsi"/>
          <w:sz w:val="22"/>
          <w:szCs w:val="22"/>
        </w:rPr>
        <w:t>datum a čas ukončení provádění činnosti</w:t>
      </w:r>
      <w:r w:rsidR="009A64D2" w:rsidRPr="009A64D2">
        <w:rPr>
          <w:rFonts w:asciiTheme="minorHAnsi" w:hAnsiTheme="minorHAnsi" w:cstheme="minorHAnsi"/>
          <w:sz w:val="22"/>
          <w:szCs w:val="22"/>
        </w:rPr>
        <w:t>;</w:t>
      </w:r>
    </w:p>
    <w:p w14:paraId="23CBFF2D" w14:textId="2B32F051" w:rsidR="001215CA" w:rsidRPr="009A64D2" w:rsidRDefault="001215CA" w:rsidP="00230C6C">
      <w:pPr>
        <w:pStyle w:val="Odrazka2"/>
        <w:rPr>
          <w:rFonts w:asciiTheme="minorHAnsi" w:hAnsiTheme="minorHAnsi" w:cstheme="minorHAnsi"/>
          <w:sz w:val="22"/>
          <w:szCs w:val="22"/>
        </w:rPr>
      </w:pPr>
      <w:r w:rsidRPr="009A64D2">
        <w:rPr>
          <w:rFonts w:asciiTheme="minorHAnsi" w:hAnsiTheme="minorHAnsi" w:cstheme="minorHAnsi"/>
          <w:sz w:val="22"/>
          <w:szCs w:val="22"/>
        </w:rPr>
        <w:t>popis provedené činnosti</w:t>
      </w:r>
      <w:r w:rsidR="009A64D2" w:rsidRPr="009A64D2">
        <w:rPr>
          <w:rFonts w:asciiTheme="minorHAnsi" w:hAnsiTheme="minorHAnsi" w:cstheme="minorHAnsi"/>
          <w:sz w:val="22"/>
          <w:szCs w:val="22"/>
        </w:rPr>
        <w:t>;</w:t>
      </w:r>
    </w:p>
    <w:p w14:paraId="64091CEA" w14:textId="068B70C5" w:rsidR="001215CA" w:rsidRPr="009A64D2" w:rsidRDefault="001215CA" w:rsidP="00230C6C">
      <w:pPr>
        <w:pStyle w:val="Odrazka2"/>
        <w:rPr>
          <w:rFonts w:asciiTheme="minorHAnsi" w:hAnsiTheme="minorHAnsi" w:cstheme="minorHAnsi"/>
          <w:sz w:val="22"/>
          <w:szCs w:val="22"/>
        </w:rPr>
      </w:pPr>
      <w:r w:rsidRPr="009A64D2">
        <w:rPr>
          <w:rFonts w:asciiTheme="minorHAnsi" w:hAnsiTheme="minorHAnsi" w:cstheme="minorHAnsi"/>
          <w:sz w:val="22"/>
          <w:szCs w:val="22"/>
        </w:rPr>
        <w:t>výsledek provedení činnosti</w:t>
      </w:r>
      <w:r w:rsidR="009A64D2" w:rsidRPr="009A64D2">
        <w:rPr>
          <w:rFonts w:asciiTheme="minorHAnsi" w:hAnsiTheme="minorHAnsi" w:cstheme="minorHAnsi"/>
          <w:sz w:val="22"/>
          <w:szCs w:val="22"/>
        </w:rPr>
        <w:t>;</w:t>
      </w:r>
    </w:p>
    <w:p w14:paraId="4CA7265B" w14:textId="31BFCA2C" w:rsidR="001215CA" w:rsidRPr="009A64D2" w:rsidRDefault="001215CA" w:rsidP="00230C6C">
      <w:pPr>
        <w:pStyle w:val="Odrazka2"/>
        <w:rPr>
          <w:rFonts w:asciiTheme="minorHAnsi" w:hAnsiTheme="minorHAnsi" w:cstheme="minorHAnsi"/>
          <w:sz w:val="22"/>
          <w:szCs w:val="22"/>
        </w:rPr>
      </w:pPr>
      <w:r w:rsidRPr="009A64D2">
        <w:rPr>
          <w:rFonts w:asciiTheme="minorHAnsi" w:hAnsiTheme="minorHAnsi" w:cstheme="minorHAnsi"/>
          <w:sz w:val="22"/>
          <w:szCs w:val="22"/>
        </w:rPr>
        <w:lastRenderedPageBreak/>
        <w:t>volitelně a v opodstatněných, či Objednatelem stanovených</w:t>
      </w:r>
      <w:r w:rsidR="009A64D2" w:rsidRPr="009A64D2">
        <w:rPr>
          <w:rFonts w:asciiTheme="minorHAnsi" w:hAnsiTheme="minorHAnsi" w:cstheme="minorHAnsi"/>
          <w:sz w:val="22"/>
          <w:szCs w:val="22"/>
        </w:rPr>
        <w:t>,</w:t>
      </w:r>
      <w:r w:rsidRPr="009A64D2">
        <w:rPr>
          <w:rFonts w:asciiTheme="minorHAnsi" w:hAnsiTheme="minorHAnsi" w:cstheme="minorHAnsi"/>
          <w:sz w:val="22"/>
          <w:szCs w:val="22"/>
        </w:rPr>
        <w:t xml:space="preserve"> případech rovněž další podklady relevantní k prováděné činnosti (např. harmonogram realizace provozního zásahu, </w:t>
      </w:r>
      <w:r w:rsidR="00580AEB" w:rsidRPr="009A64D2">
        <w:rPr>
          <w:rFonts w:asciiTheme="minorHAnsi" w:hAnsiTheme="minorHAnsi" w:cstheme="minorHAnsi"/>
          <w:sz w:val="22"/>
          <w:szCs w:val="22"/>
        </w:rPr>
        <w:t>implementační plán</w:t>
      </w:r>
      <w:r w:rsidRPr="009A64D2">
        <w:rPr>
          <w:rFonts w:asciiTheme="minorHAnsi" w:hAnsiTheme="minorHAnsi" w:cstheme="minorHAnsi"/>
          <w:sz w:val="22"/>
          <w:szCs w:val="22"/>
        </w:rPr>
        <w:t>,</w:t>
      </w:r>
      <w:r w:rsidR="00580AEB" w:rsidRPr="009A64D2">
        <w:rPr>
          <w:rFonts w:asciiTheme="minorHAnsi" w:hAnsiTheme="minorHAnsi" w:cstheme="minorHAnsi"/>
          <w:sz w:val="22"/>
          <w:szCs w:val="22"/>
        </w:rPr>
        <w:t xml:space="preserve"> plán instalací</w:t>
      </w:r>
      <w:r w:rsidRPr="009A64D2">
        <w:rPr>
          <w:rFonts w:asciiTheme="minorHAnsi" w:hAnsiTheme="minorHAnsi" w:cstheme="minorHAnsi"/>
          <w:sz w:val="22"/>
          <w:szCs w:val="22"/>
        </w:rPr>
        <w:t xml:space="preserve"> apod.)</w:t>
      </w:r>
      <w:r w:rsidR="009A64D2" w:rsidRPr="009A64D2">
        <w:rPr>
          <w:rFonts w:asciiTheme="minorHAnsi" w:hAnsiTheme="minorHAnsi" w:cstheme="minorHAnsi"/>
          <w:sz w:val="22"/>
          <w:szCs w:val="22"/>
        </w:rPr>
        <w:t>;</w:t>
      </w:r>
    </w:p>
    <w:p w14:paraId="437759BC" w14:textId="77777777" w:rsidR="001215CA" w:rsidRPr="009A64D2" w:rsidRDefault="001215CA" w:rsidP="00564DF4">
      <w:pPr>
        <w:autoSpaceDE w:val="0"/>
        <w:autoSpaceDN w:val="0"/>
        <w:adjustRightInd w:val="0"/>
        <w:ind w:left="851"/>
        <w:rPr>
          <w:rFonts w:asciiTheme="minorHAnsi" w:hAnsiTheme="minorHAnsi" w:cstheme="minorHAnsi"/>
          <w:sz w:val="22"/>
          <w:szCs w:val="22"/>
        </w:rPr>
      </w:pPr>
      <w:r w:rsidRPr="009A64D2">
        <w:rPr>
          <w:rFonts w:asciiTheme="minorHAnsi" w:hAnsiTheme="minorHAnsi" w:cstheme="minorHAnsi"/>
          <w:sz w:val="22"/>
          <w:szCs w:val="22"/>
        </w:rPr>
        <w:t xml:space="preserve">Záznamy spojené s prokazováním naplnění parametrů provozu, jako zvláštní kategorie dokumentů, musí být vytvořeny a udržovány tak, aby poskytovaly důkaz o shodě se stanovenými požadavky na provoz </w:t>
      </w:r>
      <w:r w:rsidR="00580AEB" w:rsidRPr="009A64D2">
        <w:rPr>
          <w:rFonts w:asciiTheme="minorHAnsi" w:hAnsiTheme="minorHAnsi" w:cstheme="minorHAnsi"/>
          <w:sz w:val="22"/>
          <w:szCs w:val="22"/>
        </w:rPr>
        <w:t>infrastruktury IS SZIF.</w:t>
      </w:r>
    </w:p>
    <w:p w14:paraId="54BA519E" w14:textId="45041203" w:rsidR="001215CA" w:rsidRPr="001874EC" w:rsidRDefault="001215CA" w:rsidP="00580AEB">
      <w:pPr>
        <w:ind w:left="851"/>
        <w:rPr>
          <w:rFonts w:asciiTheme="minorHAnsi" w:hAnsiTheme="minorHAnsi" w:cstheme="minorHAnsi"/>
          <w:sz w:val="22"/>
          <w:szCs w:val="22"/>
        </w:rPr>
      </w:pPr>
      <w:r w:rsidRPr="001874EC">
        <w:rPr>
          <w:rFonts w:asciiTheme="minorHAnsi" w:hAnsiTheme="minorHAnsi" w:cstheme="minorHAnsi"/>
          <w:sz w:val="22"/>
          <w:szCs w:val="22"/>
        </w:rPr>
        <w:t>Záznamy musí být chráněny a řízeny, musí zůstat čitelné, snadno identifikovatelné a musí být možné je snadno vyhledat. Opatření potřebná k identifikaci, uložení, ochraně, vyhledání, době platnosti a uspořádání záznamů musí být dokumentována. Poskytovatel musí zajistit kontinuitu verzí dokumentu a zajistit požadavek dohledatelnosti u každého záznamu.</w:t>
      </w:r>
    </w:p>
    <w:p w14:paraId="0ADA0FD1" w14:textId="77777777" w:rsidR="00564DF4" w:rsidRPr="001874EC" w:rsidRDefault="00564DF4" w:rsidP="00580AEB">
      <w:pPr>
        <w:ind w:left="851"/>
        <w:rPr>
          <w:rFonts w:asciiTheme="minorHAnsi" w:hAnsiTheme="minorHAnsi" w:cstheme="minorHAnsi"/>
          <w:sz w:val="22"/>
          <w:szCs w:val="22"/>
        </w:rPr>
      </w:pPr>
      <w:r w:rsidRPr="001874EC">
        <w:rPr>
          <w:rFonts w:asciiTheme="minorHAnsi" w:hAnsiTheme="minorHAnsi" w:cstheme="minorHAnsi"/>
          <w:sz w:val="22"/>
          <w:szCs w:val="22"/>
        </w:rPr>
        <w:t>Záznamy musí být vedeny elektronicky, a musí být dostupné Objednateli</w:t>
      </w:r>
      <w:r w:rsidR="000E16B2" w:rsidRPr="001874EC">
        <w:rPr>
          <w:rFonts w:asciiTheme="minorHAnsi" w:hAnsiTheme="minorHAnsi" w:cstheme="minorHAnsi"/>
          <w:sz w:val="22"/>
          <w:szCs w:val="22"/>
        </w:rPr>
        <w:t xml:space="preserve"> online v elektronické formě.</w:t>
      </w:r>
    </w:p>
    <w:p w14:paraId="6A9D6A3D" w14:textId="28D44A41" w:rsidR="001215CA" w:rsidRPr="001874EC" w:rsidRDefault="001215CA" w:rsidP="00230C6C">
      <w:pPr>
        <w:pStyle w:val="Odrazka1"/>
        <w:rPr>
          <w:rFonts w:asciiTheme="minorHAnsi" w:hAnsiTheme="minorHAnsi" w:cstheme="minorHAnsi"/>
          <w:sz w:val="22"/>
          <w:szCs w:val="22"/>
        </w:rPr>
      </w:pPr>
      <w:r w:rsidRPr="001874EC">
        <w:rPr>
          <w:rFonts w:asciiTheme="minorHAnsi" w:hAnsiTheme="minorHAnsi" w:cstheme="minorHAnsi"/>
          <w:sz w:val="22"/>
          <w:szCs w:val="22"/>
        </w:rPr>
        <w:t>Pravidelný měsíční reporting vyhodnocování a dodržování SLA jednotlivých služeb spočívající zejména v:</w:t>
      </w:r>
    </w:p>
    <w:p w14:paraId="34019189" w14:textId="7AFD4FD0" w:rsidR="001215CA" w:rsidRPr="001874EC" w:rsidRDefault="001215CA" w:rsidP="00230C6C">
      <w:pPr>
        <w:pStyle w:val="Odrazka2"/>
        <w:rPr>
          <w:rFonts w:asciiTheme="minorHAnsi" w:hAnsiTheme="minorHAnsi" w:cstheme="minorHAnsi"/>
          <w:sz w:val="22"/>
          <w:szCs w:val="22"/>
        </w:rPr>
      </w:pPr>
      <w:r w:rsidRPr="001874EC">
        <w:rPr>
          <w:rFonts w:asciiTheme="minorHAnsi" w:hAnsiTheme="minorHAnsi" w:cstheme="minorHAnsi"/>
          <w:sz w:val="22"/>
          <w:szCs w:val="22"/>
        </w:rPr>
        <w:t xml:space="preserve">zpracovávání zprávy o průběhu běžného provozu obsahující přehled všech v souvislosti s provozem </w:t>
      </w:r>
      <w:r w:rsidR="00580AEB" w:rsidRPr="001874EC">
        <w:rPr>
          <w:rFonts w:asciiTheme="minorHAnsi" w:hAnsiTheme="minorHAnsi" w:cstheme="minorHAnsi"/>
          <w:sz w:val="22"/>
          <w:szCs w:val="22"/>
        </w:rPr>
        <w:t>infrastruktury IS SZIF,</w:t>
      </w:r>
      <w:r w:rsidRPr="001874EC">
        <w:rPr>
          <w:rFonts w:asciiTheme="minorHAnsi" w:hAnsiTheme="minorHAnsi" w:cstheme="minorHAnsi"/>
          <w:sz w:val="22"/>
          <w:szCs w:val="22"/>
        </w:rPr>
        <w:t xml:space="preserve"> prováděných činností, změn a plnění SLA parametrů za uplynulé období (bude dodáno ve formě protokolu, který bude sloužit pro akceptaci poskytovaných služeb, bude připojen k faktuře za příslušné vyhodnocovací a fakturační období)</w:t>
      </w:r>
      <w:r w:rsidR="001874EC" w:rsidRPr="001874EC">
        <w:rPr>
          <w:rFonts w:asciiTheme="minorHAnsi" w:hAnsiTheme="minorHAnsi" w:cstheme="minorHAnsi"/>
          <w:sz w:val="22"/>
          <w:szCs w:val="22"/>
        </w:rPr>
        <w:t>;</w:t>
      </w:r>
    </w:p>
    <w:p w14:paraId="3B38F369" w14:textId="77777777" w:rsidR="000E16B2" w:rsidRPr="001874EC" w:rsidRDefault="001215CA" w:rsidP="00230C6C">
      <w:pPr>
        <w:pStyle w:val="Odrazka2"/>
        <w:rPr>
          <w:rFonts w:asciiTheme="minorHAnsi" w:hAnsiTheme="minorHAnsi" w:cstheme="minorHAnsi"/>
          <w:sz w:val="22"/>
          <w:szCs w:val="22"/>
        </w:rPr>
      </w:pPr>
      <w:r w:rsidRPr="001874EC">
        <w:rPr>
          <w:rFonts w:asciiTheme="minorHAnsi" w:hAnsiTheme="minorHAnsi" w:cstheme="minorHAnsi"/>
          <w:sz w:val="22"/>
          <w:szCs w:val="22"/>
        </w:rPr>
        <w:t xml:space="preserve">zpracovávání zprávy </w:t>
      </w:r>
      <w:r w:rsidR="00580AEB" w:rsidRPr="001874EC">
        <w:rPr>
          <w:rFonts w:asciiTheme="minorHAnsi" w:hAnsiTheme="minorHAnsi" w:cstheme="minorHAnsi"/>
          <w:sz w:val="22"/>
          <w:szCs w:val="22"/>
        </w:rPr>
        <w:t>o využívání zdrojů provozované</w:t>
      </w:r>
      <w:r w:rsidRPr="001874EC">
        <w:rPr>
          <w:rFonts w:asciiTheme="minorHAnsi" w:hAnsiTheme="minorHAnsi" w:cstheme="minorHAnsi"/>
          <w:sz w:val="22"/>
          <w:szCs w:val="22"/>
        </w:rPr>
        <w:t xml:space="preserve"> </w:t>
      </w:r>
      <w:r w:rsidR="00580AEB" w:rsidRPr="001874EC">
        <w:rPr>
          <w:rFonts w:asciiTheme="minorHAnsi" w:hAnsiTheme="minorHAnsi" w:cstheme="minorHAnsi"/>
          <w:sz w:val="22"/>
          <w:szCs w:val="22"/>
        </w:rPr>
        <w:t>infrastruktury</w:t>
      </w:r>
      <w:r w:rsidRPr="001874EC">
        <w:rPr>
          <w:rFonts w:asciiTheme="minorHAnsi" w:hAnsiTheme="minorHAnsi" w:cstheme="minorHAnsi"/>
          <w:sz w:val="22"/>
          <w:szCs w:val="22"/>
        </w:rPr>
        <w:t xml:space="preserve">, slabých místech a rezervách; </w:t>
      </w:r>
    </w:p>
    <w:p w14:paraId="12DED74B" w14:textId="77A8CA82" w:rsidR="001215CA" w:rsidRPr="001874EC" w:rsidRDefault="00580AEB" w:rsidP="00230C6C">
      <w:pPr>
        <w:pStyle w:val="Odrazka2"/>
        <w:rPr>
          <w:rFonts w:asciiTheme="minorHAnsi" w:hAnsiTheme="minorHAnsi" w:cstheme="minorHAnsi"/>
          <w:sz w:val="22"/>
          <w:szCs w:val="22"/>
        </w:rPr>
      </w:pPr>
      <w:r w:rsidRPr="001874EC">
        <w:rPr>
          <w:rFonts w:asciiTheme="minorHAnsi" w:hAnsiTheme="minorHAnsi" w:cstheme="minorHAnsi"/>
          <w:sz w:val="22"/>
          <w:szCs w:val="22"/>
        </w:rPr>
        <w:t>doporuč</w:t>
      </w:r>
      <w:r w:rsidR="000E16B2" w:rsidRPr="001874EC">
        <w:rPr>
          <w:rFonts w:asciiTheme="minorHAnsi" w:hAnsiTheme="minorHAnsi" w:cstheme="minorHAnsi"/>
          <w:sz w:val="22"/>
          <w:szCs w:val="22"/>
        </w:rPr>
        <w:t>ení</w:t>
      </w:r>
      <w:r w:rsidRPr="001874EC">
        <w:rPr>
          <w:rFonts w:asciiTheme="minorHAnsi" w:hAnsiTheme="minorHAnsi" w:cstheme="minorHAnsi"/>
          <w:sz w:val="22"/>
          <w:szCs w:val="22"/>
        </w:rPr>
        <w:t xml:space="preserve"> úprav provozované</w:t>
      </w:r>
      <w:r w:rsidR="001215CA" w:rsidRPr="001874EC">
        <w:rPr>
          <w:rFonts w:asciiTheme="minorHAnsi" w:hAnsiTheme="minorHAnsi" w:cstheme="minorHAnsi"/>
          <w:sz w:val="22"/>
          <w:szCs w:val="22"/>
        </w:rPr>
        <w:t xml:space="preserve"> </w:t>
      </w:r>
      <w:r w:rsidRPr="001874EC">
        <w:rPr>
          <w:rFonts w:asciiTheme="minorHAnsi" w:hAnsiTheme="minorHAnsi" w:cstheme="minorHAnsi"/>
          <w:sz w:val="22"/>
          <w:szCs w:val="22"/>
        </w:rPr>
        <w:t>infrastruktury</w:t>
      </w:r>
      <w:r w:rsidR="001215CA" w:rsidRPr="001874EC">
        <w:rPr>
          <w:rFonts w:asciiTheme="minorHAnsi" w:hAnsiTheme="minorHAnsi" w:cstheme="minorHAnsi"/>
          <w:sz w:val="22"/>
          <w:szCs w:val="22"/>
        </w:rPr>
        <w:t xml:space="preserve"> pro optimalizaci výkonu infrastruktury</w:t>
      </w:r>
      <w:r w:rsidRPr="001874EC">
        <w:rPr>
          <w:rFonts w:asciiTheme="minorHAnsi" w:hAnsiTheme="minorHAnsi" w:cstheme="minorHAnsi"/>
          <w:sz w:val="22"/>
          <w:szCs w:val="22"/>
        </w:rPr>
        <w:t xml:space="preserve"> IS SZIF</w:t>
      </w:r>
      <w:r w:rsidR="001874EC" w:rsidRPr="001874EC">
        <w:rPr>
          <w:rFonts w:asciiTheme="minorHAnsi" w:hAnsiTheme="minorHAnsi" w:cstheme="minorHAnsi"/>
          <w:sz w:val="22"/>
          <w:szCs w:val="22"/>
        </w:rPr>
        <w:t>;</w:t>
      </w:r>
    </w:p>
    <w:p w14:paraId="09F60B0D" w14:textId="77777777" w:rsidR="001215CA" w:rsidRPr="001874EC" w:rsidRDefault="001215CA" w:rsidP="00230C6C">
      <w:pPr>
        <w:pStyle w:val="Odrazka1"/>
        <w:rPr>
          <w:rFonts w:asciiTheme="minorHAnsi" w:hAnsiTheme="minorHAnsi" w:cstheme="minorHAnsi"/>
          <w:sz w:val="22"/>
          <w:szCs w:val="22"/>
        </w:rPr>
      </w:pPr>
      <w:r w:rsidRPr="001874EC">
        <w:rPr>
          <w:rFonts w:asciiTheme="minorHAnsi" w:hAnsiTheme="minorHAnsi" w:cstheme="minorHAnsi"/>
          <w:sz w:val="22"/>
          <w:szCs w:val="22"/>
        </w:rPr>
        <w:t xml:space="preserve">Pravidelný měsíční reporting vyhodnocování a dodržování SLA jednotlivých služeb musí být uložen do ServiceDesku nejpozději 5. pracovního dne po ukončení </w:t>
      </w:r>
      <w:r w:rsidR="00580AEB" w:rsidRPr="001874EC">
        <w:rPr>
          <w:rFonts w:asciiTheme="minorHAnsi" w:hAnsiTheme="minorHAnsi" w:cstheme="minorHAnsi"/>
          <w:sz w:val="22"/>
          <w:szCs w:val="22"/>
        </w:rPr>
        <w:t>vyhodnocovacího období, které</w:t>
      </w:r>
      <w:r w:rsidRPr="001874EC">
        <w:rPr>
          <w:rFonts w:asciiTheme="minorHAnsi" w:hAnsiTheme="minorHAnsi" w:cstheme="minorHAnsi"/>
          <w:sz w:val="22"/>
          <w:szCs w:val="22"/>
        </w:rPr>
        <w:t xml:space="preserve"> je předmětem reportu. </w:t>
      </w:r>
    </w:p>
    <w:p w14:paraId="3F12AB0B" w14:textId="77777777" w:rsidR="001215CA" w:rsidRPr="001874EC" w:rsidRDefault="001215CA" w:rsidP="00230C6C">
      <w:pPr>
        <w:pStyle w:val="Odrazka1"/>
        <w:rPr>
          <w:rFonts w:asciiTheme="minorHAnsi" w:hAnsiTheme="minorHAnsi" w:cstheme="minorHAnsi"/>
          <w:sz w:val="22"/>
          <w:szCs w:val="22"/>
        </w:rPr>
      </w:pPr>
      <w:r w:rsidRPr="001874EC">
        <w:rPr>
          <w:rFonts w:asciiTheme="minorHAnsi" w:hAnsiTheme="minorHAnsi" w:cstheme="minorHAnsi"/>
          <w:sz w:val="22"/>
          <w:szCs w:val="22"/>
        </w:rPr>
        <w:t xml:space="preserve">Pravidelné měsíční reporty budou zpracovány pro veškeré Služby poskytované v průběhu běžného provozu </w:t>
      </w:r>
      <w:r w:rsidR="00731D55" w:rsidRPr="001874EC">
        <w:rPr>
          <w:rFonts w:asciiTheme="minorHAnsi" w:hAnsiTheme="minorHAnsi" w:cstheme="minorHAnsi"/>
          <w:sz w:val="22"/>
          <w:szCs w:val="22"/>
        </w:rPr>
        <w:t>infrastruktury IS SZIF</w:t>
      </w:r>
      <w:r w:rsidRPr="001874EC">
        <w:rPr>
          <w:rFonts w:asciiTheme="minorHAnsi" w:hAnsiTheme="minorHAnsi" w:cstheme="minorHAnsi"/>
          <w:sz w:val="22"/>
          <w:szCs w:val="22"/>
        </w:rPr>
        <w:t xml:space="preserve">. </w:t>
      </w:r>
    </w:p>
    <w:p w14:paraId="78F02C63" w14:textId="2E4495AD" w:rsidR="001215CA" w:rsidRPr="001874EC" w:rsidRDefault="001215CA" w:rsidP="001215CA">
      <w:pPr>
        <w:pStyle w:val="Odrazka1"/>
        <w:rPr>
          <w:rFonts w:asciiTheme="minorHAnsi" w:hAnsiTheme="minorHAnsi" w:cstheme="minorHAnsi"/>
          <w:sz w:val="22"/>
          <w:szCs w:val="22"/>
        </w:rPr>
      </w:pPr>
      <w:r w:rsidRPr="001874EC">
        <w:rPr>
          <w:rFonts w:asciiTheme="minorHAnsi" w:hAnsiTheme="minorHAnsi" w:cstheme="minorHAnsi"/>
          <w:sz w:val="22"/>
          <w:szCs w:val="22"/>
        </w:rPr>
        <w:t>Ad-hoc reporting provádění provozních činností dle pokynů Objednatele, případně třetích subjektů stanovených Objednatelem.</w:t>
      </w:r>
    </w:p>
    <w:p w14:paraId="30E3BD6A" w14:textId="77777777" w:rsidR="001215CA" w:rsidRPr="001874EC" w:rsidRDefault="001215CA" w:rsidP="008D477D">
      <w:pPr>
        <w:pStyle w:val="Nadpis3"/>
        <w:keepLines/>
        <w:numPr>
          <w:ilvl w:val="3"/>
          <w:numId w:val="14"/>
        </w:numPr>
        <w:ind w:left="646" w:hanging="646"/>
        <w:rPr>
          <w:caps w:val="0"/>
          <w:color w:val="243F60" w:themeColor="accent1" w:themeShade="7F"/>
          <w:sz w:val="32"/>
          <w:szCs w:val="32"/>
        </w:rPr>
      </w:pPr>
      <w:r w:rsidRPr="001874EC">
        <w:rPr>
          <w:caps w:val="0"/>
          <w:color w:val="243F60" w:themeColor="accent1" w:themeShade="7F"/>
          <w:sz w:val="32"/>
          <w:szCs w:val="32"/>
        </w:rPr>
        <w:t>Součinnost Objednateli</w:t>
      </w:r>
    </w:p>
    <w:p w14:paraId="2BE65145" w14:textId="6A1C856F" w:rsidR="00731D55" w:rsidRPr="00822537" w:rsidRDefault="00731D55" w:rsidP="00731D55">
      <w:pPr>
        <w:autoSpaceDE w:val="0"/>
        <w:autoSpaceDN w:val="0"/>
        <w:adjustRightInd w:val="0"/>
        <w:rPr>
          <w:rFonts w:asciiTheme="minorHAnsi" w:hAnsiTheme="minorHAnsi" w:cstheme="minorHAnsi"/>
          <w:bCs/>
          <w:sz w:val="22"/>
          <w:szCs w:val="22"/>
        </w:rPr>
      </w:pPr>
      <w:r w:rsidRPr="00822537">
        <w:rPr>
          <w:rFonts w:asciiTheme="minorHAnsi" w:hAnsiTheme="minorHAnsi" w:cstheme="minorHAnsi"/>
          <w:bCs/>
          <w:sz w:val="22"/>
          <w:szCs w:val="22"/>
        </w:rPr>
        <w:t xml:space="preserve">Objednatel provádí ve spolupráci s dodavatelem </w:t>
      </w:r>
      <w:r w:rsidR="00CE72ED" w:rsidRPr="00822537">
        <w:rPr>
          <w:rFonts w:asciiTheme="minorHAnsi" w:hAnsiTheme="minorHAnsi" w:cstheme="minorHAnsi"/>
          <w:bCs/>
          <w:sz w:val="22"/>
          <w:szCs w:val="22"/>
        </w:rPr>
        <w:t xml:space="preserve">provozu a rozvoje aplikační vrstvy </w:t>
      </w:r>
      <w:r w:rsidRPr="00822537">
        <w:rPr>
          <w:rFonts w:asciiTheme="minorHAnsi" w:hAnsiTheme="minorHAnsi" w:cstheme="minorHAnsi"/>
          <w:bCs/>
          <w:sz w:val="22"/>
          <w:szCs w:val="22"/>
        </w:rPr>
        <w:t>IS SZIF</w:t>
      </w:r>
      <w:r w:rsidR="003A78DA" w:rsidRPr="00822537">
        <w:rPr>
          <w:rFonts w:asciiTheme="minorHAnsi" w:hAnsiTheme="minorHAnsi" w:cstheme="minorHAnsi"/>
          <w:bCs/>
          <w:sz w:val="22"/>
          <w:szCs w:val="22"/>
        </w:rPr>
        <w:t xml:space="preserve"> </w:t>
      </w:r>
      <w:r w:rsidRPr="00822537">
        <w:rPr>
          <w:rFonts w:asciiTheme="minorHAnsi" w:hAnsiTheme="minorHAnsi" w:cstheme="minorHAnsi"/>
          <w:bCs/>
          <w:sz w:val="22"/>
          <w:szCs w:val="22"/>
        </w:rPr>
        <w:t xml:space="preserve">kontinuální </w:t>
      </w:r>
      <w:r w:rsidRPr="006A48EA">
        <w:rPr>
          <w:rFonts w:asciiTheme="minorHAnsi" w:hAnsiTheme="minorHAnsi" w:cstheme="minorHAnsi"/>
          <w:bCs/>
          <w:sz w:val="22"/>
          <w:szCs w:val="22"/>
        </w:rPr>
        <w:t>rozvoj a optimalizaci aplikační vrstvy</w:t>
      </w:r>
      <w:r w:rsidRPr="00822537">
        <w:rPr>
          <w:rFonts w:asciiTheme="minorHAnsi" w:hAnsiTheme="minorHAnsi" w:cstheme="minorHAnsi"/>
          <w:bCs/>
          <w:sz w:val="22"/>
          <w:szCs w:val="22"/>
        </w:rPr>
        <w:t xml:space="preserve"> v souladu s potřebami Objednatele a změnou vnějších podmínek (národní nebo evropská legislativa, atd.). Nasazení nových verzí aplikační vrstvy bude probíhat v souladu se zásadami a postupy Release Managementu ("RM"), které jsou pro dodavatele aplikační vrstvy stanoveny. </w:t>
      </w:r>
    </w:p>
    <w:p w14:paraId="3DC87BAA" w14:textId="1EECDFF4" w:rsidR="00731D55" w:rsidRPr="00822537" w:rsidRDefault="00731D55" w:rsidP="00731D55">
      <w:pPr>
        <w:autoSpaceDE w:val="0"/>
        <w:autoSpaceDN w:val="0"/>
        <w:adjustRightInd w:val="0"/>
        <w:rPr>
          <w:rFonts w:asciiTheme="minorHAnsi" w:hAnsiTheme="minorHAnsi" w:cstheme="minorHAnsi"/>
          <w:bCs/>
          <w:sz w:val="22"/>
          <w:szCs w:val="22"/>
        </w:rPr>
      </w:pPr>
      <w:r w:rsidRPr="00822537">
        <w:rPr>
          <w:rFonts w:asciiTheme="minorHAnsi" w:hAnsiTheme="minorHAnsi" w:cstheme="minorHAnsi"/>
          <w:bCs/>
          <w:sz w:val="22"/>
          <w:szCs w:val="22"/>
        </w:rPr>
        <w:t xml:space="preserve">Poskytovatel bude v rámci provozních Služeb poskytovat při procesu </w:t>
      </w:r>
      <w:r w:rsidR="000E16B2" w:rsidRPr="00822537">
        <w:rPr>
          <w:rFonts w:asciiTheme="minorHAnsi" w:hAnsiTheme="minorHAnsi" w:cstheme="minorHAnsi"/>
          <w:bCs/>
          <w:sz w:val="22"/>
          <w:szCs w:val="22"/>
        </w:rPr>
        <w:t>RM</w:t>
      </w:r>
      <w:r w:rsidRPr="00822537">
        <w:rPr>
          <w:rFonts w:asciiTheme="minorHAnsi" w:hAnsiTheme="minorHAnsi" w:cstheme="minorHAnsi"/>
          <w:bCs/>
          <w:sz w:val="22"/>
          <w:szCs w:val="22"/>
        </w:rPr>
        <w:t xml:space="preserve"> nezbytnou součinnost Objednateli a jím stanoveným subjektům</w:t>
      </w:r>
      <w:r w:rsidR="00811D60" w:rsidRPr="00822537">
        <w:rPr>
          <w:rFonts w:asciiTheme="minorHAnsi" w:hAnsiTheme="minorHAnsi" w:cstheme="minorHAnsi"/>
          <w:bCs/>
          <w:sz w:val="22"/>
          <w:szCs w:val="22"/>
        </w:rPr>
        <w:t>,</w:t>
      </w:r>
      <w:r w:rsidRPr="00822537">
        <w:rPr>
          <w:rFonts w:asciiTheme="minorHAnsi" w:hAnsiTheme="minorHAnsi" w:cstheme="minorHAnsi"/>
          <w:bCs/>
          <w:sz w:val="22"/>
          <w:szCs w:val="22"/>
        </w:rPr>
        <w:t xml:space="preserve"> a to v následujícím rozsahu:</w:t>
      </w:r>
    </w:p>
    <w:p w14:paraId="4F3CFA0E" w14:textId="6BC5BE5D" w:rsidR="00731D55" w:rsidRPr="00822537" w:rsidRDefault="00731D55" w:rsidP="00230C6C">
      <w:pPr>
        <w:pStyle w:val="Odrazka1"/>
        <w:rPr>
          <w:rFonts w:asciiTheme="minorHAnsi" w:hAnsiTheme="minorHAnsi" w:cstheme="minorHAnsi"/>
          <w:sz w:val="22"/>
          <w:szCs w:val="22"/>
        </w:rPr>
      </w:pPr>
      <w:r w:rsidRPr="00822537">
        <w:rPr>
          <w:rFonts w:asciiTheme="minorHAnsi" w:hAnsiTheme="minorHAnsi" w:cstheme="minorHAnsi"/>
          <w:sz w:val="22"/>
          <w:szCs w:val="22"/>
        </w:rPr>
        <w:lastRenderedPageBreak/>
        <w:t>spolupráce a součinnost s dodavatelem aplikační vrstvy při návrhu změn, úprav a konfigurací infrastruktury IS SZIF tak, aby se předešlo možným komplikacím a případnému návrhu nekoncepčních či jiných změn ovlivňujících kvalitu, výkonnost a dostupnost infrastruktury</w:t>
      </w:r>
      <w:r w:rsidR="003A78DA" w:rsidRPr="00822537">
        <w:rPr>
          <w:rFonts w:asciiTheme="minorHAnsi" w:hAnsiTheme="minorHAnsi" w:cstheme="minorHAnsi"/>
          <w:sz w:val="22"/>
          <w:szCs w:val="22"/>
        </w:rPr>
        <w:t xml:space="preserve"> IS SZIF</w:t>
      </w:r>
      <w:r w:rsidR="00822537" w:rsidRPr="00822537">
        <w:rPr>
          <w:rFonts w:asciiTheme="minorHAnsi" w:hAnsiTheme="minorHAnsi" w:cstheme="minorHAnsi"/>
          <w:sz w:val="22"/>
          <w:szCs w:val="22"/>
        </w:rPr>
        <w:t>;</w:t>
      </w:r>
    </w:p>
    <w:p w14:paraId="7151C7FF" w14:textId="089D09C2" w:rsidR="00731D55" w:rsidRPr="00822537" w:rsidRDefault="00731D55" w:rsidP="00230C6C">
      <w:pPr>
        <w:pStyle w:val="Odrazka1"/>
        <w:rPr>
          <w:rFonts w:asciiTheme="minorHAnsi" w:hAnsiTheme="minorHAnsi" w:cstheme="minorHAnsi"/>
          <w:sz w:val="22"/>
          <w:szCs w:val="22"/>
        </w:rPr>
      </w:pPr>
      <w:r w:rsidRPr="00822537">
        <w:rPr>
          <w:rFonts w:asciiTheme="minorHAnsi" w:hAnsiTheme="minorHAnsi" w:cstheme="minorHAnsi"/>
          <w:sz w:val="22"/>
          <w:szCs w:val="22"/>
        </w:rPr>
        <w:t xml:space="preserve">zajištění a provedení potřebných úprav, rekonfigurací, rozhraní a dalších změn infrastruktury IS SZIF tak, aby byl dodavateli aplikační vrstvy umožněn následný bezproblémový </w:t>
      </w:r>
      <w:r w:rsidR="00822537" w:rsidRPr="00822537">
        <w:rPr>
          <w:rFonts w:asciiTheme="minorHAnsi" w:hAnsiTheme="minorHAnsi" w:cstheme="minorHAnsi"/>
          <w:sz w:val="22"/>
          <w:szCs w:val="22"/>
        </w:rPr>
        <w:t>proces nasazení (tzv. „D</w:t>
      </w:r>
      <w:r w:rsidRPr="00822537">
        <w:rPr>
          <w:rFonts w:asciiTheme="minorHAnsi" w:hAnsiTheme="minorHAnsi" w:cstheme="minorHAnsi"/>
          <w:sz w:val="22"/>
          <w:szCs w:val="22"/>
        </w:rPr>
        <w:t>eployment</w:t>
      </w:r>
      <w:r w:rsidR="00822537" w:rsidRPr="00822537">
        <w:rPr>
          <w:rFonts w:asciiTheme="minorHAnsi" w:hAnsiTheme="minorHAnsi" w:cstheme="minorHAnsi"/>
          <w:sz w:val="22"/>
          <w:szCs w:val="22"/>
        </w:rPr>
        <w:t>“)</w:t>
      </w:r>
      <w:r w:rsidRPr="00822537">
        <w:rPr>
          <w:rFonts w:asciiTheme="minorHAnsi" w:hAnsiTheme="minorHAnsi" w:cstheme="minorHAnsi"/>
          <w:sz w:val="22"/>
          <w:szCs w:val="22"/>
        </w:rPr>
        <w:t xml:space="preserve"> nových verzí</w:t>
      </w:r>
      <w:r w:rsidR="00822537" w:rsidRPr="00822537">
        <w:rPr>
          <w:rFonts w:asciiTheme="minorHAnsi" w:hAnsiTheme="minorHAnsi" w:cstheme="minorHAnsi"/>
          <w:sz w:val="22"/>
          <w:szCs w:val="22"/>
        </w:rPr>
        <w:t>;</w:t>
      </w:r>
    </w:p>
    <w:p w14:paraId="1AB97744" w14:textId="7CDB3D59" w:rsidR="00470CBE" w:rsidRPr="00822537" w:rsidRDefault="00731D55" w:rsidP="00862A8B">
      <w:pPr>
        <w:pStyle w:val="Odrazka1"/>
        <w:rPr>
          <w:rFonts w:asciiTheme="minorHAnsi" w:hAnsiTheme="minorHAnsi" w:cstheme="minorHAnsi"/>
          <w:sz w:val="22"/>
          <w:szCs w:val="22"/>
        </w:rPr>
      </w:pPr>
      <w:r w:rsidRPr="00822537">
        <w:rPr>
          <w:rFonts w:asciiTheme="minorHAnsi" w:hAnsiTheme="minorHAnsi" w:cstheme="minorHAnsi"/>
          <w:sz w:val="22"/>
          <w:szCs w:val="22"/>
        </w:rPr>
        <w:t>změny provozního dohledu, systému zálohování a dalších ovlivněných částí infrastruktury IS SZIF tak, aby po implementaci nové verze byl umožněn bezproblémový a plnohodnotný dohled, zálohování a další navazující systémy infrastruktury v soula</w:t>
      </w:r>
      <w:r w:rsidR="00862A8B" w:rsidRPr="00822537">
        <w:rPr>
          <w:rFonts w:asciiTheme="minorHAnsi" w:hAnsiTheme="minorHAnsi" w:cstheme="minorHAnsi"/>
          <w:sz w:val="22"/>
          <w:szCs w:val="22"/>
        </w:rPr>
        <w:t>du s požadovanými SLA parametry</w:t>
      </w:r>
      <w:r w:rsidR="00822537" w:rsidRPr="00822537">
        <w:rPr>
          <w:rFonts w:asciiTheme="minorHAnsi" w:hAnsiTheme="minorHAnsi" w:cstheme="minorHAnsi"/>
          <w:sz w:val="22"/>
          <w:szCs w:val="22"/>
        </w:rPr>
        <w:t>;</w:t>
      </w:r>
    </w:p>
    <w:p w14:paraId="6485198C" w14:textId="146867C6" w:rsidR="00862A8B" w:rsidRPr="00822537" w:rsidRDefault="003932D5" w:rsidP="00862A8B">
      <w:pPr>
        <w:pStyle w:val="Odrazka1"/>
        <w:rPr>
          <w:rFonts w:asciiTheme="minorHAnsi" w:hAnsiTheme="minorHAnsi" w:cstheme="minorHAnsi"/>
          <w:sz w:val="22"/>
          <w:szCs w:val="22"/>
        </w:rPr>
      </w:pPr>
      <w:r w:rsidRPr="00822537">
        <w:rPr>
          <w:rFonts w:asciiTheme="minorHAnsi" w:hAnsiTheme="minorHAnsi" w:cstheme="minorHAnsi"/>
          <w:sz w:val="22"/>
          <w:szCs w:val="22"/>
        </w:rPr>
        <w:t>v</w:t>
      </w:r>
      <w:r w:rsidR="00862A8B" w:rsidRPr="00822537">
        <w:rPr>
          <w:rFonts w:asciiTheme="minorHAnsi" w:hAnsiTheme="minorHAnsi" w:cstheme="minorHAnsi"/>
          <w:sz w:val="22"/>
          <w:szCs w:val="22"/>
        </w:rPr>
        <w:t xml:space="preserve">ytvoření nových nebo nahrazení stávajících </w:t>
      </w:r>
      <w:r w:rsidR="00822537" w:rsidRPr="00822537">
        <w:rPr>
          <w:rFonts w:asciiTheme="minorHAnsi" w:hAnsiTheme="minorHAnsi" w:cstheme="minorHAnsi"/>
          <w:sz w:val="22"/>
          <w:szCs w:val="22"/>
        </w:rPr>
        <w:t>tzv. „</w:t>
      </w:r>
      <w:r w:rsidR="00862A8B" w:rsidRPr="00822537">
        <w:rPr>
          <w:rFonts w:asciiTheme="minorHAnsi" w:hAnsiTheme="minorHAnsi" w:cstheme="minorHAnsi"/>
          <w:sz w:val="22"/>
          <w:szCs w:val="22"/>
        </w:rPr>
        <w:t>sandbox</w:t>
      </w:r>
      <w:r w:rsidR="00822537" w:rsidRPr="00822537">
        <w:rPr>
          <w:rFonts w:asciiTheme="minorHAnsi" w:hAnsiTheme="minorHAnsi" w:cstheme="minorHAnsi"/>
          <w:sz w:val="22"/>
          <w:szCs w:val="22"/>
        </w:rPr>
        <w:t>“</w:t>
      </w:r>
      <w:r w:rsidR="00862A8B" w:rsidRPr="00822537">
        <w:rPr>
          <w:rFonts w:asciiTheme="minorHAnsi" w:hAnsiTheme="minorHAnsi" w:cstheme="minorHAnsi"/>
          <w:sz w:val="22"/>
          <w:szCs w:val="22"/>
        </w:rPr>
        <w:t xml:space="preserve"> systémů pro potřeby testování operací či nových produktů (včetně případných kopií vývojových, testovacích či produktivních systémů do daného sandboxu) – </w:t>
      </w:r>
      <w:r w:rsidR="00822537" w:rsidRPr="00822537">
        <w:rPr>
          <w:rFonts w:asciiTheme="minorHAnsi" w:hAnsiTheme="minorHAnsi" w:cstheme="minorHAnsi"/>
          <w:sz w:val="22"/>
          <w:szCs w:val="22"/>
        </w:rPr>
        <w:t xml:space="preserve">min. </w:t>
      </w:r>
      <w:r w:rsidR="00862A8B" w:rsidRPr="00822537">
        <w:rPr>
          <w:rFonts w:asciiTheme="minorHAnsi" w:hAnsiTheme="minorHAnsi" w:cstheme="minorHAnsi"/>
          <w:sz w:val="22"/>
          <w:szCs w:val="22"/>
        </w:rPr>
        <w:t>10x za rok</w:t>
      </w:r>
      <w:r w:rsidR="00822537" w:rsidRPr="00822537">
        <w:rPr>
          <w:rFonts w:asciiTheme="minorHAnsi" w:hAnsiTheme="minorHAnsi" w:cstheme="minorHAnsi"/>
          <w:sz w:val="22"/>
          <w:szCs w:val="22"/>
        </w:rPr>
        <w:t>;</w:t>
      </w:r>
    </w:p>
    <w:p w14:paraId="6131F469" w14:textId="31CD8CC7" w:rsidR="00862A8B" w:rsidRPr="00822537" w:rsidRDefault="003932D5" w:rsidP="00862A8B">
      <w:pPr>
        <w:pStyle w:val="Odrazka1"/>
        <w:rPr>
          <w:rFonts w:asciiTheme="minorHAnsi" w:hAnsiTheme="minorHAnsi" w:cstheme="minorHAnsi"/>
          <w:sz w:val="22"/>
          <w:szCs w:val="22"/>
        </w:rPr>
      </w:pPr>
      <w:r w:rsidRPr="00822537">
        <w:rPr>
          <w:rFonts w:asciiTheme="minorHAnsi" w:hAnsiTheme="minorHAnsi" w:cstheme="minorHAnsi"/>
          <w:sz w:val="22"/>
          <w:szCs w:val="22"/>
        </w:rPr>
        <w:t>r</w:t>
      </w:r>
      <w:r w:rsidR="00862A8B" w:rsidRPr="00822537">
        <w:rPr>
          <w:rFonts w:asciiTheme="minorHAnsi" w:hAnsiTheme="minorHAnsi" w:cstheme="minorHAnsi"/>
          <w:sz w:val="22"/>
          <w:szCs w:val="22"/>
        </w:rPr>
        <w:t xml:space="preserve">ealizace prostupů na </w:t>
      </w:r>
      <w:r w:rsidR="00822537" w:rsidRPr="00822537">
        <w:rPr>
          <w:rFonts w:asciiTheme="minorHAnsi" w:hAnsiTheme="minorHAnsi" w:cstheme="minorHAnsi"/>
          <w:sz w:val="22"/>
          <w:szCs w:val="22"/>
        </w:rPr>
        <w:t>F</w:t>
      </w:r>
      <w:r w:rsidR="00862A8B" w:rsidRPr="00822537">
        <w:rPr>
          <w:rFonts w:asciiTheme="minorHAnsi" w:hAnsiTheme="minorHAnsi" w:cstheme="minorHAnsi"/>
          <w:sz w:val="22"/>
          <w:szCs w:val="22"/>
        </w:rPr>
        <w:t>irewall</w:t>
      </w:r>
      <w:r w:rsidR="00822537" w:rsidRPr="00822537">
        <w:rPr>
          <w:rFonts w:asciiTheme="minorHAnsi" w:hAnsiTheme="minorHAnsi" w:cstheme="minorHAnsi"/>
          <w:sz w:val="22"/>
          <w:szCs w:val="22"/>
        </w:rPr>
        <w:t>u a aplikování pravidel na Load</w:t>
      </w:r>
      <w:r w:rsidR="00D97656">
        <w:rPr>
          <w:rFonts w:asciiTheme="minorHAnsi" w:hAnsiTheme="minorHAnsi" w:cstheme="minorHAnsi"/>
          <w:sz w:val="22"/>
          <w:szCs w:val="22"/>
        </w:rPr>
        <w:t xml:space="preserve"> B</w:t>
      </w:r>
      <w:r w:rsidR="00822537" w:rsidRPr="00822537">
        <w:rPr>
          <w:rFonts w:asciiTheme="minorHAnsi" w:hAnsiTheme="minorHAnsi" w:cstheme="minorHAnsi"/>
          <w:sz w:val="22"/>
          <w:szCs w:val="22"/>
        </w:rPr>
        <w:t>alanceru;</w:t>
      </w:r>
    </w:p>
    <w:p w14:paraId="547A5734" w14:textId="6E4ACD6E" w:rsidR="00862A8B" w:rsidRPr="00822537" w:rsidRDefault="003932D5" w:rsidP="00996A95">
      <w:pPr>
        <w:pStyle w:val="Odrazka1"/>
        <w:rPr>
          <w:rFonts w:asciiTheme="minorHAnsi" w:hAnsiTheme="minorHAnsi" w:cstheme="minorHAnsi"/>
          <w:sz w:val="22"/>
          <w:szCs w:val="22"/>
        </w:rPr>
      </w:pPr>
      <w:r w:rsidRPr="00822537">
        <w:rPr>
          <w:rFonts w:asciiTheme="minorHAnsi" w:hAnsiTheme="minorHAnsi" w:cstheme="minorHAnsi"/>
          <w:sz w:val="22"/>
          <w:szCs w:val="22"/>
        </w:rPr>
        <w:t>p</w:t>
      </w:r>
      <w:r w:rsidR="00862A8B" w:rsidRPr="00822537">
        <w:rPr>
          <w:rFonts w:asciiTheme="minorHAnsi" w:hAnsiTheme="minorHAnsi" w:cstheme="minorHAnsi"/>
          <w:sz w:val="22"/>
          <w:szCs w:val="22"/>
        </w:rPr>
        <w:t>ohotovost a podpora během realizace činností správy a rozvoje aplikační vrstvy Objednatelem mimo provozní do</w:t>
      </w:r>
      <w:r w:rsidR="00996A95" w:rsidRPr="00822537">
        <w:rPr>
          <w:rFonts w:asciiTheme="minorHAnsi" w:hAnsiTheme="minorHAnsi" w:cstheme="minorHAnsi"/>
          <w:sz w:val="22"/>
          <w:szCs w:val="22"/>
        </w:rPr>
        <w:t>bu</w:t>
      </w:r>
      <w:r w:rsidR="00822537" w:rsidRPr="00822537">
        <w:rPr>
          <w:rFonts w:asciiTheme="minorHAnsi" w:hAnsiTheme="minorHAnsi" w:cstheme="minorHAnsi"/>
          <w:sz w:val="22"/>
          <w:szCs w:val="22"/>
        </w:rPr>
        <w:t>;</w:t>
      </w:r>
    </w:p>
    <w:p w14:paraId="747057C7" w14:textId="5D147124" w:rsidR="002C5645" w:rsidRPr="00822537" w:rsidRDefault="003932D5" w:rsidP="00731D55">
      <w:pPr>
        <w:pStyle w:val="Odrazka1"/>
        <w:rPr>
          <w:rFonts w:asciiTheme="minorHAnsi" w:hAnsiTheme="minorHAnsi" w:cstheme="minorHAnsi"/>
          <w:sz w:val="22"/>
          <w:szCs w:val="22"/>
        </w:rPr>
      </w:pPr>
      <w:r w:rsidRPr="00822537">
        <w:rPr>
          <w:rFonts w:asciiTheme="minorHAnsi" w:hAnsiTheme="minorHAnsi" w:cstheme="minorHAnsi"/>
          <w:sz w:val="22"/>
          <w:szCs w:val="22"/>
        </w:rPr>
        <w:t>i</w:t>
      </w:r>
      <w:r w:rsidR="00CE72ED" w:rsidRPr="00822537">
        <w:rPr>
          <w:rFonts w:asciiTheme="minorHAnsi" w:hAnsiTheme="minorHAnsi" w:cstheme="minorHAnsi"/>
          <w:sz w:val="22"/>
          <w:szCs w:val="22"/>
        </w:rPr>
        <w:t>nstalace požadovaných komponent OS dle požadavků</w:t>
      </w:r>
      <w:r w:rsidR="00822537" w:rsidRPr="00822537">
        <w:rPr>
          <w:rFonts w:asciiTheme="minorHAnsi" w:hAnsiTheme="minorHAnsi" w:cstheme="minorHAnsi"/>
          <w:sz w:val="22"/>
          <w:szCs w:val="22"/>
        </w:rPr>
        <w:t xml:space="preserve"> Objednatele;</w:t>
      </w:r>
    </w:p>
    <w:p w14:paraId="22717104" w14:textId="2629EBDE" w:rsidR="00822537" w:rsidRPr="00822537" w:rsidRDefault="002C5645" w:rsidP="00D83359">
      <w:pPr>
        <w:rPr>
          <w:rFonts w:asciiTheme="minorHAnsi" w:hAnsiTheme="minorHAnsi" w:cstheme="minorHAnsi"/>
          <w:sz w:val="22"/>
          <w:szCs w:val="22"/>
        </w:rPr>
      </w:pPr>
      <w:r w:rsidRPr="00822537">
        <w:rPr>
          <w:rFonts w:asciiTheme="minorHAnsi" w:hAnsiTheme="minorHAnsi" w:cstheme="minorHAnsi"/>
          <w:sz w:val="22"/>
          <w:szCs w:val="22"/>
        </w:rPr>
        <w:t xml:space="preserve">Poskytovatel je na vyžádání Objednatele povinen poskytnout plnění v rámci součinnosti </w:t>
      </w:r>
      <w:r w:rsidR="00F32C11">
        <w:rPr>
          <w:rFonts w:asciiTheme="minorHAnsi" w:hAnsiTheme="minorHAnsi" w:cstheme="minorHAnsi"/>
          <w:sz w:val="22"/>
          <w:szCs w:val="22"/>
        </w:rPr>
        <w:t>členy</w:t>
      </w:r>
      <w:r w:rsidR="00F63521">
        <w:rPr>
          <w:rFonts w:asciiTheme="minorHAnsi" w:hAnsiTheme="minorHAnsi" w:cstheme="minorHAnsi"/>
          <w:sz w:val="22"/>
          <w:szCs w:val="22"/>
        </w:rPr>
        <w:t xml:space="preserve"> realizačního týmu</w:t>
      </w:r>
      <w:r w:rsidRPr="00822537">
        <w:rPr>
          <w:rFonts w:asciiTheme="minorHAnsi" w:hAnsiTheme="minorHAnsi" w:cstheme="minorHAnsi"/>
          <w:sz w:val="22"/>
          <w:szCs w:val="22"/>
        </w:rPr>
        <w:t>.</w:t>
      </w:r>
    </w:p>
    <w:p w14:paraId="3BFD0336" w14:textId="77777777" w:rsidR="007D27E2" w:rsidRPr="00822537" w:rsidRDefault="00F4049C" w:rsidP="0082125B">
      <w:pPr>
        <w:pStyle w:val="Nadpis3"/>
        <w:keepLines/>
        <w:numPr>
          <w:ilvl w:val="3"/>
          <w:numId w:val="14"/>
        </w:numPr>
        <w:ind w:left="567"/>
        <w:rPr>
          <w:caps w:val="0"/>
          <w:color w:val="243F60" w:themeColor="accent1" w:themeShade="7F"/>
          <w:sz w:val="32"/>
          <w:szCs w:val="32"/>
        </w:rPr>
      </w:pPr>
      <w:r w:rsidRPr="00822537">
        <w:rPr>
          <w:caps w:val="0"/>
          <w:color w:val="243F60" w:themeColor="accent1" w:themeShade="7F"/>
          <w:sz w:val="32"/>
          <w:szCs w:val="32"/>
        </w:rPr>
        <w:t>Tvorba a údržba dokumentační základny</w:t>
      </w:r>
    </w:p>
    <w:p w14:paraId="74710AB4" w14:textId="24908740" w:rsidR="00F4049C" w:rsidRPr="00BB7A86" w:rsidRDefault="00F4049C" w:rsidP="00616D53">
      <w:pPr>
        <w:rPr>
          <w:rFonts w:asciiTheme="minorHAnsi" w:hAnsiTheme="minorHAnsi" w:cstheme="minorHAnsi"/>
          <w:sz w:val="22"/>
          <w:szCs w:val="22"/>
        </w:rPr>
      </w:pPr>
      <w:r w:rsidRPr="00BB7A86">
        <w:rPr>
          <w:rFonts w:asciiTheme="minorHAnsi" w:hAnsiTheme="minorHAnsi" w:cstheme="minorHAnsi"/>
          <w:sz w:val="22"/>
          <w:szCs w:val="22"/>
        </w:rPr>
        <w:t xml:space="preserve">Poskytovatel je povinen v rámci provozu a správy infrastruktury IS SZIF provádět pravidelnou (na měsíční bázi) aktualizaci projektové/technické, provozní a bezpečnostní dokumentace infrastruktury IS SZIF tak, aby </w:t>
      </w:r>
      <w:r w:rsidR="0032140E" w:rsidRPr="00BB7A86">
        <w:rPr>
          <w:rFonts w:asciiTheme="minorHAnsi" w:hAnsiTheme="minorHAnsi" w:cstheme="minorHAnsi"/>
          <w:sz w:val="22"/>
          <w:szCs w:val="22"/>
        </w:rPr>
        <w:t xml:space="preserve">tato dokumentace byla aktuální </w:t>
      </w:r>
      <w:r w:rsidRPr="00BB7A86">
        <w:rPr>
          <w:rFonts w:asciiTheme="minorHAnsi" w:hAnsiTheme="minorHAnsi" w:cstheme="minorHAnsi"/>
          <w:sz w:val="22"/>
          <w:szCs w:val="22"/>
        </w:rPr>
        <w:t xml:space="preserve">v návaznosti na změny prostředí, funkcí, služeb a provozních postupů. </w:t>
      </w:r>
      <w:r w:rsidR="00616D53" w:rsidRPr="00BB7A86">
        <w:rPr>
          <w:rFonts w:asciiTheme="minorHAnsi" w:hAnsiTheme="minorHAnsi" w:cstheme="minorHAnsi"/>
          <w:sz w:val="22"/>
          <w:szCs w:val="22"/>
        </w:rPr>
        <w:t>Aktualizovanou podobu projektové/technické, provozní a bezpečnostní dokumentace infrastruktury IS SZIF předává Poskytovatel Objednateli 1x měsíčně.</w:t>
      </w:r>
    </w:p>
    <w:p w14:paraId="3A5DFA75" w14:textId="768025CC" w:rsidR="00A96F3A" w:rsidRPr="00766ABD" w:rsidRDefault="00054021" w:rsidP="00F4049C">
      <w:pPr>
        <w:rPr>
          <w:rFonts w:asciiTheme="minorHAnsi" w:hAnsiTheme="minorHAnsi" w:cstheme="minorHAnsi"/>
          <w:sz w:val="22"/>
          <w:szCs w:val="22"/>
        </w:rPr>
      </w:pPr>
      <w:r w:rsidRPr="00E77A9C">
        <w:rPr>
          <w:rFonts w:asciiTheme="minorHAnsi" w:hAnsiTheme="minorHAnsi" w:cstheme="minorHAnsi"/>
          <w:sz w:val="22"/>
          <w:szCs w:val="22"/>
        </w:rPr>
        <w:t>Dokumentační základna</w:t>
      </w:r>
      <w:r w:rsidR="0032140E" w:rsidRPr="00E77A9C">
        <w:rPr>
          <w:rFonts w:asciiTheme="minorHAnsi" w:hAnsiTheme="minorHAnsi" w:cstheme="minorHAnsi"/>
          <w:sz w:val="22"/>
          <w:szCs w:val="22"/>
        </w:rPr>
        <w:t xml:space="preserve"> bude sestávat</w:t>
      </w:r>
      <w:r w:rsidR="00A96F3A" w:rsidRPr="00E77A9C">
        <w:rPr>
          <w:rFonts w:asciiTheme="minorHAnsi" w:hAnsiTheme="minorHAnsi" w:cstheme="minorHAnsi"/>
          <w:sz w:val="22"/>
          <w:szCs w:val="22"/>
        </w:rPr>
        <w:t xml:space="preserve"> z</w:t>
      </w:r>
      <w:r w:rsidR="00E77A9C" w:rsidRPr="00E77A9C">
        <w:rPr>
          <w:rFonts w:asciiTheme="minorHAnsi" w:hAnsiTheme="minorHAnsi" w:cstheme="minorHAnsi"/>
          <w:sz w:val="22"/>
          <w:szCs w:val="22"/>
        </w:rPr>
        <w:t> </w:t>
      </w:r>
      <w:r w:rsidR="00A96F3A" w:rsidRPr="00E77A9C">
        <w:rPr>
          <w:rFonts w:asciiTheme="minorHAnsi" w:hAnsiTheme="minorHAnsi" w:cstheme="minorHAnsi"/>
          <w:sz w:val="22"/>
          <w:szCs w:val="22"/>
        </w:rPr>
        <w:t>údržby</w:t>
      </w:r>
      <w:r w:rsidR="00E77A9C" w:rsidRPr="00E77A9C">
        <w:rPr>
          <w:rFonts w:asciiTheme="minorHAnsi" w:hAnsiTheme="minorHAnsi" w:cstheme="minorHAnsi"/>
          <w:sz w:val="22"/>
          <w:szCs w:val="22"/>
        </w:rPr>
        <w:t xml:space="preserve"> resp. rozšíření a aktualizace</w:t>
      </w:r>
      <w:r w:rsidR="00A96F3A" w:rsidRPr="00E77A9C">
        <w:rPr>
          <w:rFonts w:asciiTheme="minorHAnsi" w:hAnsiTheme="minorHAnsi" w:cstheme="minorHAnsi"/>
          <w:sz w:val="22"/>
          <w:szCs w:val="22"/>
        </w:rPr>
        <w:t xml:space="preserve"> již existujících výstupů v rámci dokumentační základny Objednatele, příp</w:t>
      </w:r>
      <w:r w:rsidR="007D27E2" w:rsidRPr="00E77A9C">
        <w:rPr>
          <w:rFonts w:asciiTheme="minorHAnsi" w:hAnsiTheme="minorHAnsi" w:cstheme="minorHAnsi"/>
          <w:sz w:val="22"/>
          <w:szCs w:val="22"/>
        </w:rPr>
        <w:t xml:space="preserve">adně vytváření nových dokumentů, </w:t>
      </w:r>
      <w:r w:rsidR="00A96F3A" w:rsidRPr="00E77A9C">
        <w:rPr>
          <w:rFonts w:asciiTheme="minorHAnsi" w:hAnsiTheme="minorHAnsi" w:cstheme="minorHAnsi"/>
          <w:sz w:val="22"/>
          <w:szCs w:val="22"/>
        </w:rPr>
        <w:t>a to minimálně v následujícím rozsahu</w:t>
      </w:r>
      <w:r w:rsidR="0032140E" w:rsidRPr="00E77A9C">
        <w:rPr>
          <w:rFonts w:asciiTheme="minorHAnsi" w:hAnsiTheme="minorHAnsi" w:cstheme="minorHAnsi"/>
          <w:sz w:val="22"/>
          <w:szCs w:val="22"/>
        </w:rPr>
        <w:t>:</w:t>
      </w:r>
    </w:p>
    <w:p w14:paraId="425E33F8" w14:textId="77777777" w:rsidR="0032140E" w:rsidRPr="00766ABD" w:rsidRDefault="0032140E" w:rsidP="008D477D">
      <w:pPr>
        <w:pStyle w:val="Odstavecseseznamem"/>
        <w:keepLines/>
        <w:numPr>
          <w:ilvl w:val="0"/>
          <w:numId w:val="18"/>
        </w:numPr>
        <w:spacing w:before="0" w:after="0" w:line="260" w:lineRule="exact"/>
        <w:jc w:val="left"/>
        <w:rPr>
          <w:rFonts w:asciiTheme="minorHAnsi" w:eastAsiaTheme="minorEastAsia" w:hAnsiTheme="minorHAnsi" w:cstheme="minorHAnsi"/>
          <w:b/>
          <w:bCs/>
          <w:kern w:val="2"/>
          <w:sz w:val="22"/>
          <w:szCs w:val="22"/>
          <w:lang w:eastAsia="zh-CN"/>
          <w14:ligatures w14:val="standardContextual"/>
        </w:rPr>
      </w:pPr>
      <w:r w:rsidRPr="00766ABD">
        <w:rPr>
          <w:rFonts w:asciiTheme="minorHAnsi" w:eastAsiaTheme="minorEastAsia" w:hAnsiTheme="minorHAnsi" w:cstheme="minorHAnsi"/>
          <w:b/>
          <w:bCs/>
          <w:kern w:val="2"/>
          <w:sz w:val="22"/>
          <w:szCs w:val="22"/>
          <w:lang w:eastAsia="zh-CN"/>
          <w14:ligatures w14:val="standardContextual"/>
        </w:rPr>
        <w:t>Dokumentace HW:</w:t>
      </w:r>
    </w:p>
    <w:p w14:paraId="1F2FF330" w14:textId="76445CDF" w:rsidR="00454D16" w:rsidRPr="00766ABD" w:rsidRDefault="00454D16" w:rsidP="008D477D">
      <w:pPr>
        <w:pStyle w:val="Odrazka1"/>
        <w:numPr>
          <w:ilvl w:val="0"/>
          <w:numId w:val="19"/>
        </w:numPr>
        <w:rPr>
          <w:rFonts w:asciiTheme="minorHAnsi" w:hAnsiTheme="minorHAnsi" w:cstheme="minorHAnsi"/>
          <w:sz w:val="22"/>
          <w:szCs w:val="22"/>
        </w:rPr>
      </w:pPr>
      <w:r w:rsidRPr="00766ABD">
        <w:rPr>
          <w:rFonts w:asciiTheme="minorHAnsi" w:hAnsiTheme="minorHAnsi" w:cstheme="minorHAnsi"/>
          <w:sz w:val="22"/>
          <w:szCs w:val="22"/>
        </w:rPr>
        <w:t xml:space="preserve">aktuální popis fyzického umístění </w:t>
      </w:r>
      <w:r w:rsidR="00BB7A86" w:rsidRPr="00766ABD">
        <w:rPr>
          <w:rFonts w:asciiTheme="minorHAnsi" w:hAnsiTheme="minorHAnsi" w:cstheme="minorHAnsi"/>
          <w:sz w:val="22"/>
          <w:szCs w:val="22"/>
        </w:rPr>
        <w:t>systémových skříní</w:t>
      </w:r>
      <w:r w:rsidRPr="00766ABD">
        <w:rPr>
          <w:rFonts w:asciiTheme="minorHAnsi" w:hAnsiTheme="minorHAnsi" w:cstheme="minorHAnsi"/>
          <w:sz w:val="22"/>
          <w:szCs w:val="22"/>
        </w:rPr>
        <w:t xml:space="preserve"> a jednotlivých zařízení v</w:t>
      </w:r>
      <w:r w:rsidR="00BB7A86" w:rsidRPr="00766ABD">
        <w:rPr>
          <w:rFonts w:asciiTheme="minorHAnsi" w:hAnsiTheme="minorHAnsi" w:cstheme="minorHAnsi"/>
          <w:sz w:val="22"/>
          <w:szCs w:val="22"/>
        </w:rPr>
        <w:t xml:space="preserve"> nich (tzv. „Rack plan“) viz </w:t>
      </w:r>
      <w:r w:rsidR="00BB7A86" w:rsidRPr="002914B5">
        <w:rPr>
          <w:rFonts w:asciiTheme="minorHAnsi" w:hAnsiTheme="minorHAnsi" w:cstheme="minorHAnsi"/>
          <w:sz w:val="22"/>
          <w:szCs w:val="22"/>
        </w:rPr>
        <w:t xml:space="preserve">Příloha č.: </w:t>
      </w:r>
      <w:r w:rsidR="00FD4486" w:rsidRPr="002914B5">
        <w:rPr>
          <w:rFonts w:asciiTheme="minorHAnsi" w:hAnsiTheme="minorHAnsi" w:cstheme="minorHAnsi"/>
          <w:sz w:val="22"/>
          <w:szCs w:val="22"/>
        </w:rPr>
        <w:t>1</w:t>
      </w:r>
      <w:r w:rsidR="00BB7A86" w:rsidRPr="002914B5">
        <w:rPr>
          <w:rFonts w:asciiTheme="minorHAnsi" w:hAnsiTheme="minorHAnsi" w:cstheme="minorHAnsi"/>
          <w:sz w:val="22"/>
          <w:szCs w:val="22"/>
        </w:rPr>
        <w:t xml:space="preserve"> </w:t>
      </w:r>
      <w:r w:rsidR="00F63521" w:rsidRPr="002914B5">
        <w:rPr>
          <w:rFonts w:asciiTheme="minorHAnsi" w:hAnsiTheme="minorHAnsi" w:cstheme="minorHAnsi"/>
          <w:sz w:val="22"/>
          <w:szCs w:val="22"/>
        </w:rPr>
        <w:t>Smlouvy na dodávku</w:t>
      </w:r>
      <w:r w:rsidR="00933120" w:rsidRPr="002914B5">
        <w:rPr>
          <w:rFonts w:asciiTheme="minorHAnsi" w:hAnsiTheme="minorHAnsi" w:cstheme="minorHAnsi"/>
          <w:sz w:val="22"/>
          <w:szCs w:val="22"/>
        </w:rPr>
        <w:t>:</w:t>
      </w:r>
      <w:r w:rsidR="00BB7A86" w:rsidRPr="002914B5">
        <w:rPr>
          <w:rFonts w:asciiTheme="minorHAnsi" w:hAnsiTheme="minorHAnsi" w:cstheme="minorHAnsi"/>
          <w:sz w:val="22"/>
          <w:szCs w:val="22"/>
        </w:rPr>
        <w:t xml:space="preserve"> Technická</w:t>
      </w:r>
      <w:r w:rsidR="00E9519C" w:rsidRPr="002914B5">
        <w:rPr>
          <w:rFonts w:asciiTheme="minorHAnsi" w:hAnsiTheme="minorHAnsi" w:cstheme="minorHAnsi"/>
          <w:sz w:val="22"/>
          <w:szCs w:val="22"/>
        </w:rPr>
        <w:t xml:space="preserve"> specifikace, kap. 2.</w:t>
      </w:r>
      <w:r w:rsidR="002914B5" w:rsidRPr="002914B5">
        <w:rPr>
          <w:rFonts w:asciiTheme="minorHAnsi" w:hAnsiTheme="minorHAnsi" w:cstheme="minorHAnsi"/>
          <w:sz w:val="22"/>
          <w:szCs w:val="22"/>
        </w:rPr>
        <w:t>6</w:t>
      </w:r>
      <w:r w:rsidR="00E9519C" w:rsidRPr="002914B5">
        <w:rPr>
          <w:rFonts w:asciiTheme="minorHAnsi" w:hAnsiTheme="minorHAnsi" w:cstheme="minorHAnsi"/>
          <w:sz w:val="22"/>
          <w:szCs w:val="22"/>
        </w:rPr>
        <w:t xml:space="preserve"> Systémové skříně (Rack);</w:t>
      </w:r>
    </w:p>
    <w:p w14:paraId="0D912C37" w14:textId="45E0CFB3" w:rsidR="00454D16" w:rsidRPr="00766ABD" w:rsidRDefault="00454D16" w:rsidP="008D477D">
      <w:pPr>
        <w:pStyle w:val="Odrazka1"/>
        <w:numPr>
          <w:ilvl w:val="0"/>
          <w:numId w:val="19"/>
        </w:numPr>
        <w:rPr>
          <w:rFonts w:asciiTheme="minorHAnsi" w:hAnsiTheme="minorHAnsi" w:cstheme="minorHAnsi"/>
          <w:sz w:val="22"/>
          <w:szCs w:val="22"/>
        </w:rPr>
      </w:pPr>
      <w:r w:rsidRPr="00766ABD">
        <w:rPr>
          <w:rFonts w:asciiTheme="minorHAnsi" w:hAnsiTheme="minorHAnsi" w:cstheme="minorHAnsi"/>
          <w:sz w:val="22"/>
          <w:szCs w:val="22"/>
        </w:rPr>
        <w:t>aktuální konfigurace HW (CPU, RAM, I/O karty, firmware,…)</w:t>
      </w:r>
      <w:r w:rsidR="00E9519C" w:rsidRPr="00766ABD">
        <w:rPr>
          <w:rFonts w:asciiTheme="minorHAnsi" w:hAnsiTheme="minorHAnsi" w:cstheme="minorHAnsi"/>
          <w:sz w:val="22"/>
          <w:szCs w:val="22"/>
        </w:rPr>
        <w:t>;</w:t>
      </w:r>
    </w:p>
    <w:p w14:paraId="155A012A" w14:textId="6F11F685" w:rsidR="00454D16" w:rsidRPr="00766ABD" w:rsidRDefault="00454D16" w:rsidP="008D477D">
      <w:pPr>
        <w:pStyle w:val="Odrazka1"/>
        <w:numPr>
          <w:ilvl w:val="0"/>
          <w:numId w:val="19"/>
        </w:numPr>
        <w:rPr>
          <w:rFonts w:asciiTheme="minorHAnsi" w:hAnsiTheme="minorHAnsi" w:cstheme="minorHAnsi"/>
          <w:sz w:val="22"/>
          <w:szCs w:val="22"/>
        </w:rPr>
      </w:pPr>
      <w:r w:rsidRPr="00766ABD">
        <w:rPr>
          <w:rFonts w:asciiTheme="minorHAnsi" w:hAnsiTheme="minorHAnsi" w:cstheme="minorHAnsi"/>
          <w:sz w:val="22"/>
          <w:szCs w:val="22"/>
        </w:rPr>
        <w:t>architektura připojení napájení, LAN a SAN</w:t>
      </w:r>
      <w:r w:rsidR="00E9519C" w:rsidRPr="00766ABD">
        <w:rPr>
          <w:rFonts w:asciiTheme="minorHAnsi" w:hAnsiTheme="minorHAnsi" w:cstheme="minorHAnsi"/>
          <w:sz w:val="22"/>
          <w:szCs w:val="22"/>
        </w:rPr>
        <w:t>;</w:t>
      </w:r>
    </w:p>
    <w:p w14:paraId="401BFD7B" w14:textId="343CB34C" w:rsidR="00454D16" w:rsidRPr="00766ABD" w:rsidRDefault="00454D16" w:rsidP="008D477D">
      <w:pPr>
        <w:pStyle w:val="Odrazka1"/>
        <w:numPr>
          <w:ilvl w:val="0"/>
          <w:numId w:val="19"/>
        </w:numPr>
        <w:rPr>
          <w:rFonts w:asciiTheme="minorHAnsi" w:hAnsiTheme="minorHAnsi" w:cstheme="minorHAnsi"/>
          <w:sz w:val="22"/>
          <w:szCs w:val="22"/>
        </w:rPr>
      </w:pPr>
      <w:r w:rsidRPr="00766ABD">
        <w:rPr>
          <w:rFonts w:asciiTheme="minorHAnsi" w:hAnsiTheme="minorHAnsi" w:cstheme="minorHAnsi"/>
          <w:sz w:val="22"/>
          <w:szCs w:val="22"/>
        </w:rPr>
        <w:t>aktuální popis ochrany konektivity a přístupu ke správě HW (účty, certifikáty, atd.)</w:t>
      </w:r>
      <w:r w:rsidR="00E9519C" w:rsidRPr="00766ABD">
        <w:rPr>
          <w:rFonts w:asciiTheme="minorHAnsi" w:hAnsiTheme="minorHAnsi" w:cstheme="minorHAnsi"/>
          <w:sz w:val="22"/>
          <w:szCs w:val="22"/>
        </w:rPr>
        <w:t>;</w:t>
      </w:r>
    </w:p>
    <w:p w14:paraId="59EE5602" w14:textId="67C8334A" w:rsidR="00454D16" w:rsidRPr="00933120" w:rsidRDefault="00454D16" w:rsidP="00933120">
      <w:pPr>
        <w:pStyle w:val="Odrazka1"/>
        <w:numPr>
          <w:ilvl w:val="0"/>
          <w:numId w:val="19"/>
        </w:numPr>
        <w:rPr>
          <w:rFonts w:asciiTheme="minorHAnsi" w:hAnsiTheme="minorHAnsi" w:cstheme="minorHAnsi"/>
          <w:sz w:val="22"/>
          <w:szCs w:val="22"/>
        </w:rPr>
      </w:pPr>
      <w:r w:rsidRPr="00766ABD">
        <w:rPr>
          <w:rFonts w:asciiTheme="minorHAnsi" w:hAnsiTheme="minorHAnsi" w:cstheme="minorHAnsi"/>
          <w:sz w:val="22"/>
          <w:szCs w:val="22"/>
        </w:rPr>
        <w:t>popis nástrojů, postupů a procesů pro správu HW</w:t>
      </w:r>
      <w:r w:rsidR="00E9519C" w:rsidRPr="00766ABD">
        <w:rPr>
          <w:rFonts w:asciiTheme="minorHAnsi" w:hAnsiTheme="minorHAnsi" w:cstheme="minorHAnsi"/>
          <w:sz w:val="22"/>
          <w:szCs w:val="22"/>
        </w:rPr>
        <w:t>;</w:t>
      </w:r>
    </w:p>
    <w:p w14:paraId="509AB41E" w14:textId="77777777" w:rsidR="00F4049C" w:rsidRPr="00766ABD" w:rsidRDefault="00F4049C" w:rsidP="008D477D">
      <w:pPr>
        <w:pStyle w:val="Odstavecseseznamem"/>
        <w:keepLines/>
        <w:numPr>
          <w:ilvl w:val="0"/>
          <w:numId w:val="18"/>
        </w:numPr>
        <w:spacing w:before="0" w:after="0" w:line="260" w:lineRule="exact"/>
        <w:jc w:val="left"/>
        <w:rPr>
          <w:rFonts w:asciiTheme="minorHAnsi" w:eastAsiaTheme="minorEastAsia" w:hAnsiTheme="minorHAnsi" w:cstheme="minorHAnsi"/>
          <w:b/>
          <w:bCs/>
          <w:kern w:val="2"/>
          <w:sz w:val="22"/>
          <w:szCs w:val="22"/>
          <w:lang w:eastAsia="zh-CN"/>
          <w14:ligatures w14:val="standardContextual"/>
        </w:rPr>
      </w:pPr>
      <w:r w:rsidRPr="00766ABD">
        <w:rPr>
          <w:rFonts w:asciiTheme="minorHAnsi" w:eastAsiaTheme="minorEastAsia" w:hAnsiTheme="minorHAnsi" w:cstheme="minorHAnsi"/>
          <w:b/>
          <w:bCs/>
          <w:kern w:val="2"/>
          <w:sz w:val="22"/>
          <w:szCs w:val="22"/>
          <w:lang w:eastAsia="zh-CN"/>
          <w14:ligatures w14:val="standardContextual"/>
        </w:rPr>
        <w:lastRenderedPageBreak/>
        <w:t>Dokumentace LAN</w:t>
      </w:r>
      <w:r w:rsidR="0032140E" w:rsidRPr="00766ABD">
        <w:rPr>
          <w:rFonts w:asciiTheme="minorHAnsi" w:eastAsiaTheme="minorEastAsia" w:hAnsiTheme="minorHAnsi" w:cstheme="minorHAnsi"/>
          <w:b/>
          <w:bCs/>
          <w:kern w:val="2"/>
          <w:sz w:val="22"/>
          <w:szCs w:val="22"/>
          <w:lang w:eastAsia="zh-CN"/>
          <w14:ligatures w14:val="standardContextual"/>
        </w:rPr>
        <w:t>:</w:t>
      </w:r>
    </w:p>
    <w:p w14:paraId="1DF9AE07" w14:textId="0B540A98" w:rsidR="00454D16" w:rsidRPr="00766ABD" w:rsidRDefault="00454D16" w:rsidP="008D477D">
      <w:pPr>
        <w:pStyle w:val="Odrazka1"/>
        <w:numPr>
          <w:ilvl w:val="0"/>
          <w:numId w:val="19"/>
        </w:numPr>
        <w:rPr>
          <w:rFonts w:asciiTheme="minorHAnsi" w:hAnsiTheme="minorHAnsi" w:cstheme="minorHAnsi"/>
          <w:sz w:val="22"/>
          <w:szCs w:val="22"/>
        </w:rPr>
      </w:pPr>
      <w:r w:rsidRPr="00766ABD">
        <w:rPr>
          <w:rFonts w:asciiTheme="minorHAnsi" w:hAnsiTheme="minorHAnsi" w:cstheme="minorHAnsi"/>
          <w:sz w:val="22"/>
          <w:szCs w:val="22"/>
        </w:rPr>
        <w:t xml:space="preserve">aktuální schéma fyzického zapojení LAN (v rámci </w:t>
      </w:r>
      <w:r w:rsidR="00766ABD">
        <w:rPr>
          <w:rFonts w:asciiTheme="minorHAnsi" w:hAnsiTheme="minorHAnsi" w:cstheme="minorHAnsi"/>
          <w:sz w:val="22"/>
          <w:szCs w:val="22"/>
        </w:rPr>
        <w:t xml:space="preserve">jednoho </w:t>
      </w:r>
      <w:r w:rsidRPr="00766ABD">
        <w:rPr>
          <w:rFonts w:asciiTheme="minorHAnsi" w:hAnsiTheme="minorHAnsi" w:cstheme="minorHAnsi"/>
          <w:sz w:val="22"/>
          <w:szCs w:val="22"/>
        </w:rPr>
        <w:t>DC</w:t>
      </w:r>
      <w:r w:rsidR="00766ABD">
        <w:rPr>
          <w:rFonts w:asciiTheme="minorHAnsi" w:hAnsiTheme="minorHAnsi" w:cstheme="minorHAnsi"/>
          <w:sz w:val="22"/>
          <w:szCs w:val="22"/>
        </w:rPr>
        <w:t>, popř. dvou DC v Metroclusteru</w:t>
      </w:r>
      <w:r w:rsidRPr="00766ABD">
        <w:rPr>
          <w:rFonts w:asciiTheme="minorHAnsi" w:hAnsiTheme="minorHAnsi" w:cstheme="minorHAnsi"/>
          <w:sz w:val="22"/>
          <w:szCs w:val="22"/>
        </w:rPr>
        <w:t>)</w:t>
      </w:r>
      <w:r w:rsidR="00766ABD">
        <w:rPr>
          <w:rFonts w:asciiTheme="minorHAnsi" w:hAnsiTheme="minorHAnsi" w:cstheme="minorHAnsi"/>
          <w:sz w:val="22"/>
          <w:szCs w:val="22"/>
        </w:rPr>
        <w:t>;</w:t>
      </w:r>
    </w:p>
    <w:p w14:paraId="0E95FBF1" w14:textId="33654268" w:rsidR="00454D16" w:rsidRPr="00766ABD" w:rsidRDefault="00454D16" w:rsidP="008D477D">
      <w:pPr>
        <w:pStyle w:val="Odrazka1"/>
        <w:numPr>
          <w:ilvl w:val="0"/>
          <w:numId w:val="19"/>
        </w:numPr>
        <w:rPr>
          <w:rFonts w:asciiTheme="minorHAnsi" w:hAnsiTheme="minorHAnsi" w:cstheme="minorHAnsi"/>
          <w:sz w:val="22"/>
          <w:szCs w:val="22"/>
        </w:rPr>
      </w:pPr>
      <w:r w:rsidRPr="00766ABD">
        <w:rPr>
          <w:rFonts w:asciiTheme="minorHAnsi" w:hAnsiTheme="minorHAnsi" w:cstheme="minorHAnsi"/>
          <w:sz w:val="22"/>
          <w:szCs w:val="22"/>
        </w:rPr>
        <w:t>aktuální schéma logického zapojení LAN (VLAN, porty, prvky)</w:t>
      </w:r>
      <w:r w:rsidR="00D97656">
        <w:rPr>
          <w:rFonts w:asciiTheme="minorHAnsi" w:hAnsiTheme="minorHAnsi" w:cstheme="minorHAnsi"/>
          <w:sz w:val="22"/>
          <w:szCs w:val="22"/>
        </w:rPr>
        <w:t>;</w:t>
      </w:r>
    </w:p>
    <w:p w14:paraId="2AEF0546" w14:textId="57A743F5" w:rsidR="00454D16" w:rsidRPr="00766ABD" w:rsidRDefault="00454D16" w:rsidP="008D477D">
      <w:pPr>
        <w:pStyle w:val="Odrazka1"/>
        <w:numPr>
          <w:ilvl w:val="0"/>
          <w:numId w:val="19"/>
        </w:numPr>
        <w:rPr>
          <w:rFonts w:asciiTheme="minorHAnsi" w:hAnsiTheme="minorHAnsi" w:cstheme="minorHAnsi"/>
          <w:sz w:val="22"/>
          <w:szCs w:val="22"/>
        </w:rPr>
      </w:pPr>
      <w:r w:rsidRPr="00766ABD">
        <w:rPr>
          <w:rFonts w:asciiTheme="minorHAnsi" w:hAnsiTheme="minorHAnsi" w:cstheme="minorHAnsi"/>
          <w:sz w:val="22"/>
          <w:szCs w:val="22"/>
        </w:rPr>
        <w:t>aktuální přehled verzí OS aktivních prvků</w:t>
      </w:r>
      <w:r w:rsidR="00D97656">
        <w:rPr>
          <w:rFonts w:asciiTheme="minorHAnsi" w:hAnsiTheme="minorHAnsi" w:cstheme="minorHAnsi"/>
          <w:sz w:val="22"/>
          <w:szCs w:val="22"/>
        </w:rPr>
        <w:t>;</w:t>
      </w:r>
    </w:p>
    <w:p w14:paraId="2EAA152A" w14:textId="264B3AD7" w:rsidR="00454D16" w:rsidRPr="00766ABD" w:rsidRDefault="00454D16" w:rsidP="008D477D">
      <w:pPr>
        <w:pStyle w:val="Odrazka1"/>
        <w:numPr>
          <w:ilvl w:val="0"/>
          <w:numId w:val="19"/>
        </w:numPr>
        <w:rPr>
          <w:rFonts w:asciiTheme="minorHAnsi" w:hAnsiTheme="minorHAnsi" w:cstheme="minorHAnsi"/>
          <w:sz w:val="22"/>
          <w:szCs w:val="22"/>
        </w:rPr>
      </w:pPr>
      <w:r w:rsidRPr="00766ABD">
        <w:rPr>
          <w:rFonts w:asciiTheme="minorHAnsi" w:hAnsiTheme="minorHAnsi" w:cstheme="minorHAnsi"/>
          <w:sz w:val="22"/>
          <w:szCs w:val="22"/>
        </w:rPr>
        <w:t>správa konfigurací předmětných zařízení v konfigurační DB Objednatele</w:t>
      </w:r>
      <w:r w:rsidR="00D97656">
        <w:rPr>
          <w:rFonts w:asciiTheme="minorHAnsi" w:hAnsiTheme="minorHAnsi" w:cstheme="minorHAnsi"/>
          <w:sz w:val="22"/>
          <w:szCs w:val="22"/>
        </w:rPr>
        <w:t>;</w:t>
      </w:r>
    </w:p>
    <w:p w14:paraId="4DFAB1B7" w14:textId="09991263" w:rsidR="00454D16" w:rsidRPr="00766ABD" w:rsidRDefault="00454D16" w:rsidP="008D477D">
      <w:pPr>
        <w:pStyle w:val="Odrazka1"/>
        <w:numPr>
          <w:ilvl w:val="0"/>
          <w:numId w:val="19"/>
        </w:numPr>
        <w:rPr>
          <w:rFonts w:asciiTheme="minorHAnsi" w:hAnsiTheme="minorHAnsi" w:cstheme="minorHAnsi"/>
          <w:sz w:val="22"/>
          <w:szCs w:val="22"/>
        </w:rPr>
      </w:pPr>
      <w:r w:rsidRPr="00766ABD">
        <w:rPr>
          <w:rFonts w:asciiTheme="minorHAnsi" w:hAnsiTheme="minorHAnsi" w:cstheme="minorHAnsi"/>
          <w:sz w:val="22"/>
          <w:szCs w:val="22"/>
        </w:rPr>
        <w:t>aktuální přehled bezpečnostního nastavení a schéma (L3)</w:t>
      </w:r>
      <w:r w:rsidR="00D97656">
        <w:rPr>
          <w:rFonts w:asciiTheme="minorHAnsi" w:hAnsiTheme="minorHAnsi" w:cstheme="minorHAnsi"/>
          <w:sz w:val="22"/>
          <w:szCs w:val="22"/>
        </w:rPr>
        <w:t>;</w:t>
      </w:r>
    </w:p>
    <w:p w14:paraId="2580A1EF" w14:textId="7772C745" w:rsidR="00454D16" w:rsidRPr="00766ABD" w:rsidRDefault="00454D16" w:rsidP="008D477D">
      <w:pPr>
        <w:pStyle w:val="Odrazka1"/>
        <w:numPr>
          <w:ilvl w:val="0"/>
          <w:numId w:val="19"/>
        </w:numPr>
        <w:rPr>
          <w:rFonts w:asciiTheme="minorHAnsi" w:hAnsiTheme="minorHAnsi" w:cstheme="minorHAnsi"/>
          <w:sz w:val="22"/>
          <w:szCs w:val="22"/>
        </w:rPr>
      </w:pPr>
      <w:r w:rsidRPr="00766ABD">
        <w:rPr>
          <w:rFonts w:asciiTheme="minorHAnsi" w:hAnsiTheme="minorHAnsi" w:cstheme="minorHAnsi"/>
          <w:sz w:val="22"/>
          <w:szCs w:val="22"/>
        </w:rPr>
        <w:t>aktuální přehled nastavení a konfigurace Load Balancingu</w:t>
      </w:r>
      <w:r w:rsidR="00D97656">
        <w:rPr>
          <w:rFonts w:asciiTheme="minorHAnsi" w:hAnsiTheme="minorHAnsi" w:cstheme="minorHAnsi"/>
          <w:sz w:val="22"/>
          <w:szCs w:val="22"/>
        </w:rPr>
        <w:t>;</w:t>
      </w:r>
    </w:p>
    <w:p w14:paraId="52D1093E" w14:textId="37FA78E5" w:rsidR="00454D16" w:rsidRPr="00766ABD" w:rsidRDefault="00454D16" w:rsidP="008D477D">
      <w:pPr>
        <w:pStyle w:val="Odrazka1"/>
        <w:numPr>
          <w:ilvl w:val="0"/>
          <w:numId w:val="19"/>
        </w:numPr>
        <w:rPr>
          <w:rFonts w:asciiTheme="minorHAnsi" w:hAnsiTheme="minorHAnsi" w:cstheme="minorHAnsi"/>
          <w:sz w:val="22"/>
          <w:szCs w:val="22"/>
        </w:rPr>
      </w:pPr>
      <w:r w:rsidRPr="00766ABD">
        <w:rPr>
          <w:rFonts w:asciiTheme="minorHAnsi" w:hAnsiTheme="minorHAnsi" w:cstheme="minorHAnsi"/>
          <w:sz w:val="22"/>
          <w:szCs w:val="22"/>
        </w:rPr>
        <w:t xml:space="preserve">aktuální přehled nastavení a konfigurace Aplikačního </w:t>
      </w:r>
      <w:r w:rsidR="00D97656">
        <w:rPr>
          <w:rFonts w:asciiTheme="minorHAnsi" w:hAnsiTheme="minorHAnsi" w:cstheme="minorHAnsi"/>
          <w:sz w:val="22"/>
          <w:szCs w:val="22"/>
        </w:rPr>
        <w:t>F</w:t>
      </w:r>
      <w:r w:rsidRPr="00766ABD">
        <w:rPr>
          <w:rFonts w:asciiTheme="minorHAnsi" w:hAnsiTheme="minorHAnsi" w:cstheme="minorHAnsi"/>
          <w:sz w:val="22"/>
          <w:szCs w:val="22"/>
        </w:rPr>
        <w:t>irewallu</w:t>
      </w:r>
      <w:r w:rsidR="00D97656">
        <w:rPr>
          <w:rFonts w:asciiTheme="minorHAnsi" w:hAnsiTheme="minorHAnsi" w:cstheme="minorHAnsi"/>
          <w:sz w:val="22"/>
          <w:szCs w:val="22"/>
        </w:rPr>
        <w:t>;</w:t>
      </w:r>
    </w:p>
    <w:p w14:paraId="385C6AF0" w14:textId="2677F9D5" w:rsidR="00454D16" w:rsidRDefault="00454D16" w:rsidP="008D477D">
      <w:pPr>
        <w:pStyle w:val="Odrazka1"/>
        <w:numPr>
          <w:ilvl w:val="0"/>
          <w:numId w:val="19"/>
        </w:numPr>
        <w:rPr>
          <w:rFonts w:asciiTheme="minorHAnsi" w:hAnsiTheme="minorHAnsi" w:cstheme="minorHAnsi"/>
          <w:sz w:val="22"/>
          <w:szCs w:val="22"/>
        </w:rPr>
      </w:pPr>
      <w:r w:rsidRPr="00766ABD">
        <w:rPr>
          <w:rFonts w:asciiTheme="minorHAnsi" w:hAnsiTheme="minorHAnsi" w:cstheme="minorHAnsi"/>
          <w:sz w:val="22"/>
          <w:szCs w:val="22"/>
        </w:rPr>
        <w:t>aktuální přehled nastavení a konfigurace systému pro detekci průniku</w:t>
      </w:r>
      <w:r w:rsidR="00D97656">
        <w:rPr>
          <w:rFonts w:asciiTheme="minorHAnsi" w:hAnsiTheme="minorHAnsi" w:cstheme="minorHAnsi"/>
          <w:sz w:val="22"/>
          <w:szCs w:val="22"/>
        </w:rPr>
        <w:t>;</w:t>
      </w:r>
    </w:p>
    <w:p w14:paraId="714F535C" w14:textId="53937F96" w:rsidR="00454D16" w:rsidRPr="00766ABD" w:rsidRDefault="00454D16" w:rsidP="008D477D">
      <w:pPr>
        <w:pStyle w:val="Odrazka1"/>
        <w:numPr>
          <w:ilvl w:val="0"/>
          <w:numId w:val="19"/>
        </w:numPr>
        <w:rPr>
          <w:rFonts w:asciiTheme="minorHAnsi" w:hAnsiTheme="minorHAnsi" w:cstheme="minorHAnsi"/>
          <w:sz w:val="22"/>
          <w:szCs w:val="22"/>
        </w:rPr>
      </w:pPr>
      <w:r w:rsidRPr="00766ABD">
        <w:rPr>
          <w:rFonts w:asciiTheme="minorHAnsi" w:hAnsiTheme="minorHAnsi" w:cstheme="minorHAnsi"/>
          <w:sz w:val="22"/>
          <w:szCs w:val="22"/>
        </w:rPr>
        <w:t>popis nástrojů, postupů a procesů pro správu LAN</w:t>
      </w:r>
      <w:r w:rsidR="00D97656">
        <w:rPr>
          <w:rFonts w:asciiTheme="minorHAnsi" w:hAnsiTheme="minorHAnsi" w:cstheme="minorHAnsi"/>
          <w:sz w:val="22"/>
          <w:szCs w:val="22"/>
        </w:rPr>
        <w:t>;</w:t>
      </w:r>
    </w:p>
    <w:p w14:paraId="5F2B9F90" w14:textId="6D9C54BA" w:rsidR="00454D16" w:rsidRPr="00933120" w:rsidRDefault="00454D16" w:rsidP="00933120">
      <w:pPr>
        <w:pStyle w:val="Odrazka1"/>
        <w:numPr>
          <w:ilvl w:val="0"/>
          <w:numId w:val="19"/>
        </w:numPr>
        <w:rPr>
          <w:rFonts w:asciiTheme="minorHAnsi" w:hAnsiTheme="minorHAnsi" w:cstheme="minorHAnsi"/>
          <w:sz w:val="22"/>
          <w:szCs w:val="22"/>
        </w:rPr>
      </w:pPr>
      <w:r w:rsidRPr="00766ABD">
        <w:rPr>
          <w:rFonts w:asciiTheme="minorHAnsi" w:hAnsiTheme="minorHAnsi" w:cstheme="minorHAnsi"/>
          <w:sz w:val="22"/>
          <w:szCs w:val="22"/>
        </w:rPr>
        <w:t>aktuální popis ochrany konektivity a přístupu ke správě SW komunikačních prvků (účty, certifikáty, atd.)</w:t>
      </w:r>
      <w:r w:rsidR="00D97656">
        <w:rPr>
          <w:rFonts w:asciiTheme="minorHAnsi" w:hAnsiTheme="minorHAnsi" w:cstheme="minorHAnsi"/>
          <w:sz w:val="22"/>
          <w:szCs w:val="22"/>
        </w:rPr>
        <w:t>;</w:t>
      </w:r>
    </w:p>
    <w:p w14:paraId="4492824F" w14:textId="77777777" w:rsidR="00EB3623" w:rsidRPr="00D97656" w:rsidRDefault="00EB3623" w:rsidP="008D477D">
      <w:pPr>
        <w:pStyle w:val="Odstavecseseznamem"/>
        <w:keepLines/>
        <w:numPr>
          <w:ilvl w:val="0"/>
          <w:numId w:val="18"/>
        </w:numPr>
        <w:spacing w:before="0" w:after="0" w:line="260" w:lineRule="exact"/>
        <w:jc w:val="left"/>
        <w:rPr>
          <w:rFonts w:asciiTheme="minorHAnsi" w:eastAsiaTheme="minorEastAsia" w:hAnsiTheme="minorHAnsi" w:cstheme="minorHAnsi"/>
          <w:b/>
          <w:bCs/>
          <w:kern w:val="2"/>
          <w:sz w:val="22"/>
          <w:szCs w:val="22"/>
          <w:lang w:eastAsia="zh-CN"/>
          <w14:ligatures w14:val="standardContextual"/>
        </w:rPr>
      </w:pPr>
      <w:r w:rsidRPr="00D97656">
        <w:rPr>
          <w:rFonts w:asciiTheme="minorHAnsi" w:eastAsiaTheme="minorEastAsia" w:hAnsiTheme="minorHAnsi" w:cstheme="minorHAnsi"/>
          <w:b/>
          <w:bCs/>
          <w:kern w:val="2"/>
          <w:sz w:val="22"/>
          <w:szCs w:val="22"/>
          <w:lang w:eastAsia="zh-CN"/>
          <w14:ligatures w14:val="standardContextual"/>
        </w:rPr>
        <w:t>Dokumentace SAN</w:t>
      </w:r>
      <w:r w:rsidR="00A96F3A" w:rsidRPr="00D97656">
        <w:rPr>
          <w:rFonts w:asciiTheme="minorHAnsi" w:eastAsiaTheme="minorEastAsia" w:hAnsiTheme="minorHAnsi" w:cstheme="minorHAnsi"/>
          <w:b/>
          <w:bCs/>
          <w:kern w:val="2"/>
          <w:sz w:val="22"/>
          <w:szCs w:val="22"/>
          <w:lang w:eastAsia="zh-CN"/>
          <w14:ligatures w14:val="standardContextual"/>
        </w:rPr>
        <w:t xml:space="preserve"> a storage</w:t>
      </w:r>
      <w:r w:rsidRPr="00D97656">
        <w:rPr>
          <w:rFonts w:asciiTheme="minorHAnsi" w:eastAsiaTheme="minorEastAsia" w:hAnsiTheme="minorHAnsi" w:cstheme="minorHAnsi"/>
          <w:b/>
          <w:bCs/>
          <w:kern w:val="2"/>
          <w:sz w:val="22"/>
          <w:szCs w:val="22"/>
          <w:lang w:eastAsia="zh-CN"/>
          <w14:ligatures w14:val="standardContextual"/>
        </w:rPr>
        <w:t>:</w:t>
      </w:r>
    </w:p>
    <w:p w14:paraId="0121F972" w14:textId="20F7168A" w:rsidR="00454D16" w:rsidRPr="00D97656" w:rsidRDefault="00454D16" w:rsidP="008D477D">
      <w:pPr>
        <w:pStyle w:val="Odrazka1"/>
        <w:numPr>
          <w:ilvl w:val="0"/>
          <w:numId w:val="19"/>
        </w:numPr>
        <w:rPr>
          <w:rFonts w:asciiTheme="minorHAnsi" w:hAnsiTheme="minorHAnsi" w:cstheme="minorHAnsi"/>
          <w:sz w:val="22"/>
          <w:szCs w:val="22"/>
        </w:rPr>
      </w:pPr>
      <w:r w:rsidRPr="00D97656">
        <w:rPr>
          <w:rFonts w:asciiTheme="minorHAnsi" w:hAnsiTheme="minorHAnsi" w:cstheme="minorHAnsi"/>
          <w:sz w:val="22"/>
          <w:szCs w:val="22"/>
        </w:rPr>
        <w:t xml:space="preserve">architektura řešení SAN a </w:t>
      </w:r>
      <w:r w:rsidR="00D97656">
        <w:rPr>
          <w:rFonts w:asciiTheme="minorHAnsi" w:hAnsiTheme="minorHAnsi" w:cstheme="minorHAnsi"/>
          <w:sz w:val="22"/>
          <w:szCs w:val="22"/>
        </w:rPr>
        <w:t>diskových polí;</w:t>
      </w:r>
    </w:p>
    <w:p w14:paraId="0F6B43E3" w14:textId="09AB11DC" w:rsidR="00454D16" w:rsidRPr="00D97656" w:rsidRDefault="00454D16" w:rsidP="008D477D">
      <w:pPr>
        <w:pStyle w:val="Odrazka1"/>
        <w:numPr>
          <w:ilvl w:val="0"/>
          <w:numId w:val="19"/>
        </w:numPr>
        <w:rPr>
          <w:rFonts w:asciiTheme="minorHAnsi" w:hAnsiTheme="minorHAnsi" w:cstheme="minorHAnsi"/>
          <w:sz w:val="22"/>
          <w:szCs w:val="22"/>
        </w:rPr>
      </w:pPr>
      <w:r w:rsidRPr="00D97656">
        <w:rPr>
          <w:rFonts w:asciiTheme="minorHAnsi" w:hAnsiTheme="minorHAnsi" w:cstheme="minorHAnsi"/>
          <w:sz w:val="22"/>
          <w:szCs w:val="22"/>
        </w:rPr>
        <w:t>aktuální schéma zapojení a topologie SAN</w:t>
      </w:r>
      <w:r w:rsidR="00D97656">
        <w:rPr>
          <w:rFonts w:asciiTheme="minorHAnsi" w:hAnsiTheme="minorHAnsi" w:cstheme="minorHAnsi"/>
          <w:sz w:val="22"/>
          <w:szCs w:val="22"/>
        </w:rPr>
        <w:t>;</w:t>
      </w:r>
    </w:p>
    <w:p w14:paraId="21181B28" w14:textId="7D2C7C78" w:rsidR="00454D16" w:rsidRPr="00D97656" w:rsidRDefault="00454D16" w:rsidP="008D477D">
      <w:pPr>
        <w:pStyle w:val="Odrazka1"/>
        <w:numPr>
          <w:ilvl w:val="0"/>
          <w:numId w:val="19"/>
        </w:numPr>
        <w:rPr>
          <w:rFonts w:asciiTheme="minorHAnsi" w:hAnsiTheme="minorHAnsi" w:cstheme="minorHAnsi"/>
          <w:sz w:val="22"/>
          <w:szCs w:val="22"/>
        </w:rPr>
      </w:pPr>
      <w:r w:rsidRPr="00D97656">
        <w:rPr>
          <w:rFonts w:asciiTheme="minorHAnsi" w:hAnsiTheme="minorHAnsi" w:cstheme="minorHAnsi"/>
          <w:sz w:val="22"/>
          <w:szCs w:val="22"/>
        </w:rPr>
        <w:t>aktuální přehled a nastavení ISL propojení</w:t>
      </w:r>
      <w:r w:rsidR="00D97656">
        <w:rPr>
          <w:rFonts w:asciiTheme="minorHAnsi" w:hAnsiTheme="minorHAnsi" w:cstheme="minorHAnsi"/>
          <w:sz w:val="22"/>
          <w:szCs w:val="22"/>
        </w:rPr>
        <w:t>;</w:t>
      </w:r>
    </w:p>
    <w:p w14:paraId="34D69BA5" w14:textId="186D05C9" w:rsidR="00454D16" w:rsidRPr="00D97656" w:rsidRDefault="00454D16" w:rsidP="008D477D">
      <w:pPr>
        <w:pStyle w:val="Odrazka1"/>
        <w:numPr>
          <w:ilvl w:val="0"/>
          <w:numId w:val="19"/>
        </w:numPr>
        <w:rPr>
          <w:rFonts w:asciiTheme="minorHAnsi" w:hAnsiTheme="minorHAnsi" w:cstheme="minorHAnsi"/>
          <w:sz w:val="22"/>
          <w:szCs w:val="22"/>
        </w:rPr>
      </w:pPr>
      <w:r w:rsidRPr="00D97656">
        <w:rPr>
          <w:rFonts w:asciiTheme="minorHAnsi" w:hAnsiTheme="minorHAnsi" w:cstheme="minorHAnsi"/>
          <w:sz w:val="22"/>
          <w:szCs w:val="22"/>
        </w:rPr>
        <w:t>aktuální výpis konfigurace zónování</w:t>
      </w:r>
      <w:r w:rsidR="00D97656">
        <w:rPr>
          <w:rFonts w:asciiTheme="minorHAnsi" w:hAnsiTheme="minorHAnsi" w:cstheme="minorHAnsi"/>
          <w:sz w:val="22"/>
          <w:szCs w:val="22"/>
        </w:rPr>
        <w:t>;</w:t>
      </w:r>
    </w:p>
    <w:p w14:paraId="281DDD6D" w14:textId="6E06ECF7" w:rsidR="00454D16" w:rsidRPr="00D97656" w:rsidRDefault="00454D16" w:rsidP="008D477D">
      <w:pPr>
        <w:pStyle w:val="Odrazka1"/>
        <w:numPr>
          <w:ilvl w:val="0"/>
          <w:numId w:val="19"/>
        </w:numPr>
        <w:rPr>
          <w:rFonts w:asciiTheme="minorHAnsi" w:hAnsiTheme="minorHAnsi" w:cstheme="minorHAnsi"/>
          <w:sz w:val="22"/>
          <w:szCs w:val="22"/>
        </w:rPr>
      </w:pPr>
      <w:r w:rsidRPr="00D97656">
        <w:rPr>
          <w:rFonts w:asciiTheme="minorHAnsi" w:hAnsiTheme="minorHAnsi" w:cstheme="minorHAnsi"/>
          <w:sz w:val="22"/>
          <w:szCs w:val="22"/>
        </w:rPr>
        <w:t>správa konfigurací předmětných zařízení a licencí v konfigurační DB Objednatele</w:t>
      </w:r>
      <w:r w:rsidR="00D97656">
        <w:rPr>
          <w:rFonts w:asciiTheme="minorHAnsi" w:hAnsiTheme="minorHAnsi" w:cstheme="minorHAnsi"/>
          <w:sz w:val="22"/>
          <w:szCs w:val="22"/>
        </w:rPr>
        <w:t>;</w:t>
      </w:r>
    </w:p>
    <w:p w14:paraId="1CC45D94" w14:textId="049A6A5E" w:rsidR="00454D16" w:rsidRPr="00D97656" w:rsidRDefault="00454D16" w:rsidP="008D477D">
      <w:pPr>
        <w:pStyle w:val="Odrazka1"/>
        <w:numPr>
          <w:ilvl w:val="0"/>
          <w:numId w:val="19"/>
        </w:numPr>
        <w:rPr>
          <w:rFonts w:asciiTheme="minorHAnsi" w:hAnsiTheme="minorHAnsi" w:cstheme="minorHAnsi"/>
          <w:sz w:val="22"/>
          <w:szCs w:val="22"/>
        </w:rPr>
      </w:pPr>
      <w:r w:rsidRPr="00D97656">
        <w:rPr>
          <w:rFonts w:asciiTheme="minorHAnsi" w:hAnsiTheme="minorHAnsi" w:cstheme="minorHAnsi"/>
          <w:sz w:val="22"/>
          <w:szCs w:val="22"/>
        </w:rPr>
        <w:t>aktuální výpis konfigurace mapování datových úložišť jednotlivým klientům (serverům, aplikacím)</w:t>
      </w:r>
      <w:r w:rsidR="00D97656">
        <w:rPr>
          <w:rFonts w:asciiTheme="minorHAnsi" w:hAnsiTheme="minorHAnsi" w:cstheme="minorHAnsi"/>
          <w:sz w:val="22"/>
          <w:szCs w:val="22"/>
        </w:rPr>
        <w:t>;</w:t>
      </w:r>
    </w:p>
    <w:p w14:paraId="3446B0B9" w14:textId="55D1D64B" w:rsidR="00454D16" w:rsidRPr="00D97656" w:rsidRDefault="00454D16" w:rsidP="008D477D">
      <w:pPr>
        <w:pStyle w:val="Odrazka1"/>
        <w:numPr>
          <w:ilvl w:val="0"/>
          <w:numId w:val="19"/>
        </w:numPr>
        <w:rPr>
          <w:rFonts w:asciiTheme="minorHAnsi" w:hAnsiTheme="minorHAnsi" w:cstheme="minorHAnsi"/>
          <w:sz w:val="22"/>
          <w:szCs w:val="22"/>
        </w:rPr>
      </w:pPr>
      <w:r w:rsidRPr="00D97656">
        <w:rPr>
          <w:rFonts w:asciiTheme="minorHAnsi" w:hAnsiTheme="minorHAnsi" w:cstheme="minorHAnsi"/>
          <w:sz w:val="22"/>
          <w:szCs w:val="22"/>
        </w:rPr>
        <w:t>vytváření aktuální mapy HOST portů</w:t>
      </w:r>
      <w:r w:rsidR="00D97656">
        <w:rPr>
          <w:rFonts w:asciiTheme="minorHAnsi" w:hAnsiTheme="minorHAnsi" w:cstheme="minorHAnsi"/>
          <w:sz w:val="22"/>
          <w:szCs w:val="22"/>
        </w:rPr>
        <w:t>;</w:t>
      </w:r>
    </w:p>
    <w:p w14:paraId="16F68303" w14:textId="348CCC40" w:rsidR="00454D16" w:rsidRPr="00D97656" w:rsidRDefault="00454D16" w:rsidP="008D477D">
      <w:pPr>
        <w:pStyle w:val="Odrazka1"/>
        <w:numPr>
          <w:ilvl w:val="0"/>
          <w:numId w:val="19"/>
        </w:numPr>
        <w:rPr>
          <w:rFonts w:asciiTheme="minorHAnsi" w:hAnsiTheme="minorHAnsi" w:cstheme="minorHAnsi"/>
          <w:sz w:val="22"/>
          <w:szCs w:val="22"/>
        </w:rPr>
      </w:pPr>
      <w:r w:rsidRPr="00D97656">
        <w:rPr>
          <w:rFonts w:asciiTheme="minorHAnsi" w:hAnsiTheme="minorHAnsi" w:cstheme="minorHAnsi"/>
          <w:sz w:val="22"/>
          <w:szCs w:val="22"/>
        </w:rPr>
        <w:t xml:space="preserve">popis nástrojů, postupů a procesů pro správu SAN a </w:t>
      </w:r>
      <w:r w:rsidR="00D97656">
        <w:rPr>
          <w:rFonts w:asciiTheme="minorHAnsi" w:hAnsiTheme="minorHAnsi" w:cstheme="minorHAnsi"/>
          <w:sz w:val="22"/>
          <w:szCs w:val="22"/>
        </w:rPr>
        <w:t>diskových polí;</w:t>
      </w:r>
    </w:p>
    <w:p w14:paraId="75A61FE1" w14:textId="1AFE1065" w:rsidR="00454D16" w:rsidRPr="00D97656" w:rsidRDefault="00454D16" w:rsidP="008D477D">
      <w:pPr>
        <w:pStyle w:val="Odrazka1"/>
        <w:numPr>
          <w:ilvl w:val="0"/>
          <w:numId w:val="19"/>
        </w:numPr>
        <w:rPr>
          <w:rFonts w:asciiTheme="minorHAnsi" w:hAnsiTheme="minorHAnsi" w:cstheme="minorHAnsi"/>
          <w:sz w:val="22"/>
          <w:szCs w:val="22"/>
        </w:rPr>
      </w:pPr>
      <w:r w:rsidRPr="00D97656">
        <w:rPr>
          <w:rFonts w:asciiTheme="minorHAnsi" w:hAnsiTheme="minorHAnsi" w:cstheme="minorHAnsi"/>
          <w:sz w:val="22"/>
          <w:szCs w:val="22"/>
        </w:rPr>
        <w:t>aktuální popis ochrany konektivity a přístupu ke správě SW komunikačních prvků a SW datových úložišť (účty, certifikáty, atd.)</w:t>
      </w:r>
      <w:r w:rsidR="00D97656">
        <w:rPr>
          <w:rFonts w:asciiTheme="minorHAnsi" w:hAnsiTheme="minorHAnsi" w:cstheme="minorHAnsi"/>
          <w:sz w:val="22"/>
          <w:szCs w:val="22"/>
        </w:rPr>
        <w:t>;</w:t>
      </w:r>
    </w:p>
    <w:p w14:paraId="4BADF30F" w14:textId="77777777" w:rsidR="00F4049C" w:rsidRPr="00D97656" w:rsidRDefault="00F4049C" w:rsidP="008D477D">
      <w:pPr>
        <w:pStyle w:val="Odstavecseseznamem"/>
        <w:keepLines/>
        <w:numPr>
          <w:ilvl w:val="0"/>
          <w:numId w:val="18"/>
        </w:numPr>
        <w:spacing w:before="0" w:after="0" w:line="260" w:lineRule="exact"/>
        <w:jc w:val="left"/>
        <w:rPr>
          <w:rFonts w:asciiTheme="minorHAnsi" w:eastAsiaTheme="minorEastAsia" w:hAnsiTheme="minorHAnsi" w:cstheme="minorHAnsi"/>
          <w:b/>
          <w:bCs/>
          <w:kern w:val="2"/>
          <w:sz w:val="22"/>
          <w:szCs w:val="22"/>
          <w:lang w:eastAsia="zh-CN"/>
          <w14:ligatures w14:val="standardContextual"/>
        </w:rPr>
      </w:pPr>
      <w:r w:rsidRPr="00D97656">
        <w:rPr>
          <w:rFonts w:asciiTheme="minorHAnsi" w:eastAsiaTheme="minorEastAsia" w:hAnsiTheme="minorHAnsi" w:cstheme="minorHAnsi"/>
          <w:b/>
          <w:bCs/>
          <w:kern w:val="2"/>
          <w:sz w:val="22"/>
          <w:szCs w:val="22"/>
          <w:lang w:eastAsia="zh-CN"/>
          <w14:ligatures w14:val="standardContextual"/>
        </w:rPr>
        <w:t>Dokumentace virtualizace</w:t>
      </w:r>
      <w:r w:rsidR="00EB3623" w:rsidRPr="00D97656">
        <w:rPr>
          <w:rFonts w:asciiTheme="minorHAnsi" w:eastAsiaTheme="minorEastAsia" w:hAnsiTheme="minorHAnsi" w:cstheme="minorHAnsi"/>
          <w:b/>
          <w:bCs/>
          <w:kern w:val="2"/>
          <w:sz w:val="22"/>
          <w:szCs w:val="22"/>
          <w:lang w:eastAsia="zh-CN"/>
          <w14:ligatures w14:val="standardContextual"/>
        </w:rPr>
        <w:t>:</w:t>
      </w:r>
    </w:p>
    <w:p w14:paraId="6B525772" w14:textId="3A4859F3" w:rsidR="00F4049C" w:rsidRPr="00D97656" w:rsidRDefault="00EB3623" w:rsidP="008D477D">
      <w:pPr>
        <w:pStyle w:val="Odrazka1"/>
        <w:numPr>
          <w:ilvl w:val="0"/>
          <w:numId w:val="19"/>
        </w:numPr>
        <w:rPr>
          <w:rFonts w:asciiTheme="minorHAnsi" w:hAnsiTheme="minorHAnsi" w:cstheme="minorHAnsi"/>
          <w:sz w:val="22"/>
          <w:szCs w:val="22"/>
        </w:rPr>
      </w:pPr>
      <w:r w:rsidRPr="00D97656">
        <w:rPr>
          <w:rFonts w:asciiTheme="minorHAnsi" w:hAnsiTheme="minorHAnsi" w:cstheme="minorHAnsi"/>
          <w:sz w:val="22"/>
          <w:szCs w:val="22"/>
        </w:rPr>
        <w:t>a</w:t>
      </w:r>
      <w:r w:rsidR="00F4049C" w:rsidRPr="00D97656">
        <w:rPr>
          <w:rFonts w:asciiTheme="minorHAnsi" w:hAnsiTheme="minorHAnsi" w:cstheme="minorHAnsi"/>
          <w:sz w:val="22"/>
          <w:szCs w:val="22"/>
        </w:rPr>
        <w:t>rchitektura řešení virtualizace</w:t>
      </w:r>
      <w:r w:rsidRPr="00D97656">
        <w:rPr>
          <w:rFonts w:asciiTheme="minorHAnsi" w:hAnsiTheme="minorHAnsi" w:cstheme="minorHAnsi"/>
          <w:sz w:val="22"/>
          <w:szCs w:val="22"/>
        </w:rPr>
        <w:t xml:space="preserve"> na platformách Power a Intel</w:t>
      </w:r>
      <w:r w:rsidR="00D97656">
        <w:rPr>
          <w:rFonts w:asciiTheme="minorHAnsi" w:hAnsiTheme="minorHAnsi" w:cstheme="minorHAnsi"/>
          <w:sz w:val="22"/>
          <w:szCs w:val="22"/>
        </w:rPr>
        <w:t>;</w:t>
      </w:r>
    </w:p>
    <w:p w14:paraId="50F197D0" w14:textId="77777777" w:rsidR="00F4049C" w:rsidRPr="00D97656" w:rsidRDefault="00EB3623" w:rsidP="008D477D">
      <w:pPr>
        <w:pStyle w:val="Odrazka1"/>
        <w:numPr>
          <w:ilvl w:val="0"/>
          <w:numId w:val="19"/>
        </w:numPr>
        <w:rPr>
          <w:rFonts w:asciiTheme="minorHAnsi" w:hAnsiTheme="minorHAnsi" w:cstheme="minorHAnsi"/>
          <w:sz w:val="22"/>
          <w:szCs w:val="22"/>
        </w:rPr>
      </w:pPr>
      <w:r w:rsidRPr="00D97656">
        <w:rPr>
          <w:rFonts w:asciiTheme="minorHAnsi" w:hAnsiTheme="minorHAnsi" w:cstheme="minorHAnsi"/>
          <w:sz w:val="22"/>
          <w:szCs w:val="22"/>
        </w:rPr>
        <w:t>a</w:t>
      </w:r>
      <w:r w:rsidR="00A96F3A" w:rsidRPr="00D97656">
        <w:rPr>
          <w:rFonts w:asciiTheme="minorHAnsi" w:hAnsiTheme="minorHAnsi" w:cstheme="minorHAnsi"/>
          <w:sz w:val="22"/>
          <w:szCs w:val="22"/>
        </w:rPr>
        <w:t xml:space="preserve">ktuální konfigurace virtualizačních platforem a konfigurace jednotlivých virtuálních serverů a zařízení na platformě </w:t>
      </w:r>
      <w:r w:rsidR="00A96F3A" w:rsidRPr="00074813">
        <w:rPr>
          <w:rFonts w:asciiTheme="minorHAnsi" w:hAnsiTheme="minorHAnsi" w:cstheme="minorHAnsi"/>
          <w:sz w:val="22"/>
          <w:szCs w:val="22"/>
        </w:rPr>
        <w:t>Intel (VMware ESXi konfigurace, role a určení jednotlivých serverů, virtuální LAN prostředí, VMware SRM,</w:t>
      </w:r>
      <w:r w:rsidR="00A96F3A" w:rsidRPr="00D97656">
        <w:rPr>
          <w:rFonts w:asciiTheme="minorHAnsi" w:hAnsiTheme="minorHAnsi" w:cstheme="minorHAnsi"/>
          <w:sz w:val="22"/>
          <w:szCs w:val="22"/>
        </w:rPr>
        <w:t xml:space="preserve"> atd.),</w:t>
      </w:r>
    </w:p>
    <w:p w14:paraId="5F59F9E0" w14:textId="3C5DB947" w:rsidR="00A96F3A" w:rsidRPr="00D97656" w:rsidRDefault="00A96F3A" w:rsidP="008D477D">
      <w:pPr>
        <w:pStyle w:val="Odrazka1"/>
        <w:numPr>
          <w:ilvl w:val="0"/>
          <w:numId w:val="19"/>
        </w:numPr>
        <w:rPr>
          <w:rFonts w:asciiTheme="minorHAnsi" w:hAnsiTheme="minorHAnsi" w:cstheme="minorHAnsi"/>
          <w:sz w:val="22"/>
          <w:szCs w:val="22"/>
        </w:rPr>
      </w:pPr>
      <w:r w:rsidRPr="00D97656">
        <w:rPr>
          <w:rFonts w:asciiTheme="minorHAnsi" w:hAnsiTheme="minorHAnsi" w:cstheme="minorHAnsi"/>
          <w:sz w:val="22"/>
          <w:szCs w:val="22"/>
        </w:rPr>
        <w:t xml:space="preserve">aktuální konfigurace virtualizačních platforem a konfigurace jednotlivých virtuálních serverů a zařízení na platformě Power (LPAR, role a určení virtuálních serverů, VIOS </w:t>
      </w:r>
      <w:r w:rsidR="00D97656" w:rsidRPr="00D97656">
        <w:rPr>
          <w:rFonts w:asciiTheme="minorHAnsi" w:hAnsiTheme="minorHAnsi" w:cstheme="minorHAnsi"/>
          <w:sz w:val="22"/>
          <w:szCs w:val="22"/>
        </w:rPr>
        <w:t>adapt</w:t>
      </w:r>
      <w:r w:rsidR="00D97656">
        <w:rPr>
          <w:rFonts w:asciiTheme="minorHAnsi" w:hAnsiTheme="minorHAnsi" w:cstheme="minorHAnsi"/>
          <w:sz w:val="22"/>
          <w:szCs w:val="22"/>
        </w:rPr>
        <w:t>e</w:t>
      </w:r>
      <w:r w:rsidR="00D97656" w:rsidRPr="00D97656">
        <w:rPr>
          <w:rFonts w:asciiTheme="minorHAnsi" w:hAnsiTheme="minorHAnsi" w:cstheme="minorHAnsi"/>
          <w:sz w:val="22"/>
          <w:szCs w:val="22"/>
        </w:rPr>
        <w:t>ry</w:t>
      </w:r>
      <w:r w:rsidRPr="00D97656">
        <w:rPr>
          <w:rFonts w:asciiTheme="minorHAnsi" w:hAnsiTheme="minorHAnsi" w:cstheme="minorHAnsi"/>
          <w:sz w:val="22"/>
          <w:szCs w:val="22"/>
        </w:rPr>
        <w:t xml:space="preserve"> atd.)</w:t>
      </w:r>
      <w:r w:rsidR="00D97656">
        <w:rPr>
          <w:rFonts w:asciiTheme="minorHAnsi" w:hAnsiTheme="minorHAnsi" w:cstheme="minorHAnsi"/>
          <w:sz w:val="22"/>
          <w:szCs w:val="22"/>
        </w:rPr>
        <w:t>;</w:t>
      </w:r>
    </w:p>
    <w:p w14:paraId="19D3F51F" w14:textId="0832D2E9" w:rsidR="00F4049C" w:rsidRPr="00D97656" w:rsidRDefault="00A96F3A" w:rsidP="008D477D">
      <w:pPr>
        <w:pStyle w:val="Odrazka1"/>
        <w:numPr>
          <w:ilvl w:val="0"/>
          <w:numId w:val="19"/>
        </w:numPr>
        <w:rPr>
          <w:rFonts w:asciiTheme="minorHAnsi" w:hAnsiTheme="minorHAnsi" w:cstheme="minorHAnsi"/>
          <w:sz w:val="22"/>
          <w:szCs w:val="22"/>
        </w:rPr>
      </w:pPr>
      <w:r w:rsidRPr="00D97656">
        <w:rPr>
          <w:rFonts w:asciiTheme="minorHAnsi" w:hAnsiTheme="minorHAnsi" w:cstheme="minorHAnsi"/>
          <w:sz w:val="22"/>
          <w:szCs w:val="22"/>
        </w:rPr>
        <w:t>p</w:t>
      </w:r>
      <w:r w:rsidR="00F4049C" w:rsidRPr="00D97656">
        <w:rPr>
          <w:rFonts w:asciiTheme="minorHAnsi" w:hAnsiTheme="minorHAnsi" w:cstheme="minorHAnsi"/>
          <w:sz w:val="22"/>
          <w:szCs w:val="22"/>
        </w:rPr>
        <w:t xml:space="preserve">ravidla, činnosti, rizika a omezení při failoveru </w:t>
      </w:r>
      <w:r w:rsidRPr="00D97656">
        <w:rPr>
          <w:rFonts w:asciiTheme="minorHAnsi" w:hAnsiTheme="minorHAnsi" w:cstheme="minorHAnsi"/>
          <w:sz w:val="22"/>
          <w:szCs w:val="22"/>
        </w:rPr>
        <w:t>a failbacku virtuálních serverů</w:t>
      </w:r>
      <w:r w:rsidR="00D97656">
        <w:rPr>
          <w:rFonts w:asciiTheme="minorHAnsi" w:hAnsiTheme="minorHAnsi" w:cstheme="minorHAnsi"/>
          <w:sz w:val="22"/>
          <w:szCs w:val="22"/>
        </w:rPr>
        <w:t>;</w:t>
      </w:r>
    </w:p>
    <w:p w14:paraId="736F6B91" w14:textId="1D6CE444" w:rsidR="00F4049C" w:rsidRPr="00D97656" w:rsidRDefault="00A96F3A" w:rsidP="008D477D">
      <w:pPr>
        <w:pStyle w:val="Odrazka1"/>
        <w:numPr>
          <w:ilvl w:val="0"/>
          <w:numId w:val="19"/>
        </w:numPr>
        <w:rPr>
          <w:rFonts w:asciiTheme="minorHAnsi" w:hAnsiTheme="minorHAnsi" w:cstheme="minorHAnsi"/>
          <w:sz w:val="22"/>
          <w:szCs w:val="22"/>
        </w:rPr>
      </w:pPr>
      <w:r w:rsidRPr="00D97656">
        <w:rPr>
          <w:rFonts w:asciiTheme="minorHAnsi" w:hAnsiTheme="minorHAnsi" w:cstheme="minorHAnsi"/>
          <w:sz w:val="22"/>
          <w:szCs w:val="22"/>
        </w:rPr>
        <w:t>a</w:t>
      </w:r>
      <w:r w:rsidR="00F4049C" w:rsidRPr="00D97656">
        <w:rPr>
          <w:rFonts w:asciiTheme="minorHAnsi" w:hAnsiTheme="minorHAnsi" w:cstheme="minorHAnsi"/>
          <w:sz w:val="22"/>
          <w:szCs w:val="22"/>
        </w:rPr>
        <w:t>rchitektura připojení a definice konfigurace nástrojů pr</w:t>
      </w:r>
      <w:r w:rsidRPr="00D97656">
        <w:rPr>
          <w:rFonts w:asciiTheme="minorHAnsi" w:hAnsiTheme="minorHAnsi" w:cstheme="minorHAnsi"/>
          <w:sz w:val="22"/>
          <w:szCs w:val="22"/>
        </w:rPr>
        <w:t>o správu virtualizace</w:t>
      </w:r>
      <w:r w:rsidR="00D97656">
        <w:rPr>
          <w:rFonts w:asciiTheme="minorHAnsi" w:hAnsiTheme="minorHAnsi" w:cstheme="minorHAnsi"/>
          <w:sz w:val="22"/>
          <w:szCs w:val="22"/>
        </w:rPr>
        <w:t>;</w:t>
      </w:r>
    </w:p>
    <w:p w14:paraId="147E9A8E" w14:textId="3F22EC3E" w:rsidR="00A96F3A" w:rsidRPr="00D97656" w:rsidRDefault="00A96F3A" w:rsidP="008D477D">
      <w:pPr>
        <w:pStyle w:val="Odrazka1"/>
        <w:numPr>
          <w:ilvl w:val="0"/>
          <w:numId w:val="19"/>
        </w:numPr>
        <w:rPr>
          <w:rFonts w:asciiTheme="minorHAnsi" w:hAnsiTheme="minorHAnsi" w:cstheme="minorHAnsi"/>
          <w:sz w:val="22"/>
          <w:szCs w:val="22"/>
        </w:rPr>
      </w:pPr>
      <w:r w:rsidRPr="00D97656">
        <w:rPr>
          <w:rFonts w:asciiTheme="minorHAnsi" w:hAnsiTheme="minorHAnsi" w:cstheme="minorHAnsi"/>
          <w:sz w:val="22"/>
          <w:szCs w:val="22"/>
        </w:rPr>
        <w:lastRenderedPageBreak/>
        <w:t>popis nástrojů, postupů a procesů pro správu virtualizace</w:t>
      </w:r>
      <w:r w:rsidR="00D97656">
        <w:rPr>
          <w:rFonts w:asciiTheme="minorHAnsi" w:hAnsiTheme="minorHAnsi" w:cstheme="minorHAnsi"/>
          <w:sz w:val="22"/>
          <w:szCs w:val="22"/>
        </w:rPr>
        <w:t>;</w:t>
      </w:r>
    </w:p>
    <w:p w14:paraId="792F348C" w14:textId="6F382A64" w:rsidR="00F4049C" w:rsidRPr="003456E3" w:rsidRDefault="00A96F3A" w:rsidP="008D477D">
      <w:pPr>
        <w:pStyle w:val="Odrazka1"/>
        <w:numPr>
          <w:ilvl w:val="0"/>
          <w:numId w:val="19"/>
        </w:numPr>
        <w:rPr>
          <w:rFonts w:asciiTheme="minorHAnsi" w:hAnsiTheme="minorHAnsi" w:cstheme="minorHAnsi"/>
          <w:sz w:val="22"/>
          <w:szCs w:val="22"/>
        </w:rPr>
      </w:pPr>
      <w:r w:rsidRPr="00D97656">
        <w:rPr>
          <w:rFonts w:asciiTheme="minorHAnsi" w:hAnsiTheme="minorHAnsi" w:cstheme="minorHAnsi"/>
          <w:sz w:val="22"/>
          <w:szCs w:val="22"/>
        </w:rPr>
        <w:t>a</w:t>
      </w:r>
      <w:r w:rsidR="00F4049C" w:rsidRPr="00D97656">
        <w:rPr>
          <w:rFonts w:asciiTheme="minorHAnsi" w:hAnsiTheme="minorHAnsi" w:cstheme="minorHAnsi"/>
          <w:sz w:val="22"/>
          <w:szCs w:val="22"/>
        </w:rPr>
        <w:t>ktuální popis ochrany ko</w:t>
      </w:r>
      <w:r w:rsidRPr="00D97656">
        <w:rPr>
          <w:rFonts w:asciiTheme="minorHAnsi" w:hAnsiTheme="minorHAnsi" w:cstheme="minorHAnsi"/>
          <w:sz w:val="22"/>
          <w:szCs w:val="22"/>
        </w:rPr>
        <w:t>nektivity a přístupu ke správě v</w:t>
      </w:r>
      <w:r w:rsidR="00F4049C" w:rsidRPr="00D97656">
        <w:rPr>
          <w:rFonts w:asciiTheme="minorHAnsi" w:hAnsiTheme="minorHAnsi" w:cstheme="minorHAnsi"/>
          <w:sz w:val="22"/>
          <w:szCs w:val="22"/>
        </w:rPr>
        <w:t>irtualizace (účty, certifikáty, atd.)</w:t>
      </w:r>
      <w:r w:rsidR="00D97656">
        <w:rPr>
          <w:rFonts w:asciiTheme="minorHAnsi" w:hAnsiTheme="minorHAnsi" w:cstheme="minorHAnsi"/>
          <w:sz w:val="22"/>
          <w:szCs w:val="22"/>
        </w:rPr>
        <w:t>;</w:t>
      </w:r>
    </w:p>
    <w:p w14:paraId="22FFD6D2" w14:textId="77777777" w:rsidR="005A2CE6" w:rsidRPr="003456E3" w:rsidRDefault="005A2CE6" w:rsidP="008D477D">
      <w:pPr>
        <w:pStyle w:val="Odstavecseseznamem"/>
        <w:keepLines/>
        <w:numPr>
          <w:ilvl w:val="0"/>
          <w:numId w:val="18"/>
        </w:numPr>
        <w:spacing w:before="0" w:after="0" w:line="260" w:lineRule="exact"/>
        <w:jc w:val="left"/>
        <w:rPr>
          <w:rFonts w:asciiTheme="minorHAnsi" w:eastAsiaTheme="minorEastAsia" w:hAnsiTheme="minorHAnsi" w:cstheme="minorHAnsi"/>
          <w:b/>
          <w:bCs/>
          <w:kern w:val="2"/>
          <w:sz w:val="22"/>
          <w:szCs w:val="22"/>
          <w:lang w:eastAsia="zh-CN"/>
          <w14:ligatures w14:val="standardContextual"/>
        </w:rPr>
      </w:pPr>
      <w:r w:rsidRPr="003456E3">
        <w:rPr>
          <w:rFonts w:asciiTheme="minorHAnsi" w:eastAsiaTheme="minorEastAsia" w:hAnsiTheme="minorHAnsi" w:cstheme="minorHAnsi"/>
          <w:b/>
          <w:bCs/>
          <w:kern w:val="2"/>
          <w:sz w:val="22"/>
          <w:szCs w:val="22"/>
          <w:lang w:eastAsia="zh-CN"/>
          <w14:ligatures w14:val="standardContextual"/>
        </w:rPr>
        <w:t>Dokumentace operačních systémů a infrastrukturních aplikací a služeb:</w:t>
      </w:r>
    </w:p>
    <w:p w14:paraId="4BE108C9" w14:textId="3594ADE3" w:rsidR="005A2CE6" w:rsidRPr="003456E3" w:rsidRDefault="00C90E93" w:rsidP="008D477D">
      <w:pPr>
        <w:pStyle w:val="Odrazka1"/>
        <w:numPr>
          <w:ilvl w:val="0"/>
          <w:numId w:val="19"/>
        </w:numPr>
        <w:rPr>
          <w:rFonts w:asciiTheme="minorHAnsi" w:hAnsiTheme="minorHAnsi" w:cstheme="minorHAnsi"/>
          <w:sz w:val="22"/>
          <w:szCs w:val="22"/>
        </w:rPr>
      </w:pPr>
      <w:r w:rsidRPr="003456E3">
        <w:rPr>
          <w:rFonts w:asciiTheme="minorHAnsi" w:hAnsiTheme="minorHAnsi" w:cstheme="minorHAnsi"/>
          <w:sz w:val="22"/>
          <w:szCs w:val="22"/>
        </w:rPr>
        <w:t>přehled a konfigurace instalovaných a provozovaných operačních systémů</w:t>
      </w:r>
      <w:r w:rsidR="00D97656" w:rsidRPr="003456E3">
        <w:rPr>
          <w:rFonts w:asciiTheme="minorHAnsi" w:hAnsiTheme="minorHAnsi" w:cstheme="minorHAnsi"/>
          <w:sz w:val="22"/>
          <w:szCs w:val="22"/>
        </w:rPr>
        <w:t>;</w:t>
      </w:r>
    </w:p>
    <w:p w14:paraId="131AE056" w14:textId="4CD1D706" w:rsidR="00C90E93" w:rsidRPr="003456E3" w:rsidRDefault="00C90E93" w:rsidP="008D477D">
      <w:pPr>
        <w:pStyle w:val="Odrazka1"/>
        <w:numPr>
          <w:ilvl w:val="0"/>
          <w:numId w:val="19"/>
        </w:numPr>
        <w:rPr>
          <w:rFonts w:asciiTheme="minorHAnsi" w:hAnsiTheme="minorHAnsi" w:cstheme="minorHAnsi"/>
          <w:sz w:val="22"/>
          <w:szCs w:val="22"/>
        </w:rPr>
      </w:pPr>
      <w:r w:rsidRPr="003456E3">
        <w:rPr>
          <w:rFonts w:asciiTheme="minorHAnsi" w:hAnsiTheme="minorHAnsi" w:cstheme="minorHAnsi"/>
          <w:sz w:val="22"/>
          <w:szCs w:val="22"/>
        </w:rPr>
        <w:t xml:space="preserve">přehled a konfigurace instalovaných a provozovaných infrastrukturních </w:t>
      </w:r>
      <w:r w:rsidR="00742D54" w:rsidRPr="003456E3">
        <w:rPr>
          <w:rFonts w:asciiTheme="minorHAnsi" w:hAnsiTheme="minorHAnsi" w:cstheme="minorHAnsi"/>
          <w:sz w:val="22"/>
          <w:szCs w:val="22"/>
        </w:rPr>
        <w:t>aplikací a služeb</w:t>
      </w:r>
      <w:r w:rsidR="003456E3" w:rsidRPr="003456E3">
        <w:rPr>
          <w:rFonts w:asciiTheme="minorHAnsi" w:hAnsiTheme="minorHAnsi" w:cstheme="minorHAnsi"/>
          <w:sz w:val="22"/>
          <w:szCs w:val="22"/>
        </w:rPr>
        <w:t>;</w:t>
      </w:r>
    </w:p>
    <w:p w14:paraId="5B11CAED" w14:textId="56D155DF" w:rsidR="00454D16" w:rsidRPr="003456E3" w:rsidRDefault="00454D16" w:rsidP="008D477D">
      <w:pPr>
        <w:pStyle w:val="Odrazka1"/>
        <w:numPr>
          <w:ilvl w:val="0"/>
          <w:numId w:val="19"/>
        </w:numPr>
        <w:rPr>
          <w:rFonts w:asciiTheme="minorHAnsi" w:hAnsiTheme="minorHAnsi" w:cstheme="minorHAnsi"/>
          <w:sz w:val="22"/>
          <w:szCs w:val="22"/>
        </w:rPr>
      </w:pPr>
      <w:r w:rsidRPr="003456E3">
        <w:rPr>
          <w:rFonts w:asciiTheme="minorHAnsi" w:hAnsiTheme="minorHAnsi" w:cstheme="minorHAnsi"/>
          <w:sz w:val="22"/>
          <w:szCs w:val="22"/>
        </w:rPr>
        <w:t>přehled a konfigurace vysoké dostupnosti na technologii IBM powerHA – systém mirror</w:t>
      </w:r>
      <w:r w:rsidR="003456E3" w:rsidRPr="003456E3">
        <w:rPr>
          <w:rFonts w:asciiTheme="minorHAnsi" w:hAnsiTheme="minorHAnsi" w:cstheme="minorHAnsi"/>
          <w:sz w:val="22"/>
          <w:szCs w:val="22"/>
        </w:rPr>
        <w:t>;</w:t>
      </w:r>
      <w:r w:rsidRPr="003456E3">
        <w:rPr>
          <w:rFonts w:asciiTheme="minorHAnsi" w:hAnsiTheme="minorHAnsi" w:cstheme="minorHAnsi"/>
          <w:sz w:val="22"/>
          <w:szCs w:val="22"/>
        </w:rPr>
        <w:t xml:space="preserve"> </w:t>
      </w:r>
    </w:p>
    <w:p w14:paraId="091D0A81" w14:textId="01CF4B2E" w:rsidR="00742D54" w:rsidRPr="003456E3" w:rsidRDefault="00742D54" w:rsidP="008D477D">
      <w:pPr>
        <w:pStyle w:val="Odrazka1"/>
        <w:numPr>
          <w:ilvl w:val="0"/>
          <w:numId w:val="19"/>
        </w:numPr>
        <w:rPr>
          <w:rFonts w:asciiTheme="minorHAnsi" w:hAnsiTheme="minorHAnsi" w:cstheme="minorHAnsi"/>
          <w:sz w:val="22"/>
          <w:szCs w:val="22"/>
        </w:rPr>
      </w:pPr>
      <w:r w:rsidRPr="003456E3">
        <w:rPr>
          <w:rFonts w:asciiTheme="minorHAnsi" w:hAnsiTheme="minorHAnsi" w:cstheme="minorHAnsi"/>
          <w:sz w:val="22"/>
          <w:szCs w:val="22"/>
        </w:rPr>
        <w:t>architektura připojení a definice konfigurace nástrojů pro správu operačních systémů a infrastrukturních aplikací a služeb</w:t>
      </w:r>
      <w:r w:rsidR="003456E3" w:rsidRPr="003456E3">
        <w:rPr>
          <w:rFonts w:asciiTheme="minorHAnsi" w:hAnsiTheme="minorHAnsi" w:cstheme="minorHAnsi"/>
          <w:sz w:val="22"/>
          <w:szCs w:val="22"/>
        </w:rPr>
        <w:t>;</w:t>
      </w:r>
    </w:p>
    <w:p w14:paraId="3A28A060" w14:textId="7B2416C6" w:rsidR="00742D54" w:rsidRPr="003456E3" w:rsidRDefault="00742D54" w:rsidP="008D477D">
      <w:pPr>
        <w:pStyle w:val="Odrazka1"/>
        <w:numPr>
          <w:ilvl w:val="0"/>
          <w:numId w:val="19"/>
        </w:numPr>
        <w:rPr>
          <w:rFonts w:asciiTheme="minorHAnsi" w:hAnsiTheme="minorHAnsi" w:cstheme="minorHAnsi"/>
          <w:sz w:val="22"/>
          <w:szCs w:val="22"/>
        </w:rPr>
      </w:pPr>
      <w:r w:rsidRPr="003456E3">
        <w:rPr>
          <w:rFonts w:asciiTheme="minorHAnsi" w:hAnsiTheme="minorHAnsi" w:cstheme="minorHAnsi"/>
          <w:sz w:val="22"/>
          <w:szCs w:val="22"/>
        </w:rPr>
        <w:t>popis nástrojů, postupů a procesů pro správu operačních systémů a infrastrukturních aplikací a služeb</w:t>
      </w:r>
      <w:r w:rsidR="003456E3" w:rsidRPr="003456E3">
        <w:rPr>
          <w:rFonts w:asciiTheme="minorHAnsi" w:hAnsiTheme="minorHAnsi" w:cstheme="minorHAnsi"/>
          <w:sz w:val="22"/>
          <w:szCs w:val="22"/>
        </w:rPr>
        <w:t>;</w:t>
      </w:r>
    </w:p>
    <w:p w14:paraId="04D882BA" w14:textId="42EBB917" w:rsidR="005A2CE6" w:rsidRPr="003456E3" w:rsidRDefault="00742D54" w:rsidP="008D477D">
      <w:pPr>
        <w:pStyle w:val="Odrazka1"/>
        <w:numPr>
          <w:ilvl w:val="0"/>
          <w:numId w:val="19"/>
        </w:numPr>
        <w:rPr>
          <w:rFonts w:asciiTheme="minorHAnsi" w:hAnsiTheme="minorHAnsi" w:cstheme="minorHAnsi"/>
          <w:sz w:val="22"/>
          <w:szCs w:val="22"/>
        </w:rPr>
      </w:pPr>
      <w:r w:rsidRPr="003456E3">
        <w:rPr>
          <w:rFonts w:asciiTheme="minorHAnsi" w:hAnsiTheme="minorHAnsi" w:cstheme="minorHAnsi"/>
          <w:sz w:val="22"/>
          <w:szCs w:val="22"/>
        </w:rPr>
        <w:t>aktuální popis ochrany konektivity a přístupu ke správě operačních systémů a infrastrukturních aplikací a služeb (účty, certifikáty, atd.)</w:t>
      </w:r>
      <w:r w:rsidR="003456E3" w:rsidRPr="003456E3">
        <w:rPr>
          <w:rFonts w:asciiTheme="minorHAnsi" w:hAnsiTheme="minorHAnsi" w:cstheme="minorHAnsi"/>
          <w:sz w:val="22"/>
          <w:szCs w:val="22"/>
        </w:rPr>
        <w:t>;</w:t>
      </w:r>
    </w:p>
    <w:p w14:paraId="011BDC56" w14:textId="77777777" w:rsidR="00F4049C" w:rsidRPr="003456E3" w:rsidRDefault="00F4049C" w:rsidP="008D477D">
      <w:pPr>
        <w:pStyle w:val="Odstavecseseznamem"/>
        <w:keepLines/>
        <w:numPr>
          <w:ilvl w:val="0"/>
          <w:numId w:val="18"/>
        </w:numPr>
        <w:spacing w:before="0" w:after="0" w:line="260" w:lineRule="exact"/>
        <w:jc w:val="left"/>
        <w:rPr>
          <w:rFonts w:asciiTheme="minorHAnsi" w:eastAsiaTheme="minorEastAsia" w:hAnsiTheme="minorHAnsi" w:cstheme="minorHAnsi"/>
          <w:b/>
          <w:bCs/>
          <w:kern w:val="2"/>
          <w:sz w:val="22"/>
          <w:szCs w:val="22"/>
          <w:lang w:eastAsia="zh-CN"/>
          <w14:ligatures w14:val="standardContextual"/>
        </w:rPr>
      </w:pPr>
      <w:r w:rsidRPr="003456E3">
        <w:rPr>
          <w:rFonts w:asciiTheme="minorHAnsi" w:eastAsiaTheme="minorEastAsia" w:hAnsiTheme="minorHAnsi" w:cstheme="minorHAnsi"/>
          <w:b/>
          <w:bCs/>
          <w:kern w:val="2"/>
          <w:sz w:val="22"/>
          <w:szCs w:val="22"/>
          <w:lang w:eastAsia="zh-CN"/>
          <w14:ligatures w14:val="standardContextual"/>
        </w:rPr>
        <w:t>Dokumentace zálohování</w:t>
      </w:r>
      <w:r w:rsidR="00153B9D" w:rsidRPr="003456E3">
        <w:rPr>
          <w:rFonts w:asciiTheme="minorHAnsi" w:eastAsiaTheme="minorEastAsia" w:hAnsiTheme="minorHAnsi" w:cstheme="minorHAnsi"/>
          <w:b/>
          <w:bCs/>
          <w:kern w:val="2"/>
          <w:sz w:val="22"/>
          <w:szCs w:val="22"/>
          <w:lang w:eastAsia="zh-CN"/>
          <w14:ligatures w14:val="standardContextual"/>
        </w:rPr>
        <w:t>:</w:t>
      </w:r>
    </w:p>
    <w:p w14:paraId="24E07CA7" w14:textId="1CC00CE0" w:rsidR="00F4049C" w:rsidRPr="003456E3" w:rsidRDefault="00153B9D" w:rsidP="008D477D">
      <w:pPr>
        <w:pStyle w:val="Odrazka1"/>
        <w:numPr>
          <w:ilvl w:val="0"/>
          <w:numId w:val="19"/>
        </w:numPr>
        <w:rPr>
          <w:rFonts w:asciiTheme="minorHAnsi" w:hAnsiTheme="minorHAnsi" w:cstheme="minorHAnsi"/>
          <w:sz w:val="22"/>
          <w:szCs w:val="22"/>
        </w:rPr>
      </w:pPr>
      <w:r w:rsidRPr="003456E3">
        <w:rPr>
          <w:rFonts w:asciiTheme="minorHAnsi" w:hAnsiTheme="minorHAnsi" w:cstheme="minorHAnsi"/>
          <w:sz w:val="22"/>
          <w:szCs w:val="22"/>
        </w:rPr>
        <w:t>a</w:t>
      </w:r>
      <w:r w:rsidR="00F4049C" w:rsidRPr="003456E3">
        <w:rPr>
          <w:rFonts w:asciiTheme="minorHAnsi" w:hAnsiTheme="minorHAnsi" w:cstheme="minorHAnsi"/>
          <w:sz w:val="22"/>
          <w:szCs w:val="22"/>
        </w:rPr>
        <w:t xml:space="preserve">rchitektura řešení </w:t>
      </w:r>
      <w:r w:rsidRPr="003456E3">
        <w:rPr>
          <w:rFonts w:asciiTheme="minorHAnsi" w:hAnsiTheme="minorHAnsi" w:cstheme="minorHAnsi"/>
          <w:sz w:val="22"/>
          <w:szCs w:val="22"/>
        </w:rPr>
        <w:t>zálohovacího systému</w:t>
      </w:r>
      <w:r w:rsidR="003456E3" w:rsidRPr="003456E3">
        <w:rPr>
          <w:rFonts w:asciiTheme="minorHAnsi" w:hAnsiTheme="minorHAnsi" w:cstheme="minorHAnsi"/>
          <w:sz w:val="22"/>
          <w:szCs w:val="22"/>
        </w:rPr>
        <w:t>;</w:t>
      </w:r>
    </w:p>
    <w:p w14:paraId="531AC8FE" w14:textId="0B0B83DE" w:rsidR="00F4049C" w:rsidRPr="003456E3" w:rsidRDefault="00153B9D" w:rsidP="008D477D">
      <w:pPr>
        <w:pStyle w:val="Odrazka1"/>
        <w:numPr>
          <w:ilvl w:val="0"/>
          <w:numId w:val="19"/>
        </w:numPr>
        <w:rPr>
          <w:rFonts w:asciiTheme="minorHAnsi" w:hAnsiTheme="minorHAnsi" w:cstheme="minorHAnsi"/>
          <w:sz w:val="22"/>
          <w:szCs w:val="22"/>
        </w:rPr>
      </w:pPr>
      <w:r w:rsidRPr="003456E3">
        <w:rPr>
          <w:rFonts w:asciiTheme="minorHAnsi" w:hAnsiTheme="minorHAnsi" w:cstheme="minorHAnsi"/>
          <w:sz w:val="22"/>
          <w:szCs w:val="22"/>
        </w:rPr>
        <w:t>a</w:t>
      </w:r>
      <w:r w:rsidR="00F4049C" w:rsidRPr="003456E3">
        <w:rPr>
          <w:rFonts w:asciiTheme="minorHAnsi" w:hAnsiTheme="minorHAnsi" w:cstheme="minorHAnsi"/>
          <w:sz w:val="22"/>
          <w:szCs w:val="22"/>
        </w:rPr>
        <w:t xml:space="preserve">ktuální konfigurace </w:t>
      </w:r>
      <w:r w:rsidRPr="003456E3">
        <w:rPr>
          <w:rFonts w:asciiTheme="minorHAnsi" w:hAnsiTheme="minorHAnsi" w:cstheme="minorHAnsi"/>
          <w:sz w:val="22"/>
          <w:szCs w:val="22"/>
        </w:rPr>
        <w:t>zálohovacího systému a jednotlivých agentů</w:t>
      </w:r>
      <w:r w:rsidR="003456E3" w:rsidRPr="003456E3">
        <w:rPr>
          <w:rFonts w:asciiTheme="minorHAnsi" w:hAnsiTheme="minorHAnsi" w:cstheme="minorHAnsi"/>
          <w:sz w:val="22"/>
          <w:szCs w:val="22"/>
        </w:rPr>
        <w:t>;</w:t>
      </w:r>
    </w:p>
    <w:p w14:paraId="459D91B3" w14:textId="19D44D7F" w:rsidR="00F4049C" w:rsidRPr="003456E3" w:rsidRDefault="00153B9D" w:rsidP="008D477D">
      <w:pPr>
        <w:pStyle w:val="Odrazka1"/>
        <w:numPr>
          <w:ilvl w:val="0"/>
          <w:numId w:val="19"/>
        </w:numPr>
        <w:rPr>
          <w:rFonts w:asciiTheme="minorHAnsi" w:hAnsiTheme="minorHAnsi" w:cstheme="minorHAnsi"/>
          <w:sz w:val="22"/>
          <w:szCs w:val="22"/>
        </w:rPr>
      </w:pPr>
      <w:r w:rsidRPr="003456E3">
        <w:rPr>
          <w:rFonts w:asciiTheme="minorHAnsi" w:hAnsiTheme="minorHAnsi" w:cstheme="minorHAnsi"/>
          <w:sz w:val="22"/>
          <w:szCs w:val="22"/>
        </w:rPr>
        <w:t>a</w:t>
      </w:r>
      <w:r w:rsidR="00F4049C" w:rsidRPr="003456E3">
        <w:rPr>
          <w:rFonts w:asciiTheme="minorHAnsi" w:hAnsiTheme="minorHAnsi" w:cstheme="minorHAnsi"/>
          <w:sz w:val="22"/>
          <w:szCs w:val="22"/>
        </w:rPr>
        <w:t>ktuální výpis konfigurace zálohování a plánovaných úloh</w:t>
      </w:r>
      <w:r w:rsidRPr="003456E3">
        <w:rPr>
          <w:rFonts w:asciiTheme="minorHAnsi" w:hAnsiTheme="minorHAnsi" w:cstheme="minorHAnsi"/>
          <w:sz w:val="22"/>
          <w:szCs w:val="22"/>
        </w:rPr>
        <w:t xml:space="preserve">, popis a nastavení parametrů pro replikaci dat, off-site zálohy, </w:t>
      </w:r>
      <w:r w:rsidR="003456E3">
        <w:rPr>
          <w:rFonts w:asciiTheme="minorHAnsi" w:hAnsiTheme="minorHAnsi" w:cstheme="minorHAnsi"/>
          <w:sz w:val="22"/>
          <w:szCs w:val="22"/>
        </w:rPr>
        <w:t>časový plán</w:t>
      </w:r>
      <w:r w:rsidRPr="003456E3">
        <w:rPr>
          <w:rFonts w:asciiTheme="minorHAnsi" w:hAnsiTheme="minorHAnsi" w:cstheme="minorHAnsi"/>
          <w:sz w:val="22"/>
          <w:szCs w:val="22"/>
        </w:rPr>
        <w:t xml:space="preserve"> záloh a reporting</w:t>
      </w:r>
      <w:r w:rsidR="003456E3" w:rsidRPr="003456E3">
        <w:rPr>
          <w:rFonts w:asciiTheme="minorHAnsi" w:hAnsiTheme="minorHAnsi" w:cstheme="minorHAnsi"/>
          <w:sz w:val="22"/>
          <w:szCs w:val="22"/>
        </w:rPr>
        <w:t>;</w:t>
      </w:r>
    </w:p>
    <w:p w14:paraId="48EB64E1" w14:textId="2D63752D" w:rsidR="00153B9D" w:rsidRPr="003456E3" w:rsidRDefault="00153B9D" w:rsidP="008D477D">
      <w:pPr>
        <w:pStyle w:val="Odrazka1"/>
        <w:numPr>
          <w:ilvl w:val="0"/>
          <w:numId w:val="19"/>
        </w:numPr>
        <w:rPr>
          <w:rFonts w:asciiTheme="minorHAnsi" w:hAnsiTheme="minorHAnsi" w:cstheme="minorHAnsi"/>
          <w:sz w:val="22"/>
          <w:szCs w:val="22"/>
        </w:rPr>
      </w:pPr>
      <w:r w:rsidRPr="003456E3">
        <w:rPr>
          <w:rFonts w:asciiTheme="minorHAnsi" w:hAnsiTheme="minorHAnsi" w:cstheme="minorHAnsi"/>
          <w:sz w:val="22"/>
          <w:szCs w:val="22"/>
        </w:rPr>
        <w:t>přehled zálohovaných entit</w:t>
      </w:r>
      <w:r w:rsidR="003456E3" w:rsidRPr="003456E3">
        <w:rPr>
          <w:rFonts w:asciiTheme="minorHAnsi" w:hAnsiTheme="minorHAnsi" w:cstheme="minorHAnsi"/>
          <w:sz w:val="22"/>
          <w:szCs w:val="22"/>
        </w:rPr>
        <w:t>;</w:t>
      </w:r>
    </w:p>
    <w:p w14:paraId="0989F850" w14:textId="255D79F8" w:rsidR="00153B9D" w:rsidRPr="003456E3" w:rsidRDefault="00153B9D" w:rsidP="008D477D">
      <w:pPr>
        <w:pStyle w:val="Odrazka1"/>
        <w:numPr>
          <w:ilvl w:val="0"/>
          <w:numId w:val="19"/>
        </w:numPr>
        <w:rPr>
          <w:rFonts w:asciiTheme="minorHAnsi" w:hAnsiTheme="minorHAnsi" w:cstheme="minorHAnsi"/>
          <w:sz w:val="22"/>
          <w:szCs w:val="22"/>
        </w:rPr>
      </w:pPr>
      <w:r w:rsidRPr="003456E3">
        <w:rPr>
          <w:rFonts w:asciiTheme="minorHAnsi" w:hAnsiTheme="minorHAnsi" w:cstheme="minorHAnsi"/>
          <w:sz w:val="22"/>
          <w:szCs w:val="22"/>
        </w:rPr>
        <w:t>Zálohovací plán a Plán obnovy</w:t>
      </w:r>
      <w:r w:rsidR="003456E3" w:rsidRPr="003456E3">
        <w:rPr>
          <w:rFonts w:asciiTheme="minorHAnsi" w:hAnsiTheme="minorHAnsi" w:cstheme="minorHAnsi"/>
          <w:sz w:val="22"/>
          <w:szCs w:val="22"/>
        </w:rPr>
        <w:t>;</w:t>
      </w:r>
    </w:p>
    <w:p w14:paraId="0D07D01C" w14:textId="1A1089A2" w:rsidR="00F4049C" w:rsidRPr="003456E3" w:rsidRDefault="00153B9D" w:rsidP="008D477D">
      <w:pPr>
        <w:pStyle w:val="Odrazka1"/>
        <w:numPr>
          <w:ilvl w:val="0"/>
          <w:numId w:val="19"/>
        </w:numPr>
        <w:rPr>
          <w:rFonts w:asciiTheme="minorHAnsi" w:hAnsiTheme="minorHAnsi" w:cstheme="minorHAnsi"/>
          <w:sz w:val="22"/>
          <w:szCs w:val="22"/>
        </w:rPr>
      </w:pPr>
      <w:r w:rsidRPr="003456E3">
        <w:rPr>
          <w:rFonts w:asciiTheme="minorHAnsi" w:hAnsiTheme="minorHAnsi" w:cstheme="minorHAnsi"/>
          <w:sz w:val="22"/>
          <w:szCs w:val="22"/>
        </w:rPr>
        <w:t>z</w:t>
      </w:r>
      <w:r w:rsidR="00F4049C" w:rsidRPr="003456E3">
        <w:rPr>
          <w:rFonts w:asciiTheme="minorHAnsi" w:hAnsiTheme="minorHAnsi" w:cstheme="minorHAnsi"/>
          <w:sz w:val="22"/>
          <w:szCs w:val="22"/>
        </w:rPr>
        <w:t>áznamy o kontrole integrity a úplnosti záloh</w:t>
      </w:r>
      <w:r w:rsidR="003456E3" w:rsidRPr="003456E3">
        <w:rPr>
          <w:rFonts w:asciiTheme="minorHAnsi" w:hAnsiTheme="minorHAnsi" w:cstheme="minorHAnsi"/>
          <w:sz w:val="22"/>
          <w:szCs w:val="22"/>
        </w:rPr>
        <w:t>;</w:t>
      </w:r>
    </w:p>
    <w:p w14:paraId="7FC77ABD" w14:textId="4942CF59" w:rsidR="00F4049C" w:rsidRPr="003456E3" w:rsidRDefault="00153B9D" w:rsidP="008D477D">
      <w:pPr>
        <w:pStyle w:val="Odrazka1"/>
        <w:numPr>
          <w:ilvl w:val="0"/>
          <w:numId w:val="19"/>
        </w:numPr>
        <w:rPr>
          <w:rFonts w:asciiTheme="minorHAnsi" w:hAnsiTheme="minorHAnsi" w:cstheme="minorHAnsi"/>
          <w:sz w:val="22"/>
          <w:szCs w:val="22"/>
        </w:rPr>
      </w:pPr>
      <w:r w:rsidRPr="003456E3">
        <w:rPr>
          <w:rFonts w:asciiTheme="minorHAnsi" w:hAnsiTheme="minorHAnsi" w:cstheme="minorHAnsi"/>
          <w:sz w:val="22"/>
          <w:szCs w:val="22"/>
        </w:rPr>
        <w:t>z</w:t>
      </w:r>
      <w:r w:rsidR="00F4049C" w:rsidRPr="003456E3">
        <w:rPr>
          <w:rFonts w:asciiTheme="minorHAnsi" w:hAnsiTheme="minorHAnsi" w:cstheme="minorHAnsi"/>
          <w:sz w:val="22"/>
          <w:szCs w:val="22"/>
        </w:rPr>
        <w:t>áznamy o neúplných nebo neproběhnutých zálohách</w:t>
      </w:r>
      <w:r w:rsidR="003456E3" w:rsidRPr="003456E3">
        <w:rPr>
          <w:rFonts w:asciiTheme="minorHAnsi" w:hAnsiTheme="minorHAnsi" w:cstheme="minorHAnsi"/>
          <w:sz w:val="22"/>
          <w:szCs w:val="22"/>
        </w:rPr>
        <w:t>;</w:t>
      </w:r>
    </w:p>
    <w:p w14:paraId="22BCAA2F" w14:textId="5235CD2E" w:rsidR="00F4049C" w:rsidRPr="003456E3" w:rsidRDefault="00153B9D" w:rsidP="008D477D">
      <w:pPr>
        <w:pStyle w:val="Odrazka1"/>
        <w:numPr>
          <w:ilvl w:val="0"/>
          <w:numId w:val="19"/>
        </w:numPr>
        <w:rPr>
          <w:rFonts w:asciiTheme="minorHAnsi" w:hAnsiTheme="minorHAnsi" w:cstheme="minorHAnsi"/>
          <w:sz w:val="22"/>
          <w:szCs w:val="22"/>
        </w:rPr>
      </w:pPr>
      <w:r w:rsidRPr="003456E3">
        <w:rPr>
          <w:rFonts w:asciiTheme="minorHAnsi" w:hAnsiTheme="minorHAnsi" w:cstheme="minorHAnsi"/>
          <w:sz w:val="22"/>
          <w:szCs w:val="22"/>
        </w:rPr>
        <w:t>r</w:t>
      </w:r>
      <w:r w:rsidR="00F4049C" w:rsidRPr="003456E3">
        <w:rPr>
          <w:rFonts w:asciiTheme="minorHAnsi" w:hAnsiTheme="minorHAnsi" w:cstheme="minorHAnsi"/>
          <w:sz w:val="22"/>
          <w:szCs w:val="22"/>
        </w:rPr>
        <w:t>eporty plnění RPO a RTO za uplynulý měsíc</w:t>
      </w:r>
      <w:r w:rsidR="003456E3" w:rsidRPr="003456E3">
        <w:rPr>
          <w:rFonts w:asciiTheme="minorHAnsi" w:hAnsiTheme="minorHAnsi" w:cstheme="minorHAnsi"/>
          <w:sz w:val="22"/>
          <w:szCs w:val="22"/>
        </w:rPr>
        <w:t>;</w:t>
      </w:r>
    </w:p>
    <w:p w14:paraId="3AD99AED" w14:textId="11624E34" w:rsidR="00F4049C" w:rsidRPr="003456E3" w:rsidRDefault="00153B9D" w:rsidP="008D477D">
      <w:pPr>
        <w:pStyle w:val="Odrazka1"/>
        <w:numPr>
          <w:ilvl w:val="0"/>
          <w:numId w:val="19"/>
        </w:numPr>
        <w:rPr>
          <w:rFonts w:asciiTheme="minorHAnsi" w:hAnsiTheme="minorHAnsi" w:cstheme="minorHAnsi"/>
          <w:sz w:val="22"/>
          <w:szCs w:val="22"/>
        </w:rPr>
      </w:pPr>
      <w:r w:rsidRPr="003456E3">
        <w:rPr>
          <w:rFonts w:asciiTheme="minorHAnsi" w:hAnsiTheme="minorHAnsi" w:cstheme="minorHAnsi"/>
          <w:sz w:val="22"/>
          <w:szCs w:val="22"/>
        </w:rPr>
        <w:t>a</w:t>
      </w:r>
      <w:r w:rsidR="00F4049C" w:rsidRPr="003456E3">
        <w:rPr>
          <w:rFonts w:asciiTheme="minorHAnsi" w:hAnsiTheme="minorHAnsi" w:cstheme="minorHAnsi"/>
          <w:sz w:val="22"/>
          <w:szCs w:val="22"/>
        </w:rPr>
        <w:t xml:space="preserve">rchitektura připojení a definice konfigurace nástrojů pro správu </w:t>
      </w:r>
      <w:r w:rsidR="00EF6686" w:rsidRPr="003456E3">
        <w:rPr>
          <w:rFonts w:asciiTheme="minorHAnsi" w:hAnsiTheme="minorHAnsi" w:cstheme="minorHAnsi"/>
          <w:sz w:val="22"/>
          <w:szCs w:val="22"/>
        </w:rPr>
        <w:t>z</w:t>
      </w:r>
      <w:r w:rsidR="00F4049C" w:rsidRPr="003456E3">
        <w:rPr>
          <w:rFonts w:asciiTheme="minorHAnsi" w:hAnsiTheme="minorHAnsi" w:cstheme="minorHAnsi"/>
          <w:sz w:val="22"/>
          <w:szCs w:val="22"/>
        </w:rPr>
        <w:t>álohov</w:t>
      </w:r>
      <w:r w:rsidR="00EF6686" w:rsidRPr="003456E3">
        <w:rPr>
          <w:rFonts w:asciiTheme="minorHAnsi" w:hAnsiTheme="minorHAnsi" w:cstheme="minorHAnsi"/>
          <w:sz w:val="22"/>
          <w:szCs w:val="22"/>
        </w:rPr>
        <w:t>acího systému</w:t>
      </w:r>
      <w:r w:rsidR="003456E3" w:rsidRPr="003456E3">
        <w:rPr>
          <w:rFonts w:asciiTheme="minorHAnsi" w:hAnsiTheme="minorHAnsi" w:cstheme="minorHAnsi"/>
          <w:sz w:val="22"/>
          <w:szCs w:val="22"/>
        </w:rPr>
        <w:t>;</w:t>
      </w:r>
    </w:p>
    <w:p w14:paraId="4919455F" w14:textId="0A82E45F" w:rsidR="00EF6686" w:rsidRPr="003456E3" w:rsidRDefault="00EF6686" w:rsidP="008D477D">
      <w:pPr>
        <w:pStyle w:val="Odrazka1"/>
        <w:numPr>
          <w:ilvl w:val="0"/>
          <w:numId w:val="19"/>
        </w:numPr>
        <w:rPr>
          <w:rFonts w:asciiTheme="minorHAnsi" w:hAnsiTheme="minorHAnsi" w:cstheme="minorHAnsi"/>
          <w:sz w:val="22"/>
          <w:szCs w:val="22"/>
        </w:rPr>
      </w:pPr>
      <w:r w:rsidRPr="003456E3">
        <w:rPr>
          <w:rFonts w:asciiTheme="minorHAnsi" w:hAnsiTheme="minorHAnsi" w:cstheme="minorHAnsi"/>
          <w:sz w:val="22"/>
          <w:szCs w:val="22"/>
        </w:rPr>
        <w:t>popis nástrojů, postupů a procesů pro správu zálohovacího systému</w:t>
      </w:r>
      <w:r w:rsidR="003456E3" w:rsidRPr="003456E3">
        <w:rPr>
          <w:rFonts w:asciiTheme="minorHAnsi" w:hAnsiTheme="minorHAnsi" w:cstheme="minorHAnsi"/>
          <w:sz w:val="22"/>
          <w:szCs w:val="22"/>
        </w:rPr>
        <w:t>;</w:t>
      </w:r>
    </w:p>
    <w:p w14:paraId="02002DBB" w14:textId="598AF04B" w:rsidR="00F4049C" w:rsidRPr="003456E3" w:rsidRDefault="00EF6686" w:rsidP="008D477D">
      <w:pPr>
        <w:pStyle w:val="Odrazka1"/>
        <w:numPr>
          <w:ilvl w:val="0"/>
          <w:numId w:val="19"/>
        </w:numPr>
        <w:rPr>
          <w:rFonts w:asciiTheme="minorHAnsi" w:hAnsiTheme="minorHAnsi" w:cstheme="minorHAnsi"/>
          <w:sz w:val="22"/>
          <w:szCs w:val="22"/>
        </w:rPr>
      </w:pPr>
      <w:r w:rsidRPr="003456E3">
        <w:rPr>
          <w:rFonts w:asciiTheme="minorHAnsi" w:hAnsiTheme="minorHAnsi" w:cstheme="minorHAnsi"/>
          <w:sz w:val="22"/>
          <w:szCs w:val="22"/>
        </w:rPr>
        <w:t>a</w:t>
      </w:r>
      <w:r w:rsidR="00F4049C" w:rsidRPr="003456E3">
        <w:rPr>
          <w:rFonts w:asciiTheme="minorHAnsi" w:hAnsiTheme="minorHAnsi" w:cstheme="minorHAnsi"/>
          <w:sz w:val="22"/>
          <w:szCs w:val="22"/>
        </w:rPr>
        <w:t>ktuální popis ochrany ko</w:t>
      </w:r>
      <w:r w:rsidRPr="003456E3">
        <w:rPr>
          <w:rFonts w:asciiTheme="minorHAnsi" w:hAnsiTheme="minorHAnsi" w:cstheme="minorHAnsi"/>
          <w:sz w:val="22"/>
          <w:szCs w:val="22"/>
        </w:rPr>
        <w:t>nektivity a přístupu ke správě z</w:t>
      </w:r>
      <w:r w:rsidR="00F4049C" w:rsidRPr="003456E3">
        <w:rPr>
          <w:rFonts w:asciiTheme="minorHAnsi" w:hAnsiTheme="minorHAnsi" w:cstheme="minorHAnsi"/>
          <w:sz w:val="22"/>
          <w:szCs w:val="22"/>
        </w:rPr>
        <w:t>álohov</w:t>
      </w:r>
      <w:r w:rsidRPr="003456E3">
        <w:rPr>
          <w:rFonts w:asciiTheme="minorHAnsi" w:hAnsiTheme="minorHAnsi" w:cstheme="minorHAnsi"/>
          <w:sz w:val="22"/>
          <w:szCs w:val="22"/>
        </w:rPr>
        <w:t>acího systému</w:t>
      </w:r>
      <w:r w:rsidR="00F4049C" w:rsidRPr="003456E3">
        <w:rPr>
          <w:rFonts w:asciiTheme="minorHAnsi" w:hAnsiTheme="minorHAnsi" w:cstheme="minorHAnsi"/>
          <w:sz w:val="22"/>
          <w:szCs w:val="22"/>
        </w:rPr>
        <w:t xml:space="preserve"> (účty, certifikáty, atd.)</w:t>
      </w:r>
      <w:r w:rsidR="003456E3" w:rsidRPr="003456E3">
        <w:rPr>
          <w:rFonts w:asciiTheme="minorHAnsi" w:hAnsiTheme="minorHAnsi" w:cstheme="minorHAnsi"/>
          <w:sz w:val="22"/>
          <w:szCs w:val="22"/>
        </w:rPr>
        <w:t>;</w:t>
      </w:r>
    </w:p>
    <w:p w14:paraId="5BE71EB2" w14:textId="77777777" w:rsidR="00F4049C" w:rsidRPr="003456E3" w:rsidRDefault="00F4049C" w:rsidP="008D477D">
      <w:pPr>
        <w:pStyle w:val="Odstavecseseznamem"/>
        <w:keepLines/>
        <w:numPr>
          <w:ilvl w:val="0"/>
          <w:numId w:val="18"/>
        </w:numPr>
        <w:spacing w:before="0" w:after="0" w:line="260" w:lineRule="exact"/>
        <w:jc w:val="left"/>
        <w:rPr>
          <w:rFonts w:asciiTheme="minorHAnsi" w:eastAsiaTheme="minorEastAsia" w:hAnsiTheme="minorHAnsi" w:cstheme="minorHAnsi"/>
          <w:b/>
          <w:bCs/>
          <w:kern w:val="2"/>
          <w:sz w:val="22"/>
          <w:szCs w:val="22"/>
          <w:lang w:eastAsia="zh-CN"/>
          <w14:ligatures w14:val="standardContextual"/>
        </w:rPr>
      </w:pPr>
      <w:r w:rsidRPr="003456E3">
        <w:rPr>
          <w:rFonts w:asciiTheme="minorHAnsi" w:eastAsiaTheme="minorEastAsia" w:hAnsiTheme="minorHAnsi" w:cstheme="minorHAnsi"/>
          <w:b/>
          <w:bCs/>
          <w:kern w:val="2"/>
          <w:sz w:val="22"/>
          <w:szCs w:val="22"/>
          <w:lang w:eastAsia="zh-CN"/>
          <w14:ligatures w14:val="standardContextual"/>
        </w:rPr>
        <w:t>Dokumentace</w:t>
      </w:r>
      <w:r w:rsidR="00EF6686" w:rsidRPr="003456E3">
        <w:rPr>
          <w:rFonts w:asciiTheme="minorHAnsi" w:eastAsiaTheme="minorEastAsia" w:hAnsiTheme="minorHAnsi" w:cstheme="minorHAnsi"/>
          <w:b/>
          <w:bCs/>
          <w:kern w:val="2"/>
          <w:sz w:val="22"/>
          <w:szCs w:val="22"/>
          <w:lang w:eastAsia="zh-CN"/>
          <w14:ligatures w14:val="standardContextual"/>
        </w:rPr>
        <w:t xml:space="preserve"> pro dohled a</w:t>
      </w:r>
      <w:r w:rsidRPr="003456E3">
        <w:rPr>
          <w:rFonts w:asciiTheme="minorHAnsi" w:eastAsiaTheme="minorEastAsia" w:hAnsiTheme="minorHAnsi" w:cstheme="minorHAnsi"/>
          <w:b/>
          <w:bCs/>
          <w:kern w:val="2"/>
          <w:sz w:val="22"/>
          <w:szCs w:val="22"/>
          <w:lang w:eastAsia="zh-CN"/>
          <w14:ligatures w14:val="standardContextual"/>
        </w:rPr>
        <w:t xml:space="preserve"> monitoring</w:t>
      </w:r>
      <w:r w:rsidR="00EF6686" w:rsidRPr="003456E3">
        <w:rPr>
          <w:rFonts w:asciiTheme="minorHAnsi" w:eastAsiaTheme="minorEastAsia" w:hAnsiTheme="minorHAnsi" w:cstheme="minorHAnsi"/>
          <w:b/>
          <w:bCs/>
          <w:kern w:val="2"/>
          <w:sz w:val="22"/>
          <w:szCs w:val="22"/>
          <w:lang w:eastAsia="zh-CN"/>
          <w14:ligatures w14:val="standardContextual"/>
        </w:rPr>
        <w:t>:</w:t>
      </w:r>
    </w:p>
    <w:p w14:paraId="4C91829C" w14:textId="24AB54A1" w:rsidR="00F4049C" w:rsidRPr="00B46879" w:rsidRDefault="00EF6686" w:rsidP="008D477D">
      <w:pPr>
        <w:pStyle w:val="Odrazka1"/>
        <w:numPr>
          <w:ilvl w:val="0"/>
          <w:numId w:val="19"/>
        </w:numPr>
        <w:rPr>
          <w:rFonts w:asciiTheme="minorHAnsi" w:hAnsiTheme="minorHAnsi" w:cstheme="minorHAnsi"/>
          <w:sz w:val="22"/>
          <w:szCs w:val="22"/>
        </w:rPr>
      </w:pPr>
      <w:r w:rsidRPr="00B46879">
        <w:rPr>
          <w:rFonts w:asciiTheme="minorHAnsi" w:hAnsiTheme="minorHAnsi" w:cstheme="minorHAnsi"/>
          <w:sz w:val="22"/>
          <w:szCs w:val="22"/>
        </w:rPr>
        <w:t>p</w:t>
      </w:r>
      <w:r w:rsidR="00F4049C" w:rsidRPr="00B46879">
        <w:rPr>
          <w:rFonts w:asciiTheme="minorHAnsi" w:hAnsiTheme="minorHAnsi" w:cstheme="minorHAnsi"/>
          <w:sz w:val="22"/>
          <w:szCs w:val="22"/>
        </w:rPr>
        <w:t>opis architektury řešení</w:t>
      </w:r>
      <w:r w:rsidRPr="00B46879">
        <w:rPr>
          <w:rFonts w:asciiTheme="minorHAnsi" w:hAnsiTheme="minorHAnsi" w:cstheme="minorHAnsi"/>
          <w:sz w:val="22"/>
          <w:szCs w:val="22"/>
        </w:rPr>
        <w:t xml:space="preserve"> systémů dohledu a monitoring</w:t>
      </w:r>
      <w:r w:rsidR="003456E3" w:rsidRPr="00B46879">
        <w:rPr>
          <w:rFonts w:asciiTheme="minorHAnsi" w:hAnsiTheme="minorHAnsi" w:cstheme="minorHAnsi"/>
          <w:sz w:val="22"/>
          <w:szCs w:val="22"/>
        </w:rPr>
        <w:t>;</w:t>
      </w:r>
    </w:p>
    <w:p w14:paraId="054C7364" w14:textId="3585A6D7" w:rsidR="00F4049C" w:rsidRPr="00B46879" w:rsidRDefault="00EF6686" w:rsidP="008D477D">
      <w:pPr>
        <w:pStyle w:val="Odrazka1"/>
        <w:numPr>
          <w:ilvl w:val="0"/>
          <w:numId w:val="19"/>
        </w:numPr>
        <w:rPr>
          <w:rFonts w:asciiTheme="minorHAnsi" w:hAnsiTheme="minorHAnsi" w:cstheme="minorHAnsi"/>
          <w:sz w:val="22"/>
          <w:szCs w:val="22"/>
        </w:rPr>
      </w:pPr>
      <w:r w:rsidRPr="00B46879">
        <w:rPr>
          <w:rFonts w:asciiTheme="minorHAnsi" w:hAnsiTheme="minorHAnsi" w:cstheme="minorHAnsi"/>
          <w:sz w:val="22"/>
          <w:szCs w:val="22"/>
        </w:rPr>
        <w:t>s</w:t>
      </w:r>
      <w:r w:rsidR="00F4049C" w:rsidRPr="00B46879">
        <w:rPr>
          <w:rFonts w:asciiTheme="minorHAnsi" w:hAnsiTheme="minorHAnsi" w:cstheme="minorHAnsi"/>
          <w:sz w:val="22"/>
          <w:szCs w:val="22"/>
        </w:rPr>
        <w:t>pecifikace aktuální konfigurace</w:t>
      </w:r>
      <w:r w:rsidRPr="00B46879">
        <w:rPr>
          <w:rFonts w:asciiTheme="minorHAnsi" w:hAnsiTheme="minorHAnsi" w:cstheme="minorHAnsi"/>
          <w:sz w:val="22"/>
          <w:szCs w:val="22"/>
        </w:rPr>
        <w:t xml:space="preserve"> dohledu a monitoringu, včetně konfigurace jednotlivých agentů, systémů pro vytváření, sběr a shromažďování auditních záznamů (logů)</w:t>
      </w:r>
      <w:r w:rsidR="003456E3" w:rsidRPr="00B46879">
        <w:rPr>
          <w:rFonts w:asciiTheme="minorHAnsi" w:hAnsiTheme="minorHAnsi" w:cstheme="minorHAnsi"/>
          <w:sz w:val="22"/>
          <w:szCs w:val="22"/>
        </w:rPr>
        <w:t>;</w:t>
      </w:r>
    </w:p>
    <w:p w14:paraId="412417A5" w14:textId="635641BA" w:rsidR="003456E3" w:rsidRPr="003456E3" w:rsidRDefault="003456E3" w:rsidP="008D477D">
      <w:pPr>
        <w:pStyle w:val="Odrazka1"/>
        <w:numPr>
          <w:ilvl w:val="0"/>
          <w:numId w:val="19"/>
        </w:numPr>
        <w:rPr>
          <w:rFonts w:asciiTheme="minorHAnsi" w:hAnsiTheme="minorHAnsi" w:cstheme="minorHAnsi"/>
          <w:sz w:val="22"/>
          <w:szCs w:val="22"/>
        </w:rPr>
      </w:pPr>
      <w:r w:rsidRPr="00B46879">
        <w:rPr>
          <w:rFonts w:asciiTheme="minorHAnsi" w:hAnsiTheme="minorHAnsi" w:cstheme="minorHAnsi"/>
          <w:sz w:val="22"/>
          <w:szCs w:val="22"/>
        </w:rPr>
        <w:t xml:space="preserve">aktuální popis a konfigurace </w:t>
      </w:r>
      <w:r w:rsidR="00B46879" w:rsidRPr="00B46879">
        <w:rPr>
          <w:rFonts w:asciiTheme="minorHAnsi" w:hAnsiTheme="minorHAnsi" w:cstheme="minorHAnsi"/>
          <w:sz w:val="22"/>
          <w:szCs w:val="22"/>
        </w:rPr>
        <w:t xml:space="preserve">nástroje </w:t>
      </w:r>
      <w:r w:rsidRPr="00B46879">
        <w:rPr>
          <w:rFonts w:asciiTheme="minorHAnsi" w:hAnsiTheme="minorHAnsi" w:cstheme="minorHAnsi"/>
          <w:sz w:val="22"/>
          <w:szCs w:val="22"/>
        </w:rPr>
        <w:t>poskytující komplexní přehled o výkonu a dostupnosti aplikací a související systémové infrastruktury</w:t>
      </w:r>
      <w:r>
        <w:rPr>
          <w:rFonts w:asciiTheme="minorHAnsi" w:hAnsiTheme="minorHAnsi" w:cstheme="minorHAnsi"/>
          <w:sz w:val="22"/>
          <w:szCs w:val="22"/>
        </w:rPr>
        <w:t>;</w:t>
      </w:r>
    </w:p>
    <w:p w14:paraId="60F37933" w14:textId="6D06B754" w:rsidR="00EF6686" w:rsidRPr="00B46879" w:rsidRDefault="00EF6686" w:rsidP="008D477D">
      <w:pPr>
        <w:pStyle w:val="Odrazka1"/>
        <w:numPr>
          <w:ilvl w:val="0"/>
          <w:numId w:val="19"/>
        </w:numPr>
        <w:rPr>
          <w:rFonts w:asciiTheme="minorHAnsi" w:hAnsiTheme="minorHAnsi" w:cstheme="minorHAnsi"/>
          <w:sz w:val="22"/>
          <w:szCs w:val="22"/>
        </w:rPr>
      </w:pPr>
      <w:r w:rsidRPr="00B46879">
        <w:rPr>
          <w:rFonts w:asciiTheme="minorHAnsi" w:hAnsiTheme="minorHAnsi" w:cstheme="minorHAnsi"/>
          <w:sz w:val="22"/>
          <w:szCs w:val="22"/>
        </w:rPr>
        <w:t>popis nástrojů, postupů a procesů pro správu systémů dohledu a monitoringu</w:t>
      </w:r>
      <w:r w:rsidR="00B46879" w:rsidRPr="00B46879">
        <w:rPr>
          <w:rFonts w:asciiTheme="minorHAnsi" w:hAnsiTheme="minorHAnsi" w:cstheme="minorHAnsi"/>
          <w:sz w:val="22"/>
          <w:szCs w:val="22"/>
        </w:rPr>
        <w:t>;</w:t>
      </w:r>
    </w:p>
    <w:p w14:paraId="777D8A5E" w14:textId="34826F62" w:rsidR="00EF6686" w:rsidRPr="00B46879" w:rsidRDefault="00EF6686" w:rsidP="008D477D">
      <w:pPr>
        <w:pStyle w:val="Odrazka1"/>
        <w:numPr>
          <w:ilvl w:val="0"/>
          <w:numId w:val="19"/>
        </w:numPr>
        <w:rPr>
          <w:rFonts w:asciiTheme="minorHAnsi" w:hAnsiTheme="minorHAnsi" w:cstheme="minorHAnsi"/>
          <w:sz w:val="22"/>
          <w:szCs w:val="22"/>
        </w:rPr>
      </w:pPr>
      <w:r w:rsidRPr="00B46879">
        <w:rPr>
          <w:rFonts w:asciiTheme="minorHAnsi" w:hAnsiTheme="minorHAnsi" w:cstheme="minorHAnsi"/>
          <w:sz w:val="22"/>
          <w:szCs w:val="22"/>
        </w:rPr>
        <w:t>aktuální popis ochrany konektivity a přístupu ke správě systémů dohledu a monitoringu (účty, certifikáty, atd.)</w:t>
      </w:r>
      <w:r w:rsidR="00B46879" w:rsidRPr="00B46879">
        <w:rPr>
          <w:rFonts w:asciiTheme="minorHAnsi" w:hAnsiTheme="minorHAnsi" w:cstheme="minorHAnsi"/>
          <w:sz w:val="22"/>
          <w:szCs w:val="22"/>
        </w:rPr>
        <w:t>;</w:t>
      </w:r>
    </w:p>
    <w:p w14:paraId="3DE9568C" w14:textId="02F2ADBD" w:rsidR="003F0255" w:rsidRPr="00845423" w:rsidRDefault="00B46879" w:rsidP="008D477D">
      <w:pPr>
        <w:pStyle w:val="Odrazka1"/>
        <w:numPr>
          <w:ilvl w:val="0"/>
          <w:numId w:val="19"/>
        </w:numPr>
        <w:rPr>
          <w:rFonts w:asciiTheme="minorHAnsi" w:hAnsiTheme="minorHAnsi" w:cstheme="minorHAnsi"/>
          <w:sz w:val="22"/>
          <w:szCs w:val="22"/>
        </w:rPr>
      </w:pPr>
      <w:r w:rsidRPr="00B46879">
        <w:rPr>
          <w:rFonts w:asciiTheme="minorHAnsi" w:hAnsiTheme="minorHAnsi" w:cstheme="minorHAnsi"/>
          <w:sz w:val="22"/>
          <w:szCs w:val="22"/>
        </w:rPr>
        <w:lastRenderedPageBreak/>
        <w:t>v</w:t>
      </w:r>
      <w:r w:rsidR="00F4049C" w:rsidRPr="00B46879">
        <w:rPr>
          <w:rFonts w:asciiTheme="minorHAnsi" w:hAnsiTheme="minorHAnsi" w:cstheme="minorHAnsi"/>
          <w:sz w:val="22"/>
          <w:szCs w:val="22"/>
        </w:rPr>
        <w:t>ýpis aktuální konfigurace monitoringu a dohledu dílčích prvků a systémů infrastruktury</w:t>
      </w:r>
      <w:r w:rsidRPr="00B46879">
        <w:rPr>
          <w:rFonts w:asciiTheme="minorHAnsi" w:hAnsiTheme="minorHAnsi" w:cstheme="minorHAnsi"/>
          <w:sz w:val="22"/>
          <w:szCs w:val="22"/>
        </w:rPr>
        <w:t>;</w:t>
      </w:r>
    </w:p>
    <w:p w14:paraId="6D13842F" w14:textId="47D19650" w:rsidR="00023789" w:rsidRPr="00845423" w:rsidRDefault="00023789" w:rsidP="008D477D">
      <w:pPr>
        <w:pStyle w:val="Odstavecseseznamem"/>
        <w:keepLines/>
        <w:numPr>
          <w:ilvl w:val="0"/>
          <w:numId w:val="18"/>
        </w:numPr>
        <w:spacing w:before="0" w:after="0" w:line="260" w:lineRule="exact"/>
        <w:jc w:val="left"/>
        <w:rPr>
          <w:rFonts w:asciiTheme="minorHAnsi" w:eastAsiaTheme="minorEastAsia" w:hAnsiTheme="minorHAnsi" w:cstheme="minorHAnsi"/>
          <w:b/>
          <w:bCs/>
          <w:kern w:val="2"/>
          <w:sz w:val="22"/>
          <w:szCs w:val="22"/>
          <w:lang w:eastAsia="zh-CN"/>
          <w14:ligatures w14:val="standardContextual"/>
        </w:rPr>
      </w:pPr>
      <w:r w:rsidRPr="00845423">
        <w:rPr>
          <w:rFonts w:asciiTheme="minorHAnsi" w:eastAsiaTheme="minorEastAsia" w:hAnsiTheme="minorHAnsi" w:cstheme="minorHAnsi"/>
          <w:b/>
          <w:bCs/>
          <w:kern w:val="2"/>
          <w:sz w:val="22"/>
          <w:szCs w:val="22"/>
          <w:lang w:eastAsia="zh-CN"/>
          <w14:ligatures w14:val="standardContextual"/>
        </w:rPr>
        <w:t>Dokumentace scénáře ukončení</w:t>
      </w:r>
      <w:r w:rsidR="00845423">
        <w:rPr>
          <w:rFonts w:asciiTheme="minorHAnsi" w:eastAsiaTheme="minorEastAsia" w:hAnsiTheme="minorHAnsi" w:cstheme="minorHAnsi"/>
          <w:b/>
          <w:bCs/>
          <w:kern w:val="2"/>
          <w:sz w:val="22"/>
          <w:szCs w:val="22"/>
          <w:lang w:eastAsia="zh-CN"/>
          <w14:ligatures w14:val="standardContextual"/>
        </w:rPr>
        <w:t xml:space="preserve"> (</w:t>
      </w:r>
      <w:r w:rsidR="00845423" w:rsidRPr="00845423">
        <w:rPr>
          <w:rFonts w:asciiTheme="minorHAnsi" w:eastAsiaTheme="minorEastAsia" w:hAnsiTheme="minorHAnsi" w:cstheme="minorHAnsi"/>
          <w:b/>
          <w:bCs/>
          <w:kern w:val="2"/>
          <w:sz w:val="22"/>
          <w:szCs w:val="22"/>
          <w:lang w:eastAsia="zh-CN"/>
          <w14:ligatures w14:val="standardContextual"/>
        </w:rPr>
        <w:t>Dokumentace musí obsahovat</w:t>
      </w:r>
      <w:r w:rsidR="00845423">
        <w:rPr>
          <w:rFonts w:asciiTheme="minorHAnsi" w:eastAsiaTheme="minorEastAsia" w:hAnsiTheme="minorHAnsi" w:cstheme="minorHAnsi"/>
          <w:b/>
          <w:bCs/>
          <w:kern w:val="2"/>
          <w:sz w:val="22"/>
          <w:szCs w:val="22"/>
          <w:lang w:eastAsia="zh-CN"/>
          <w14:ligatures w14:val="standardContextual"/>
        </w:rPr>
        <w:t>)</w:t>
      </w:r>
      <w:r w:rsidR="00C13685" w:rsidRPr="00845423">
        <w:rPr>
          <w:rFonts w:asciiTheme="minorHAnsi" w:eastAsiaTheme="minorEastAsia" w:hAnsiTheme="minorHAnsi" w:cstheme="minorHAnsi"/>
          <w:b/>
          <w:bCs/>
          <w:kern w:val="2"/>
          <w:sz w:val="22"/>
          <w:szCs w:val="22"/>
          <w:lang w:eastAsia="zh-CN"/>
          <w14:ligatures w14:val="standardContextual"/>
        </w:rPr>
        <w:t>:</w:t>
      </w:r>
    </w:p>
    <w:p w14:paraId="7313009C" w14:textId="0993DC64" w:rsidR="00023789" w:rsidRPr="00E01106" w:rsidRDefault="00023789" w:rsidP="008D477D">
      <w:pPr>
        <w:pStyle w:val="Odrazka1"/>
        <w:numPr>
          <w:ilvl w:val="0"/>
          <w:numId w:val="19"/>
        </w:numPr>
        <w:rPr>
          <w:rFonts w:asciiTheme="minorHAnsi" w:hAnsiTheme="minorHAnsi" w:cstheme="minorHAnsi"/>
          <w:sz w:val="22"/>
          <w:szCs w:val="22"/>
        </w:rPr>
      </w:pPr>
      <w:r w:rsidRPr="00E01106">
        <w:rPr>
          <w:rFonts w:asciiTheme="minorHAnsi" w:hAnsiTheme="minorHAnsi" w:cstheme="minorHAnsi"/>
          <w:sz w:val="22"/>
          <w:szCs w:val="22"/>
        </w:rPr>
        <w:t>seznam veškerých komponent infrastruktury IS SZIF, které jsou majetkem Objednatele a které Poskytovatel v průběhu účinnosti této Servisní smlouvy provozoval a spravoval</w:t>
      </w:r>
      <w:r w:rsidR="00E01106" w:rsidRPr="00E01106">
        <w:rPr>
          <w:rFonts w:asciiTheme="minorHAnsi" w:hAnsiTheme="minorHAnsi" w:cstheme="minorHAnsi"/>
          <w:sz w:val="22"/>
          <w:szCs w:val="22"/>
        </w:rPr>
        <w:t>;</w:t>
      </w:r>
    </w:p>
    <w:p w14:paraId="3D28F35D" w14:textId="3B748A51" w:rsidR="00023789" w:rsidRPr="00E01106" w:rsidRDefault="00023789" w:rsidP="008D477D">
      <w:pPr>
        <w:pStyle w:val="Odrazka1"/>
        <w:numPr>
          <w:ilvl w:val="0"/>
          <w:numId w:val="19"/>
        </w:numPr>
        <w:rPr>
          <w:rFonts w:asciiTheme="minorHAnsi" w:hAnsiTheme="minorHAnsi" w:cstheme="minorHAnsi"/>
          <w:sz w:val="22"/>
          <w:szCs w:val="22"/>
        </w:rPr>
      </w:pPr>
      <w:r w:rsidRPr="00E01106">
        <w:rPr>
          <w:rFonts w:asciiTheme="minorHAnsi" w:hAnsiTheme="minorHAnsi" w:cstheme="minorHAnsi"/>
          <w:sz w:val="22"/>
          <w:szCs w:val="22"/>
        </w:rPr>
        <w:t>dokumentace převzatá, aktualizovaná a vytvářená v průběhu poskytování Služeb</w:t>
      </w:r>
      <w:r w:rsidR="00E01106" w:rsidRPr="00E01106">
        <w:rPr>
          <w:rFonts w:asciiTheme="minorHAnsi" w:hAnsiTheme="minorHAnsi" w:cstheme="minorHAnsi"/>
          <w:sz w:val="22"/>
          <w:szCs w:val="22"/>
        </w:rPr>
        <w:t>;</w:t>
      </w:r>
    </w:p>
    <w:p w14:paraId="670D0828" w14:textId="49A7A882" w:rsidR="00023789" w:rsidRPr="00E01106" w:rsidRDefault="00023789" w:rsidP="008D477D">
      <w:pPr>
        <w:pStyle w:val="Odrazka1"/>
        <w:numPr>
          <w:ilvl w:val="0"/>
          <w:numId w:val="19"/>
        </w:numPr>
        <w:rPr>
          <w:rFonts w:asciiTheme="minorHAnsi" w:hAnsiTheme="minorHAnsi" w:cstheme="minorHAnsi"/>
          <w:sz w:val="22"/>
          <w:szCs w:val="22"/>
        </w:rPr>
      </w:pPr>
      <w:r w:rsidRPr="00E01106">
        <w:rPr>
          <w:rFonts w:asciiTheme="minorHAnsi" w:hAnsiTheme="minorHAnsi" w:cstheme="minorHAnsi"/>
          <w:sz w:val="22"/>
          <w:szCs w:val="22"/>
        </w:rPr>
        <w:t xml:space="preserve">záznamy (reporty, provozní deníky, auditní </w:t>
      </w:r>
      <w:r w:rsidR="00E01106" w:rsidRPr="00E01106">
        <w:rPr>
          <w:rFonts w:asciiTheme="minorHAnsi" w:hAnsiTheme="minorHAnsi" w:cstheme="minorHAnsi"/>
          <w:sz w:val="22"/>
          <w:szCs w:val="22"/>
        </w:rPr>
        <w:t>záznamy</w:t>
      </w:r>
      <w:r w:rsidRPr="00E01106">
        <w:rPr>
          <w:rFonts w:asciiTheme="minorHAnsi" w:hAnsiTheme="minorHAnsi" w:cstheme="minorHAnsi"/>
          <w:sz w:val="22"/>
          <w:szCs w:val="22"/>
        </w:rPr>
        <w:t xml:space="preserve"> atd.) vytvořené v průběhu poskytování Služeb</w:t>
      </w:r>
      <w:r w:rsidR="00E01106" w:rsidRPr="00E01106">
        <w:rPr>
          <w:rFonts w:asciiTheme="minorHAnsi" w:hAnsiTheme="minorHAnsi" w:cstheme="minorHAnsi"/>
          <w:sz w:val="22"/>
          <w:szCs w:val="22"/>
        </w:rPr>
        <w:t>;</w:t>
      </w:r>
    </w:p>
    <w:p w14:paraId="79FECA68" w14:textId="1F8651D3" w:rsidR="00023789" w:rsidRPr="00E01106" w:rsidRDefault="00023789" w:rsidP="008D477D">
      <w:pPr>
        <w:pStyle w:val="Odrazka1"/>
        <w:numPr>
          <w:ilvl w:val="0"/>
          <w:numId w:val="19"/>
        </w:numPr>
        <w:rPr>
          <w:rFonts w:asciiTheme="minorHAnsi" w:hAnsiTheme="minorHAnsi" w:cstheme="minorHAnsi"/>
          <w:sz w:val="22"/>
          <w:szCs w:val="22"/>
        </w:rPr>
      </w:pPr>
      <w:r w:rsidRPr="00E01106">
        <w:rPr>
          <w:rFonts w:asciiTheme="minorHAnsi" w:hAnsiTheme="minorHAnsi" w:cstheme="minorHAnsi"/>
          <w:sz w:val="22"/>
          <w:szCs w:val="22"/>
        </w:rPr>
        <w:t>znalostní báze, dat a záznamů pořízených v rámci Služby IS04 (Technická podpora)</w:t>
      </w:r>
      <w:r w:rsidR="00454D16" w:rsidRPr="00E01106">
        <w:rPr>
          <w:rFonts w:asciiTheme="minorHAnsi" w:hAnsiTheme="minorHAnsi" w:cstheme="minorHAnsi"/>
          <w:sz w:val="22"/>
          <w:szCs w:val="22"/>
        </w:rPr>
        <w:t>,</w:t>
      </w:r>
      <w:r w:rsidRPr="00E01106">
        <w:rPr>
          <w:rFonts w:asciiTheme="minorHAnsi" w:hAnsiTheme="minorHAnsi" w:cstheme="minorHAnsi"/>
          <w:sz w:val="22"/>
          <w:szCs w:val="22"/>
        </w:rPr>
        <w:t xml:space="preserve"> a to zejména na úrovni aplikace ServiceDesk tak, aby po ukončení poskytování Služeb bylo zajištěno, že Objednateli zůstane získané know-how a informace</w:t>
      </w:r>
      <w:r w:rsidR="00E01106" w:rsidRPr="00E01106">
        <w:rPr>
          <w:rFonts w:asciiTheme="minorHAnsi" w:hAnsiTheme="minorHAnsi" w:cstheme="minorHAnsi"/>
          <w:sz w:val="22"/>
          <w:szCs w:val="22"/>
        </w:rPr>
        <w:t>;</w:t>
      </w:r>
    </w:p>
    <w:p w14:paraId="3EA7FCDB" w14:textId="47C7FF20" w:rsidR="00023789" w:rsidRPr="00E01106" w:rsidRDefault="00C13685" w:rsidP="008D477D">
      <w:pPr>
        <w:pStyle w:val="Odrazka1"/>
        <w:numPr>
          <w:ilvl w:val="0"/>
          <w:numId w:val="19"/>
        </w:numPr>
        <w:rPr>
          <w:rFonts w:asciiTheme="minorHAnsi" w:hAnsiTheme="minorHAnsi" w:cstheme="minorHAnsi"/>
          <w:sz w:val="22"/>
          <w:szCs w:val="22"/>
        </w:rPr>
      </w:pPr>
      <w:r w:rsidRPr="00E01106">
        <w:rPr>
          <w:rFonts w:asciiTheme="minorHAnsi" w:hAnsiTheme="minorHAnsi" w:cstheme="minorHAnsi"/>
          <w:sz w:val="22"/>
          <w:szCs w:val="22"/>
        </w:rPr>
        <w:t>s</w:t>
      </w:r>
      <w:r w:rsidR="00023789" w:rsidRPr="00E01106">
        <w:rPr>
          <w:rFonts w:asciiTheme="minorHAnsi" w:hAnsiTheme="minorHAnsi" w:cstheme="minorHAnsi"/>
          <w:sz w:val="22"/>
          <w:szCs w:val="22"/>
        </w:rPr>
        <w:t>cénář</w:t>
      </w:r>
      <w:r w:rsidR="00E81B57" w:rsidRPr="00E01106">
        <w:rPr>
          <w:rFonts w:asciiTheme="minorHAnsi" w:hAnsiTheme="minorHAnsi" w:cstheme="minorHAnsi"/>
          <w:sz w:val="22"/>
          <w:szCs w:val="22"/>
        </w:rPr>
        <w:t>,</w:t>
      </w:r>
      <w:r w:rsidR="00023789" w:rsidRPr="00E01106">
        <w:rPr>
          <w:rFonts w:asciiTheme="minorHAnsi" w:hAnsiTheme="minorHAnsi" w:cstheme="minorHAnsi"/>
          <w:sz w:val="22"/>
          <w:szCs w:val="22"/>
        </w:rPr>
        <w:t xml:space="preserve"> který obsahuje rozsah, formu a obsah součinnosti Poskytovatele při předávání infrastruktury IS SZIF novému provozovateli, případně při přesunu komponent infrastruktury IS SZIF do prostor určených Objednatelem (pokud dojde ke změně datových center) a při instalaci komponent infrastruktury IS SZIF v těchto prostorách</w:t>
      </w:r>
      <w:r w:rsidR="00E01106" w:rsidRPr="00E01106">
        <w:rPr>
          <w:rFonts w:asciiTheme="minorHAnsi" w:hAnsiTheme="minorHAnsi" w:cstheme="minorHAnsi"/>
          <w:sz w:val="22"/>
          <w:szCs w:val="22"/>
        </w:rPr>
        <w:t>;</w:t>
      </w:r>
    </w:p>
    <w:p w14:paraId="7AB030A0" w14:textId="04B7085B" w:rsidR="00054021" w:rsidRPr="00A77EF7" w:rsidRDefault="00023789" w:rsidP="008D477D">
      <w:pPr>
        <w:pStyle w:val="Odrazka1"/>
        <w:numPr>
          <w:ilvl w:val="0"/>
          <w:numId w:val="19"/>
        </w:numPr>
        <w:rPr>
          <w:rFonts w:asciiTheme="minorHAnsi" w:hAnsiTheme="minorHAnsi" w:cstheme="minorHAnsi"/>
          <w:sz w:val="22"/>
          <w:szCs w:val="22"/>
        </w:rPr>
      </w:pPr>
      <w:r w:rsidRPr="00E01106">
        <w:rPr>
          <w:rFonts w:asciiTheme="minorHAnsi" w:hAnsiTheme="minorHAnsi" w:cstheme="minorHAnsi"/>
          <w:sz w:val="22"/>
          <w:szCs w:val="22"/>
        </w:rPr>
        <w:t>popis detailních testovacích scénářů a akceptačních protokolů, na jejichž základě bude Objednatel (nebo nový provozovatel) ověřovat úplnost, správnost a funkcionalitu infrastruktury IS SZIF a jednotlivých služeb touto infrastrukturou zajišťovaných</w:t>
      </w:r>
      <w:r w:rsidR="00E01106" w:rsidRPr="00E01106">
        <w:rPr>
          <w:rFonts w:asciiTheme="minorHAnsi" w:hAnsiTheme="minorHAnsi" w:cstheme="minorHAnsi"/>
          <w:sz w:val="22"/>
          <w:szCs w:val="22"/>
        </w:rPr>
        <w:t>;</w:t>
      </w:r>
    </w:p>
    <w:p w14:paraId="544650B3" w14:textId="77777777" w:rsidR="0079405E" w:rsidRPr="00A77EF7" w:rsidRDefault="0079405E" w:rsidP="008D477D">
      <w:pPr>
        <w:pStyle w:val="Nadpis3"/>
        <w:keepLines/>
        <w:numPr>
          <w:ilvl w:val="2"/>
          <w:numId w:val="14"/>
        </w:numPr>
        <w:ind w:left="720" w:hanging="720"/>
        <w:rPr>
          <w:caps w:val="0"/>
          <w:color w:val="243F60" w:themeColor="accent1" w:themeShade="7F"/>
          <w:sz w:val="32"/>
          <w:szCs w:val="32"/>
        </w:rPr>
      </w:pPr>
      <w:r w:rsidRPr="00A77EF7">
        <w:rPr>
          <w:caps w:val="0"/>
          <w:color w:val="243F60" w:themeColor="accent1" w:themeShade="7F"/>
          <w:sz w:val="32"/>
          <w:szCs w:val="32"/>
        </w:rPr>
        <w:t>Vyhodnocení služby</w:t>
      </w:r>
    </w:p>
    <w:p w14:paraId="2892D67E" w14:textId="733156E8" w:rsidR="00731D55" w:rsidRPr="004C46B5" w:rsidRDefault="00731D55" w:rsidP="00731D55">
      <w:pPr>
        <w:rPr>
          <w:rFonts w:asciiTheme="minorHAnsi" w:hAnsiTheme="minorHAnsi" w:cstheme="minorHAnsi"/>
          <w:sz w:val="22"/>
          <w:szCs w:val="22"/>
        </w:rPr>
      </w:pPr>
      <w:r w:rsidRPr="004C46B5">
        <w:rPr>
          <w:rFonts w:asciiTheme="minorHAnsi" w:hAnsiTheme="minorHAnsi" w:cstheme="minorHAnsi"/>
          <w:sz w:val="22"/>
          <w:szCs w:val="22"/>
        </w:rPr>
        <w:t>O poskytnutí všech služeb bude připraven ze strany Poskytovatele tzv. "</w:t>
      </w:r>
      <w:r w:rsidRPr="004C46B5">
        <w:rPr>
          <w:rFonts w:asciiTheme="minorHAnsi" w:hAnsiTheme="minorHAnsi" w:cstheme="minorHAnsi"/>
          <w:b/>
          <w:bCs/>
          <w:sz w:val="22"/>
          <w:szCs w:val="22"/>
        </w:rPr>
        <w:t>Protokol o poskytnuté službě</w:t>
      </w:r>
      <w:r w:rsidRPr="004C46B5">
        <w:rPr>
          <w:rFonts w:asciiTheme="minorHAnsi" w:hAnsiTheme="minorHAnsi" w:cstheme="minorHAnsi"/>
          <w:sz w:val="22"/>
          <w:szCs w:val="22"/>
        </w:rPr>
        <w:t>" za dobu uplynulého vyhodnocovacího období a obsahující zejména následující:</w:t>
      </w:r>
    </w:p>
    <w:p w14:paraId="243B7618" w14:textId="26C12F26" w:rsidR="00731D55" w:rsidRPr="004C46B5" w:rsidRDefault="00731D55" w:rsidP="008D477D">
      <w:pPr>
        <w:pStyle w:val="Odrazka1"/>
        <w:numPr>
          <w:ilvl w:val="0"/>
          <w:numId w:val="19"/>
        </w:numPr>
        <w:rPr>
          <w:rFonts w:asciiTheme="minorHAnsi" w:hAnsiTheme="minorHAnsi" w:cstheme="minorHAnsi"/>
          <w:sz w:val="22"/>
          <w:szCs w:val="22"/>
        </w:rPr>
      </w:pPr>
      <w:r w:rsidRPr="004C46B5">
        <w:rPr>
          <w:rFonts w:asciiTheme="minorHAnsi" w:hAnsiTheme="minorHAnsi" w:cstheme="minorHAnsi"/>
          <w:sz w:val="22"/>
          <w:szCs w:val="22"/>
        </w:rPr>
        <w:t>Zpráva o průběhu průběžného provozu</w:t>
      </w:r>
      <w:r w:rsidR="004C46B5" w:rsidRPr="004C46B5">
        <w:rPr>
          <w:rFonts w:asciiTheme="minorHAnsi" w:hAnsiTheme="minorHAnsi" w:cstheme="minorHAnsi"/>
          <w:sz w:val="22"/>
          <w:szCs w:val="22"/>
        </w:rPr>
        <w:t>;</w:t>
      </w:r>
    </w:p>
    <w:p w14:paraId="182E33CA" w14:textId="2841B7D6" w:rsidR="00731D55" w:rsidRPr="004C46B5" w:rsidRDefault="00731D55" w:rsidP="008D477D">
      <w:pPr>
        <w:pStyle w:val="Odrazka1"/>
        <w:numPr>
          <w:ilvl w:val="0"/>
          <w:numId w:val="19"/>
        </w:numPr>
        <w:rPr>
          <w:rFonts w:asciiTheme="minorHAnsi" w:hAnsiTheme="minorHAnsi" w:cstheme="minorHAnsi"/>
          <w:sz w:val="22"/>
          <w:szCs w:val="22"/>
        </w:rPr>
      </w:pPr>
      <w:r w:rsidRPr="004C46B5">
        <w:rPr>
          <w:rFonts w:asciiTheme="minorHAnsi" w:hAnsiTheme="minorHAnsi" w:cstheme="minorHAnsi"/>
          <w:sz w:val="22"/>
          <w:szCs w:val="22"/>
        </w:rPr>
        <w:t>Zpráva o využívání zdrojů infrastruktury IS SZIF</w:t>
      </w:r>
      <w:r w:rsidR="004C46B5" w:rsidRPr="004C46B5">
        <w:rPr>
          <w:rFonts w:asciiTheme="minorHAnsi" w:hAnsiTheme="minorHAnsi" w:cstheme="minorHAnsi"/>
          <w:sz w:val="22"/>
          <w:szCs w:val="22"/>
        </w:rPr>
        <w:t>;</w:t>
      </w:r>
    </w:p>
    <w:p w14:paraId="3F858148" w14:textId="4FF7459D" w:rsidR="00DF7398" w:rsidRPr="004C46B5" w:rsidRDefault="00DF7398" w:rsidP="008D477D">
      <w:pPr>
        <w:pStyle w:val="Odrazka1"/>
        <w:numPr>
          <w:ilvl w:val="0"/>
          <w:numId w:val="19"/>
        </w:numPr>
        <w:rPr>
          <w:rFonts w:asciiTheme="minorHAnsi" w:hAnsiTheme="minorHAnsi" w:cstheme="minorHAnsi"/>
          <w:sz w:val="22"/>
          <w:szCs w:val="22"/>
        </w:rPr>
      </w:pPr>
      <w:r w:rsidRPr="004C46B5">
        <w:rPr>
          <w:rFonts w:asciiTheme="minorHAnsi" w:hAnsiTheme="minorHAnsi" w:cstheme="minorHAnsi"/>
          <w:sz w:val="22"/>
          <w:szCs w:val="22"/>
        </w:rPr>
        <w:t>Měsíční přehled historie nárůstu kapacit a výkonnosti a prognózu dosažení limitních hodnot v dalších šesti měsících</w:t>
      </w:r>
      <w:r w:rsidR="004C46B5" w:rsidRPr="004C46B5">
        <w:rPr>
          <w:rFonts w:asciiTheme="minorHAnsi" w:hAnsiTheme="minorHAnsi" w:cstheme="minorHAnsi"/>
          <w:sz w:val="22"/>
          <w:szCs w:val="22"/>
        </w:rPr>
        <w:t>;</w:t>
      </w:r>
    </w:p>
    <w:p w14:paraId="7FBD8A22" w14:textId="7255FCD6" w:rsidR="00731D55" w:rsidRPr="004C46B5" w:rsidRDefault="00731D55" w:rsidP="008D477D">
      <w:pPr>
        <w:pStyle w:val="Odrazka1"/>
        <w:numPr>
          <w:ilvl w:val="0"/>
          <w:numId w:val="19"/>
        </w:numPr>
        <w:rPr>
          <w:rFonts w:asciiTheme="minorHAnsi" w:hAnsiTheme="minorHAnsi" w:cstheme="minorHAnsi"/>
          <w:sz w:val="22"/>
          <w:szCs w:val="22"/>
        </w:rPr>
      </w:pPr>
      <w:r w:rsidRPr="004C46B5">
        <w:rPr>
          <w:rFonts w:asciiTheme="minorHAnsi" w:hAnsiTheme="minorHAnsi" w:cstheme="minorHAnsi"/>
          <w:sz w:val="22"/>
          <w:szCs w:val="22"/>
        </w:rPr>
        <w:t>Návrh preventivních opatření</w:t>
      </w:r>
      <w:r w:rsidR="004C46B5" w:rsidRPr="004C46B5">
        <w:rPr>
          <w:rFonts w:asciiTheme="minorHAnsi" w:hAnsiTheme="minorHAnsi" w:cstheme="minorHAnsi"/>
          <w:sz w:val="22"/>
          <w:szCs w:val="22"/>
        </w:rPr>
        <w:t>;</w:t>
      </w:r>
    </w:p>
    <w:p w14:paraId="25693888" w14:textId="0DF1F7AA" w:rsidR="00731D55" w:rsidRPr="004C46B5" w:rsidRDefault="00731D55" w:rsidP="008D477D">
      <w:pPr>
        <w:pStyle w:val="Odrazka1"/>
        <w:numPr>
          <w:ilvl w:val="0"/>
          <w:numId w:val="19"/>
        </w:numPr>
        <w:rPr>
          <w:rFonts w:asciiTheme="minorHAnsi" w:hAnsiTheme="minorHAnsi" w:cstheme="minorHAnsi"/>
          <w:sz w:val="22"/>
          <w:szCs w:val="22"/>
        </w:rPr>
      </w:pPr>
      <w:r w:rsidRPr="004C46B5">
        <w:rPr>
          <w:rFonts w:asciiTheme="minorHAnsi" w:hAnsiTheme="minorHAnsi" w:cstheme="minorHAnsi"/>
          <w:sz w:val="22"/>
          <w:szCs w:val="22"/>
        </w:rPr>
        <w:t>Návrhy na změnu infrastruktury IS SZIF</w:t>
      </w:r>
      <w:r w:rsidR="004C46B5" w:rsidRPr="004C46B5">
        <w:rPr>
          <w:rFonts w:asciiTheme="minorHAnsi" w:hAnsiTheme="minorHAnsi" w:cstheme="minorHAnsi"/>
          <w:sz w:val="22"/>
          <w:szCs w:val="22"/>
        </w:rPr>
        <w:t>;</w:t>
      </w:r>
    </w:p>
    <w:p w14:paraId="50AA8EC0" w14:textId="3F28CB90" w:rsidR="002C5645" w:rsidRPr="004C46B5" w:rsidRDefault="002C5645" w:rsidP="008D477D">
      <w:pPr>
        <w:pStyle w:val="Odrazka1"/>
        <w:numPr>
          <w:ilvl w:val="0"/>
          <w:numId w:val="19"/>
        </w:numPr>
        <w:rPr>
          <w:rFonts w:asciiTheme="minorHAnsi" w:hAnsiTheme="minorHAnsi" w:cstheme="minorHAnsi"/>
          <w:sz w:val="22"/>
          <w:szCs w:val="22"/>
        </w:rPr>
      </w:pPr>
      <w:r w:rsidRPr="004C46B5">
        <w:rPr>
          <w:rFonts w:asciiTheme="minorHAnsi" w:hAnsiTheme="minorHAnsi" w:cstheme="minorHAnsi"/>
          <w:sz w:val="22"/>
          <w:szCs w:val="22"/>
        </w:rPr>
        <w:t>Výkaz aktuálního čerpání hodin v oblasti součinnosti Objednateli</w:t>
      </w:r>
      <w:r w:rsidR="004C46B5" w:rsidRPr="004C46B5">
        <w:rPr>
          <w:rFonts w:asciiTheme="minorHAnsi" w:hAnsiTheme="minorHAnsi" w:cstheme="minorHAnsi"/>
          <w:sz w:val="22"/>
          <w:szCs w:val="22"/>
        </w:rPr>
        <w:t>;</w:t>
      </w:r>
      <w:r w:rsidRPr="004C46B5">
        <w:rPr>
          <w:rFonts w:asciiTheme="minorHAnsi" w:hAnsiTheme="minorHAnsi" w:cstheme="minorHAnsi"/>
          <w:sz w:val="22"/>
          <w:szCs w:val="22"/>
        </w:rPr>
        <w:t xml:space="preserve"> </w:t>
      </w:r>
    </w:p>
    <w:p w14:paraId="3A333152" w14:textId="5D7A5480" w:rsidR="00731D55" w:rsidRPr="004C46B5" w:rsidRDefault="003D51D0" w:rsidP="008D477D">
      <w:pPr>
        <w:pStyle w:val="Odrazka1"/>
        <w:numPr>
          <w:ilvl w:val="0"/>
          <w:numId w:val="19"/>
        </w:numPr>
        <w:rPr>
          <w:rFonts w:asciiTheme="minorHAnsi" w:hAnsiTheme="minorHAnsi" w:cstheme="minorHAnsi"/>
          <w:sz w:val="22"/>
          <w:szCs w:val="22"/>
        </w:rPr>
      </w:pPr>
      <w:r>
        <w:rPr>
          <w:rFonts w:asciiTheme="minorHAnsi" w:hAnsiTheme="minorHAnsi" w:cstheme="minorHAnsi"/>
          <w:sz w:val="22"/>
          <w:szCs w:val="22"/>
        </w:rPr>
        <w:t>P</w:t>
      </w:r>
      <w:r w:rsidR="00731D55" w:rsidRPr="004C46B5">
        <w:rPr>
          <w:rFonts w:asciiTheme="minorHAnsi" w:hAnsiTheme="minorHAnsi" w:cstheme="minorHAnsi"/>
          <w:sz w:val="22"/>
          <w:szCs w:val="22"/>
        </w:rPr>
        <w:t>řípadné další reporty vyžádané Objednatelem</w:t>
      </w:r>
      <w:r w:rsidR="004C46B5" w:rsidRPr="004C46B5">
        <w:rPr>
          <w:rFonts w:asciiTheme="minorHAnsi" w:hAnsiTheme="minorHAnsi" w:cstheme="minorHAnsi"/>
          <w:sz w:val="22"/>
          <w:szCs w:val="22"/>
        </w:rPr>
        <w:t>;</w:t>
      </w:r>
    </w:p>
    <w:p w14:paraId="379587AA" w14:textId="1CE7BEA3" w:rsidR="00F2317D" w:rsidRPr="004C46B5" w:rsidRDefault="003D51D0" w:rsidP="008D477D">
      <w:pPr>
        <w:pStyle w:val="Odrazka1"/>
        <w:numPr>
          <w:ilvl w:val="0"/>
          <w:numId w:val="19"/>
        </w:numPr>
        <w:rPr>
          <w:rFonts w:asciiTheme="minorHAnsi" w:hAnsiTheme="minorHAnsi" w:cstheme="minorHAnsi"/>
          <w:sz w:val="22"/>
          <w:szCs w:val="22"/>
        </w:rPr>
      </w:pPr>
      <w:r>
        <w:rPr>
          <w:rFonts w:asciiTheme="minorHAnsi" w:hAnsiTheme="minorHAnsi" w:cstheme="minorHAnsi"/>
          <w:sz w:val="22"/>
          <w:szCs w:val="22"/>
        </w:rPr>
        <w:t>D</w:t>
      </w:r>
      <w:r w:rsidR="0002368E" w:rsidRPr="004C46B5">
        <w:rPr>
          <w:rFonts w:asciiTheme="minorHAnsi" w:hAnsiTheme="minorHAnsi" w:cstheme="minorHAnsi"/>
          <w:sz w:val="22"/>
          <w:szCs w:val="22"/>
        </w:rPr>
        <w:t>alší doklady dokládající prokazatelné čerpání služeb daných služeb a oprávněnou fakturaci služby ze strany Poskytovatele</w:t>
      </w:r>
      <w:r w:rsidR="004C46B5" w:rsidRPr="004C46B5">
        <w:rPr>
          <w:rFonts w:asciiTheme="minorHAnsi" w:hAnsiTheme="minorHAnsi" w:cstheme="minorHAnsi"/>
          <w:sz w:val="22"/>
          <w:szCs w:val="22"/>
        </w:rPr>
        <w:t>;</w:t>
      </w:r>
    </w:p>
    <w:p w14:paraId="7E8263FD" w14:textId="77777777" w:rsidR="009118E0" w:rsidRDefault="009118E0" w:rsidP="008D477D">
      <w:pPr>
        <w:pStyle w:val="Nadpis1"/>
        <w:numPr>
          <w:ilvl w:val="1"/>
          <w:numId w:val="14"/>
        </w:numPr>
        <w:ind w:left="431" w:hanging="431"/>
      </w:pPr>
      <w:bookmarkStart w:id="153" w:name="_Toc177709653"/>
      <w:bookmarkStart w:id="154" w:name="_Toc185492583"/>
      <w:r>
        <w:t xml:space="preserve">Služba </w:t>
      </w:r>
      <w:r w:rsidR="00DC2F14">
        <w:t>"IS02 - Zálohování a obnova"</w:t>
      </w:r>
      <w:bookmarkEnd w:id="153"/>
      <w:bookmarkEnd w:id="154"/>
      <w:r>
        <w:t xml:space="preserve"> </w:t>
      </w:r>
    </w:p>
    <w:p w14:paraId="6B42DBF1" w14:textId="77777777" w:rsidR="009118E0" w:rsidRDefault="009118E0" w:rsidP="008D477D">
      <w:pPr>
        <w:pStyle w:val="Nadpis3"/>
        <w:keepLines/>
        <w:numPr>
          <w:ilvl w:val="2"/>
          <w:numId w:val="14"/>
        </w:numPr>
        <w:ind w:left="720" w:hanging="720"/>
        <w:rPr>
          <w:caps w:val="0"/>
          <w:color w:val="243F60" w:themeColor="accent1" w:themeShade="7F"/>
          <w:sz w:val="32"/>
          <w:szCs w:val="32"/>
        </w:rPr>
      </w:pPr>
      <w:r w:rsidRPr="004C46B5">
        <w:rPr>
          <w:caps w:val="0"/>
          <w:color w:val="243F60" w:themeColor="accent1" w:themeShade="7F"/>
          <w:sz w:val="32"/>
          <w:szCs w:val="32"/>
        </w:rPr>
        <w:t>Parametry služby</w:t>
      </w:r>
    </w:p>
    <w:p w14:paraId="489C76CE" w14:textId="77777777" w:rsidR="004C46B5" w:rsidRPr="004C46B5" w:rsidRDefault="004C46B5" w:rsidP="004C46B5">
      <w:pPr>
        <w:rPr>
          <w:lang w:eastAsia="zh-CN"/>
        </w:rPr>
      </w:pPr>
    </w:p>
    <w:tbl>
      <w:tblPr>
        <w:tblStyle w:val="Mkatabulky"/>
        <w:tblW w:w="9229" w:type="dxa"/>
        <w:tblLayout w:type="fixed"/>
        <w:tblLook w:val="04A0" w:firstRow="1" w:lastRow="0" w:firstColumn="1" w:lastColumn="0" w:noHBand="0" w:noVBand="1"/>
      </w:tblPr>
      <w:tblGrid>
        <w:gridCol w:w="1952"/>
        <w:gridCol w:w="2837"/>
        <w:gridCol w:w="1273"/>
        <w:gridCol w:w="1417"/>
        <w:gridCol w:w="1750"/>
      </w:tblGrid>
      <w:tr w:rsidR="00346BA3" w:rsidRPr="00551E43" w14:paraId="0E3F5EE8" w14:textId="77777777" w:rsidTr="00D42AA1">
        <w:trPr>
          <w:cantSplit/>
          <w:trHeight w:val="375"/>
        </w:trPr>
        <w:tc>
          <w:tcPr>
            <w:tcW w:w="1952" w:type="dxa"/>
            <w:shd w:val="clear" w:color="auto" w:fill="006600"/>
            <w:vAlign w:val="center"/>
          </w:tcPr>
          <w:p w14:paraId="7EFC9047" w14:textId="77777777" w:rsidR="00346BA3" w:rsidRPr="00551E43" w:rsidRDefault="00346BA3" w:rsidP="00346BA3">
            <w:pPr>
              <w:spacing w:before="0" w:after="0"/>
              <w:jc w:val="left"/>
            </w:pPr>
            <w:r w:rsidRPr="00551E43">
              <w:t>Označení</w:t>
            </w:r>
          </w:p>
        </w:tc>
        <w:tc>
          <w:tcPr>
            <w:tcW w:w="7277" w:type="dxa"/>
            <w:gridSpan w:val="4"/>
            <w:shd w:val="clear" w:color="auto" w:fill="006600"/>
            <w:vAlign w:val="center"/>
          </w:tcPr>
          <w:p w14:paraId="3A37EB01" w14:textId="77777777" w:rsidR="00346BA3" w:rsidRPr="00551E43" w:rsidRDefault="00346BA3" w:rsidP="00346BA3">
            <w:pPr>
              <w:spacing w:before="0" w:after="0"/>
              <w:jc w:val="left"/>
            </w:pPr>
            <w:r w:rsidRPr="00551E43">
              <w:t>Název služby</w:t>
            </w:r>
          </w:p>
        </w:tc>
      </w:tr>
      <w:tr w:rsidR="00346BA3" w:rsidRPr="00551E43" w14:paraId="7A7576CD" w14:textId="77777777" w:rsidTr="00A02CB5">
        <w:trPr>
          <w:cantSplit/>
          <w:trHeight w:val="408"/>
        </w:trPr>
        <w:tc>
          <w:tcPr>
            <w:tcW w:w="1952" w:type="dxa"/>
            <w:tcBorders>
              <w:bottom w:val="single" w:sz="4" w:space="0" w:color="auto"/>
            </w:tcBorders>
            <w:vAlign w:val="center"/>
          </w:tcPr>
          <w:p w14:paraId="3028A015" w14:textId="77777777" w:rsidR="00346BA3" w:rsidRPr="00551E43" w:rsidRDefault="00346BA3" w:rsidP="00346BA3">
            <w:pPr>
              <w:spacing w:before="0" w:after="0"/>
              <w:jc w:val="left"/>
            </w:pPr>
            <w:r>
              <w:t>IS02</w:t>
            </w:r>
          </w:p>
        </w:tc>
        <w:tc>
          <w:tcPr>
            <w:tcW w:w="7277" w:type="dxa"/>
            <w:gridSpan w:val="4"/>
            <w:tcBorders>
              <w:bottom w:val="single" w:sz="4" w:space="0" w:color="auto"/>
            </w:tcBorders>
            <w:vAlign w:val="center"/>
          </w:tcPr>
          <w:p w14:paraId="21920924" w14:textId="77777777" w:rsidR="00346BA3" w:rsidRPr="00551E43" w:rsidRDefault="00346BA3" w:rsidP="00346BA3">
            <w:pPr>
              <w:spacing w:before="0" w:after="0"/>
              <w:jc w:val="left"/>
            </w:pPr>
            <w:r>
              <w:t>Zálohování a obnova</w:t>
            </w:r>
          </w:p>
        </w:tc>
      </w:tr>
      <w:tr w:rsidR="00346BA3" w:rsidRPr="00551E43" w14:paraId="5FB03C98" w14:textId="77777777" w:rsidTr="00A02CB5">
        <w:trPr>
          <w:cantSplit/>
          <w:trHeight w:val="408"/>
        </w:trPr>
        <w:tc>
          <w:tcPr>
            <w:tcW w:w="9229" w:type="dxa"/>
            <w:gridSpan w:val="5"/>
            <w:shd w:val="clear" w:color="auto" w:fill="006600"/>
            <w:vAlign w:val="center"/>
          </w:tcPr>
          <w:p w14:paraId="075B96AE" w14:textId="77777777" w:rsidR="00346BA3" w:rsidRPr="00551E43" w:rsidRDefault="00346BA3" w:rsidP="00346BA3">
            <w:pPr>
              <w:spacing w:before="0" w:after="0"/>
              <w:jc w:val="left"/>
            </w:pPr>
            <w:r w:rsidRPr="00551E43">
              <w:lastRenderedPageBreak/>
              <w:t>Vymezení služby</w:t>
            </w:r>
          </w:p>
        </w:tc>
      </w:tr>
      <w:tr w:rsidR="00346BA3" w:rsidRPr="00551E43" w14:paraId="3A78920C" w14:textId="77777777" w:rsidTr="00A02CB5">
        <w:trPr>
          <w:cantSplit/>
          <w:trHeight w:val="408"/>
        </w:trPr>
        <w:tc>
          <w:tcPr>
            <w:tcW w:w="1952" w:type="dxa"/>
            <w:tcBorders>
              <w:bottom w:val="single" w:sz="4" w:space="0" w:color="auto"/>
            </w:tcBorders>
            <w:shd w:val="clear" w:color="auto" w:fill="AEEAC1"/>
            <w:vAlign w:val="center"/>
          </w:tcPr>
          <w:p w14:paraId="07117395" w14:textId="77777777" w:rsidR="00346BA3" w:rsidRPr="00551E43" w:rsidRDefault="00346BA3" w:rsidP="00346BA3">
            <w:pPr>
              <w:spacing w:before="0" w:after="0"/>
              <w:jc w:val="left"/>
            </w:pPr>
            <w:r w:rsidRPr="00551E43">
              <w:t>Lokalita</w:t>
            </w:r>
          </w:p>
        </w:tc>
        <w:tc>
          <w:tcPr>
            <w:tcW w:w="2837" w:type="dxa"/>
            <w:shd w:val="clear" w:color="auto" w:fill="auto"/>
            <w:vAlign w:val="center"/>
          </w:tcPr>
          <w:p w14:paraId="438BBEDF" w14:textId="77777777" w:rsidR="00346BA3" w:rsidRPr="00551E43" w:rsidRDefault="00346BA3" w:rsidP="00346BA3">
            <w:pPr>
              <w:spacing w:before="0" w:after="0"/>
              <w:jc w:val="left"/>
            </w:pPr>
            <w:r>
              <w:t>A, B</w:t>
            </w:r>
          </w:p>
        </w:tc>
        <w:tc>
          <w:tcPr>
            <w:tcW w:w="1273" w:type="dxa"/>
            <w:shd w:val="clear" w:color="auto" w:fill="AEEAC1"/>
            <w:vAlign w:val="center"/>
          </w:tcPr>
          <w:p w14:paraId="63263D23" w14:textId="77777777" w:rsidR="00346BA3" w:rsidRPr="00551E43" w:rsidRDefault="00346BA3" w:rsidP="00346BA3">
            <w:pPr>
              <w:spacing w:before="0" w:after="0"/>
              <w:jc w:val="left"/>
            </w:pPr>
            <w:r w:rsidRPr="00551E43">
              <w:t>Prostředí</w:t>
            </w:r>
          </w:p>
        </w:tc>
        <w:tc>
          <w:tcPr>
            <w:tcW w:w="3167" w:type="dxa"/>
            <w:gridSpan w:val="2"/>
            <w:shd w:val="clear" w:color="auto" w:fill="auto"/>
            <w:vAlign w:val="center"/>
          </w:tcPr>
          <w:p w14:paraId="4D045689" w14:textId="77777777" w:rsidR="00346BA3" w:rsidRPr="00551E43" w:rsidRDefault="00346BA3" w:rsidP="00346BA3">
            <w:pPr>
              <w:spacing w:before="0" w:after="0"/>
              <w:jc w:val="left"/>
            </w:pPr>
            <w:r>
              <w:t>PROD/TEST/DEV/MGMT</w:t>
            </w:r>
          </w:p>
        </w:tc>
      </w:tr>
      <w:tr w:rsidR="00346BA3" w:rsidRPr="00551E43" w14:paraId="3FD984F2" w14:textId="77777777" w:rsidTr="00A02CB5">
        <w:trPr>
          <w:cantSplit/>
          <w:trHeight w:val="408"/>
        </w:trPr>
        <w:tc>
          <w:tcPr>
            <w:tcW w:w="1952" w:type="dxa"/>
            <w:tcBorders>
              <w:top w:val="single" w:sz="4" w:space="0" w:color="auto"/>
            </w:tcBorders>
            <w:shd w:val="clear" w:color="auto" w:fill="AEEAC1"/>
            <w:vAlign w:val="center"/>
          </w:tcPr>
          <w:p w14:paraId="3E87ACC1" w14:textId="77777777" w:rsidR="00346BA3" w:rsidRPr="00551E43" w:rsidRDefault="00346BA3" w:rsidP="00346BA3">
            <w:pPr>
              <w:spacing w:before="0" w:after="0"/>
              <w:jc w:val="left"/>
            </w:pPr>
            <w:r w:rsidRPr="00551E43">
              <w:t>Zkrácený popis služby</w:t>
            </w:r>
          </w:p>
        </w:tc>
        <w:tc>
          <w:tcPr>
            <w:tcW w:w="7277" w:type="dxa"/>
            <w:gridSpan w:val="4"/>
            <w:shd w:val="clear" w:color="auto" w:fill="auto"/>
            <w:vAlign w:val="center"/>
          </w:tcPr>
          <w:p w14:paraId="75FB2C25" w14:textId="1D3D213D" w:rsidR="00346BA3" w:rsidRPr="00551E43" w:rsidRDefault="00346BA3" w:rsidP="002F0815">
            <w:pPr>
              <w:spacing w:before="0" w:after="0"/>
              <w:jc w:val="left"/>
            </w:pPr>
            <w:r>
              <w:t>Poskytování služeb zálohování a obnovy a provozu a správy zálohovacího systému.</w:t>
            </w:r>
          </w:p>
        </w:tc>
      </w:tr>
      <w:tr w:rsidR="00346BA3" w:rsidRPr="00551E43" w14:paraId="28C4035E" w14:textId="77777777" w:rsidTr="00A02CB5">
        <w:trPr>
          <w:cantSplit/>
          <w:trHeight w:val="891"/>
        </w:trPr>
        <w:tc>
          <w:tcPr>
            <w:tcW w:w="1952" w:type="dxa"/>
            <w:tcBorders>
              <w:top w:val="single" w:sz="4" w:space="0" w:color="auto"/>
            </w:tcBorders>
            <w:shd w:val="clear" w:color="auto" w:fill="AEEAC1"/>
            <w:vAlign w:val="center"/>
          </w:tcPr>
          <w:p w14:paraId="16CE1B59" w14:textId="77777777" w:rsidR="00346BA3" w:rsidRPr="00551E43" w:rsidRDefault="00346BA3" w:rsidP="00346BA3">
            <w:pPr>
              <w:spacing w:before="0" w:after="0"/>
              <w:jc w:val="left"/>
            </w:pPr>
            <w:r w:rsidRPr="00551E43">
              <w:t>Klíčové činnosti v rámci služby</w:t>
            </w:r>
          </w:p>
        </w:tc>
        <w:tc>
          <w:tcPr>
            <w:tcW w:w="7277" w:type="dxa"/>
            <w:gridSpan w:val="4"/>
            <w:tcBorders>
              <w:bottom w:val="single" w:sz="4" w:space="0" w:color="auto"/>
            </w:tcBorders>
            <w:shd w:val="clear" w:color="auto" w:fill="auto"/>
            <w:vAlign w:val="center"/>
          </w:tcPr>
          <w:p w14:paraId="7BFBDA3A" w14:textId="77777777" w:rsidR="00346BA3" w:rsidRDefault="00346BA3" w:rsidP="008D477D">
            <w:pPr>
              <w:pStyle w:val="Odstavecseseznamem"/>
              <w:numPr>
                <w:ilvl w:val="0"/>
                <w:numId w:val="7"/>
              </w:numPr>
              <w:spacing w:before="0" w:after="0"/>
              <w:jc w:val="left"/>
            </w:pPr>
            <w:r>
              <w:t>Zálohování a zálohovací plán</w:t>
            </w:r>
          </w:p>
          <w:p w14:paraId="4E533A42" w14:textId="77777777" w:rsidR="009A290B" w:rsidRDefault="00346BA3" w:rsidP="008D477D">
            <w:pPr>
              <w:pStyle w:val="Odstavecseseznamem"/>
              <w:numPr>
                <w:ilvl w:val="0"/>
                <w:numId w:val="7"/>
              </w:numPr>
              <w:spacing w:before="0" w:after="0"/>
              <w:jc w:val="left"/>
            </w:pPr>
            <w:r>
              <w:t>Obnova systému</w:t>
            </w:r>
          </w:p>
          <w:p w14:paraId="07EFEC6B" w14:textId="32EDF123" w:rsidR="00341CD6" w:rsidRDefault="009A290B" w:rsidP="008D477D">
            <w:pPr>
              <w:pStyle w:val="Odstavecseseznamem"/>
              <w:numPr>
                <w:ilvl w:val="0"/>
                <w:numId w:val="7"/>
              </w:numPr>
              <w:spacing w:before="0" w:after="0"/>
              <w:jc w:val="left"/>
            </w:pPr>
            <w:r>
              <w:t>Kopie SAP prostředí</w:t>
            </w:r>
            <w:r w:rsidR="00346BA3">
              <w:t xml:space="preserve"> </w:t>
            </w:r>
          </w:p>
          <w:p w14:paraId="1A4D7667" w14:textId="46E0046E" w:rsidR="00346BA3" w:rsidRPr="00551E43" w:rsidRDefault="00341CD6" w:rsidP="008D477D">
            <w:pPr>
              <w:pStyle w:val="Odstavecseseznamem"/>
              <w:numPr>
                <w:ilvl w:val="0"/>
                <w:numId w:val="7"/>
              </w:numPr>
              <w:spacing w:before="0" w:after="0"/>
              <w:jc w:val="left"/>
            </w:pPr>
            <w:r>
              <w:t>P</w:t>
            </w:r>
            <w:r w:rsidR="00346BA3">
              <w:t>lán obnovy</w:t>
            </w:r>
          </w:p>
        </w:tc>
      </w:tr>
      <w:tr w:rsidR="00A02CB5" w:rsidRPr="00551E43" w14:paraId="24C00D38" w14:textId="77777777" w:rsidTr="00A02CB5">
        <w:trPr>
          <w:cantSplit/>
          <w:trHeight w:val="408"/>
        </w:trPr>
        <w:tc>
          <w:tcPr>
            <w:tcW w:w="1952" w:type="dxa"/>
            <w:vMerge w:val="restart"/>
            <w:tcBorders>
              <w:top w:val="single" w:sz="4" w:space="0" w:color="auto"/>
              <w:left w:val="single" w:sz="4" w:space="0" w:color="auto"/>
              <w:right w:val="single" w:sz="4" w:space="0" w:color="auto"/>
            </w:tcBorders>
            <w:shd w:val="clear" w:color="auto" w:fill="AEEAC1"/>
            <w:vAlign w:val="center"/>
            <w:hideMark/>
          </w:tcPr>
          <w:p w14:paraId="02C1FE99" w14:textId="77777777" w:rsidR="00A02CB5" w:rsidRPr="00551E43" w:rsidRDefault="00A02CB5" w:rsidP="00346BA3">
            <w:pPr>
              <w:spacing w:before="0" w:after="0"/>
              <w:jc w:val="left"/>
            </w:pPr>
            <w:r w:rsidRPr="00551E43">
              <w:t>Minimální rozsah služeb</w:t>
            </w:r>
          </w:p>
        </w:tc>
        <w:tc>
          <w:tcPr>
            <w:tcW w:w="2837" w:type="dxa"/>
            <w:tcBorders>
              <w:top w:val="single" w:sz="4" w:space="0" w:color="auto"/>
              <w:left w:val="single" w:sz="4" w:space="0" w:color="auto"/>
              <w:bottom w:val="single" w:sz="4" w:space="0" w:color="auto"/>
              <w:right w:val="single" w:sz="4" w:space="0" w:color="auto"/>
            </w:tcBorders>
            <w:shd w:val="clear" w:color="auto" w:fill="AEEAC1"/>
            <w:vAlign w:val="center"/>
            <w:hideMark/>
          </w:tcPr>
          <w:p w14:paraId="6750F810" w14:textId="77777777" w:rsidR="00A02CB5" w:rsidRPr="00551E43" w:rsidRDefault="00A02CB5" w:rsidP="00346BA3">
            <w:pPr>
              <w:spacing w:before="0" w:after="0"/>
              <w:jc w:val="left"/>
            </w:pPr>
            <w:r w:rsidRPr="00551E43">
              <w:t>Klíčová činnost</w:t>
            </w:r>
          </w:p>
        </w:tc>
        <w:tc>
          <w:tcPr>
            <w:tcW w:w="2690" w:type="dxa"/>
            <w:gridSpan w:val="2"/>
            <w:tcBorders>
              <w:top w:val="single" w:sz="4" w:space="0" w:color="auto"/>
              <w:left w:val="single" w:sz="4" w:space="0" w:color="auto"/>
              <w:bottom w:val="single" w:sz="4" w:space="0" w:color="auto"/>
              <w:right w:val="single" w:sz="4" w:space="0" w:color="auto"/>
            </w:tcBorders>
            <w:shd w:val="clear" w:color="auto" w:fill="AEEAC1"/>
            <w:vAlign w:val="center"/>
            <w:hideMark/>
          </w:tcPr>
          <w:p w14:paraId="28497EC5" w14:textId="77777777" w:rsidR="00A02CB5" w:rsidRPr="00551E43" w:rsidRDefault="00A02CB5" w:rsidP="00A02CB5">
            <w:pPr>
              <w:spacing w:before="0" w:after="0"/>
              <w:jc w:val="left"/>
            </w:pPr>
            <w:r>
              <w:t>Minimální rozsah</w:t>
            </w:r>
            <w:r w:rsidR="00E81B57">
              <w:t xml:space="preserve"> služby</w:t>
            </w:r>
          </w:p>
        </w:tc>
        <w:tc>
          <w:tcPr>
            <w:tcW w:w="1750" w:type="dxa"/>
            <w:tcBorders>
              <w:top w:val="single" w:sz="4" w:space="0" w:color="auto"/>
              <w:left w:val="single" w:sz="4" w:space="0" w:color="auto"/>
              <w:bottom w:val="single" w:sz="4" w:space="0" w:color="auto"/>
              <w:right w:val="single" w:sz="4" w:space="0" w:color="auto"/>
            </w:tcBorders>
            <w:shd w:val="clear" w:color="auto" w:fill="AEEAC1"/>
            <w:vAlign w:val="center"/>
            <w:hideMark/>
          </w:tcPr>
          <w:p w14:paraId="269106D6" w14:textId="77777777" w:rsidR="00A02CB5" w:rsidRPr="00551E43" w:rsidRDefault="00A02CB5" w:rsidP="00346BA3">
            <w:pPr>
              <w:spacing w:before="0" w:after="0"/>
              <w:jc w:val="left"/>
            </w:pPr>
            <w:r w:rsidRPr="00551E43">
              <w:t>Periodicita činnosti</w:t>
            </w:r>
          </w:p>
        </w:tc>
      </w:tr>
      <w:tr w:rsidR="00A02CB5" w:rsidRPr="00551E43" w14:paraId="045CD042" w14:textId="77777777" w:rsidTr="00A02CB5">
        <w:trPr>
          <w:cantSplit/>
          <w:trHeight w:val="408"/>
        </w:trPr>
        <w:tc>
          <w:tcPr>
            <w:tcW w:w="1952" w:type="dxa"/>
            <w:vMerge/>
            <w:tcBorders>
              <w:left w:val="single" w:sz="4" w:space="0" w:color="auto"/>
              <w:right w:val="single" w:sz="4" w:space="0" w:color="auto"/>
            </w:tcBorders>
            <w:shd w:val="clear" w:color="auto" w:fill="AEEAC1"/>
            <w:vAlign w:val="center"/>
            <w:hideMark/>
          </w:tcPr>
          <w:p w14:paraId="76C7F023" w14:textId="77777777" w:rsidR="00A02CB5" w:rsidRPr="00551E43" w:rsidRDefault="00A02CB5" w:rsidP="00346BA3">
            <w:pPr>
              <w:spacing w:before="0" w:after="0"/>
              <w:jc w:val="left"/>
            </w:pPr>
          </w:p>
        </w:tc>
        <w:tc>
          <w:tcPr>
            <w:tcW w:w="2837" w:type="dxa"/>
            <w:tcBorders>
              <w:top w:val="single" w:sz="4" w:space="0" w:color="auto"/>
              <w:left w:val="single" w:sz="4" w:space="0" w:color="auto"/>
              <w:bottom w:val="single" w:sz="4" w:space="0" w:color="auto"/>
              <w:right w:val="single" w:sz="4" w:space="0" w:color="auto"/>
            </w:tcBorders>
            <w:vAlign w:val="center"/>
          </w:tcPr>
          <w:p w14:paraId="6F5463E6" w14:textId="77777777" w:rsidR="00A02CB5" w:rsidRPr="00551E43" w:rsidRDefault="00A02CB5" w:rsidP="00346BA3">
            <w:pPr>
              <w:spacing w:before="0" w:after="0"/>
              <w:jc w:val="left"/>
            </w:pPr>
            <w:r>
              <w:t>Zálohování a zálohovací plán</w:t>
            </w:r>
          </w:p>
        </w:tc>
        <w:tc>
          <w:tcPr>
            <w:tcW w:w="2690" w:type="dxa"/>
            <w:gridSpan w:val="2"/>
            <w:tcBorders>
              <w:top w:val="single" w:sz="4" w:space="0" w:color="auto"/>
              <w:left w:val="single" w:sz="4" w:space="0" w:color="auto"/>
              <w:bottom w:val="single" w:sz="4" w:space="0" w:color="auto"/>
              <w:right w:val="single" w:sz="4" w:space="0" w:color="auto"/>
            </w:tcBorders>
            <w:vAlign w:val="center"/>
          </w:tcPr>
          <w:p w14:paraId="1389720F" w14:textId="0651C345" w:rsidR="00A02CB5" w:rsidRPr="00551E43" w:rsidRDefault="00F67D9C" w:rsidP="00F3217C">
            <w:pPr>
              <w:spacing w:before="0" w:after="0"/>
              <w:jc w:val="left"/>
            </w:pPr>
            <w:r>
              <w:t>465</w:t>
            </w:r>
            <w:r w:rsidR="00A02CB5">
              <w:t xml:space="preserve"> serverů</w:t>
            </w:r>
          </w:p>
        </w:tc>
        <w:tc>
          <w:tcPr>
            <w:tcW w:w="1750" w:type="dxa"/>
            <w:vMerge w:val="restart"/>
            <w:tcBorders>
              <w:top w:val="single" w:sz="4" w:space="0" w:color="auto"/>
              <w:left w:val="single" w:sz="4" w:space="0" w:color="auto"/>
              <w:right w:val="single" w:sz="4" w:space="0" w:color="auto"/>
            </w:tcBorders>
            <w:vAlign w:val="center"/>
            <w:hideMark/>
          </w:tcPr>
          <w:p w14:paraId="1AE95489" w14:textId="77777777" w:rsidR="00A02CB5" w:rsidRPr="00551E43" w:rsidRDefault="00A02CB5" w:rsidP="00346BA3">
            <w:pPr>
              <w:spacing w:before="0" w:after="0"/>
              <w:jc w:val="left"/>
            </w:pPr>
            <w:r w:rsidRPr="00551E43">
              <w:t>Vyhodnocovací období</w:t>
            </w:r>
          </w:p>
        </w:tc>
      </w:tr>
      <w:tr w:rsidR="00A02CB5" w:rsidRPr="00551E43" w14:paraId="322D79F6" w14:textId="77777777" w:rsidTr="00A02CB5">
        <w:trPr>
          <w:cantSplit/>
          <w:trHeight w:val="408"/>
        </w:trPr>
        <w:tc>
          <w:tcPr>
            <w:tcW w:w="1952" w:type="dxa"/>
            <w:vMerge/>
            <w:tcBorders>
              <w:left w:val="single" w:sz="4" w:space="0" w:color="auto"/>
              <w:right w:val="single" w:sz="4" w:space="0" w:color="auto"/>
            </w:tcBorders>
            <w:shd w:val="clear" w:color="auto" w:fill="AEEAC1"/>
            <w:vAlign w:val="center"/>
            <w:hideMark/>
          </w:tcPr>
          <w:p w14:paraId="77AE2833" w14:textId="77777777" w:rsidR="00A02CB5" w:rsidRPr="00551E43" w:rsidRDefault="00A02CB5" w:rsidP="00346BA3">
            <w:pPr>
              <w:spacing w:before="0" w:after="0"/>
              <w:jc w:val="left"/>
            </w:pPr>
          </w:p>
        </w:tc>
        <w:tc>
          <w:tcPr>
            <w:tcW w:w="2837" w:type="dxa"/>
            <w:tcBorders>
              <w:top w:val="single" w:sz="4" w:space="0" w:color="auto"/>
              <w:left w:val="single" w:sz="4" w:space="0" w:color="auto"/>
              <w:bottom w:val="single" w:sz="4" w:space="0" w:color="auto"/>
              <w:right w:val="single" w:sz="4" w:space="0" w:color="auto"/>
            </w:tcBorders>
            <w:vAlign w:val="center"/>
          </w:tcPr>
          <w:p w14:paraId="6F491D84" w14:textId="77777777" w:rsidR="00A02CB5" w:rsidRPr="00551E43" w:rsidRDefault="00A02CB5" w:rsidP="00A02CB5">
            <w:pPr>
              <w:spacing w:before="0" w:after="0"/>
              <w:jc w:val="left"/>
            </w:pPr>
            <w:r>
              <w:t xml:space="preserve">Obnova systému </w:t>
            </w:r>
          </w:p>
        </w:tc>
        <w:tc>
          <w:tcPr>
            <w:tcW w:w="2690" w:type="dxa"/>
            <w:gridSpan w:val="2"/>
            <w:tcBorders>
              <w:top w:val="single" w:sz="4" w:space="0" w:color="auto"/>
              <w:left w:val="single" w:sz="4" w:space="0" w:color="auto"/>
              <w:bottom w:val="single" w:sz="4" w:space="0" w:color="auto"/>
              <w:right w:val="single" w:sz="4" w:space="0" w:color="auto"/>
            </w:tcBorders>
            <w:vAlign w:val="center"/>
          </w:tcPr>
          <w:p w14:paraId="62FE4DDB" w14:textId="77777777" w:rsidR="00A02CB5" w:rsidRPr="00551E43" w:rsidRDefault="00F5505F" w:rsidP="00A02CB5">
            <w:pPr>
              <w:spacing w:before="0" w:after="0"/>
              <w:jc w:val="left"/>
            </w:pPr>
            <w:r>
              <w:t>n/a</w:t>
            </w:r>
          </w:p>
        </w:tc>
        <w:tc>
          <w:tcPr>
            <w:tcW w:w="1750" w:type="dxa"/>
            <w:vMerge/>
            <w:tcBorders>
              <w:left w:val="single" w:sz="4" w:space="0" w:color="auto"/>
              <w:right w:val="single" w:sz="4" w:space="0" w:color="auto"/>
            </w:tcBorders>
            <w:vAlign w:val="center"/>
          </w:tcPr>
          <w:p w14:paraId="50FDC2F8" w14:textId="77777777" w:rsidR="00A02CB5" w:rsidRPr="00551E43" w:rsidRDefault="00A02CB5" w:rsidP="00346BA3">
            <w:pPr>
              <w:spacing w:before="0" w:after="0"/>
              <w:jc w:val="left"/>
            </w:pPr>
          </w:p>
        </w:tc>
      </w:tr>
      <w:tr w:rsidR="009A290B" w:rsidRPr="00551E43" w14:paraId="2D3C27AB" w14:textId="77777777" w:rsidTr="00A02CB5">
        <w:trPr>
          <w:cantSplit/>
          <w:trHeight w:val="408"/>
        </w:trPr>
        <w:tc>
          <w:tcPr>
            <w:tcW w:w="1952" w:type="dxa"/>
            <w:vMerge/>
            <w:tcBorders>
              <w:left w:val="single" w:sz="4" w:space="0" w:color="auto"/>
              <w:right w:val="single" w:sz="4" w:space="0" w:color="auto"/>
            </w:tcBorders>
            <w:shd w:val="clear" w:color="auto" w:fill="AEEAC1"/>
            <w:vAlign w:val="center"/>
          </w:tcPr>
          <w:p w14:paraId="11393BC1" w14:textId="77777777" w:rsidR="009A290B" w:rsidRPr="00551E43" w:rsidRDefault="009A290B" w:rsidP="00346BA3">
            <w:pPr>
              <w:spacing w:before="0" w:after="0"/>
              <w:jc w:val="left"/>
            </w:pPr>
          </w:p>
        </w:tc>
        <w:tc>
          <w:tcPr>
            <w:tcW w:w="2837" w:type="dxa"/>
            <w:tcBorders>
              <w:top w:val="single" w:sz="4" w:space="0" w:color="auto"/>
              <w:left w:val="single" w:sz="4" w:space="0" w:color="auto"/>
              <w:bottom w:val="single" w:sz="4" w:space="0" w:color="auto"/>
              <w:right w:val="single" w:sz="4" w:space="0" w:color="auto"/>
            </w:tcBorders>
            <w:vAlign w:val="center"/>
          </w:tcPr>
          <w:p w14:paraId="5BB6188E" w14:textId="6D489A03" w:rsidR="009A290B" w:rsidRDefault="009A290B" w:rsidP="00A02CB5">
            <w:pPr>
              <w:spacing w:before="0" w:after="0"/>
              <w:jc w:val="left"/>
            </w:pPr>
            <w:r>
              <w:t>Kopie SAP prostředí</w:t>
            </w:r>
          </w:p>
        </w:tc>
        <w:tc>
          <w:tcPr>
            <w:tcW w:w="2690" w:type="dxa"/>
            <w:gridSpan w:val="2"/>
            <w:tcBorders>
              <w:top w:val="single" w:sz="4" w:space="0" w:color="auto"/>
              <w:left w:val="single" w:sz="4" w:space="0" w:color="auto"/>
              <w:bottom w:val="single" w:sz="4" w:space="0" w:color="auto"/>
              <w:right w:val="single" w:sz="4" w:space="0" w:color="auto"/>
            </w:tcBorders>
            <w:vAlign w:val="center"/>
          </w:tcPr>
          <w:p w14:paraId="73D8D753" w14:textId="5F3E0ACD" w:rsidR="009A290B" w:rsidRDefault="009A290B" w:rsidP="009A290B">
            <w:pPr>
              <w:spacing w:before="0" w:after="0"/>
              <w:jc w:val="left"/>
            </w:pPr>
            <w:r>
              <w:t>1x měsíčně (na základě požadavku Objednatele)</w:t>
            </w:r>
          </w:p>
        </w:tc>
        <w:tc>
          <w:tcPr>
            <w:tcW w:w="1750" w:type="dxa"/>
            <w:vMerge/>
            <w:tcBorders>
              <w:left w:val="single" w:sz="4" w:space="0" w:color="auto"/>
              <w:right w:val="single" w:sz="4" w:space="0" w:color="auto"/>
            </w:tcBorders>
            <w:vAlign w:val="center"/>
          </w:tcPr>
          <w:p w14:paraId="60C97FE4" w14:textId="77777777" w:rsidR="009A290B" w:rsidRPr="00551E43" w:rsidRDefault="009A290B" w:rsidP="00346BA3">
            <w:pPr>
              <w:spacing w:before="0" w:after="0"/>
              <w:jc w:val="left"/>
            </w:pPr>
          </w:p>
        </w:tc>
      </w:tr>
      <w:tr w:rsidR="00A02CB5" w:rsidRPr="00551E43" w14:paraId="6E75BC66" w14:textId="77777777" w:rsidTr="00A02CB5">
        <w:trPr>
          <w:cantSplit/>
          <w:trHeight w:val="408"/>
        </w:trPr>
        <w:tc>
          <w:tcPr>
            <w:tcW w:w="1952" w:type="dxa"/>
            <w:vMerge/>
            <w:tcBorders>
              <w:left w:val="single" w:sz="4" w:space="0" w:color="auto"/>
              <w:bottom w:val="single" w:sz="4" w:space="0" w:color="auto"/>
              <w:right w:val="single" w:sz="4" w:space="0" w:color="auto"/>
            </w:tcBorders>
            <w:shd w:val="clear" w:color="auto" w:fill="AEEAC1"/>
            <w:vAlign w:val="center"/>
          </w:tcPr>
          <w:p w14:paraId="15ACB25A" w14:textId="77777777" w:rsidR="00A02CB5" w:rsidRPr="00551E43" w:rsidRDefault="00A02CB5" w:rsidP="00346BA3">
            <w:pPr>
              <w:spacing w:before="0" w:after="0"/>
              <w:jc w:val="left"/>
            </w:pPr>
          </w:p>
        </w:tc>
        <w:tc>
          <w:tcPr>
            <w:tcW w:w="2837" w:type="dxa"/>
            <w:tcBorders>
              <w:top w:val="single" w:sz="4" w:space="0" w:color="auto"/>
              <w:left w:val="single" w:sz="4" w:space="0" w:color="auto"/>
              <w:bottom w:val="single" w:sz="4" w:space="0" w:color="auto"/>
              <w:right w:val="single" w:sz="4" w:space="0" w:color="auto"/>
            </w:tcBorders>
            <w:vAlign w:val="center"/>
          </w:tcPr>
          <w:p w14:paraId="1D42F453" w14:textId="77777777" w:rsidR="00A02CB5" w:rsidRDefault="00A02CB5" w:rsidP="00346BA3">
            <w:pPr>
              <w:spacing w:before="0" w:after="0"/>
              <w:jc w:val="left"/>
            </w:pPr>
            <w:r>
              <w:t>Plán obnovy</w:t>
            </w:r>
          </w:p>
        </w:tc>
        <w:tc>
          <w:tcPr>
            <w:tcW w:w="2690" w:type="dxa"/>
            <w:gridSpan w:val="2"/>
            <w:tcBorders>
              <w:top w:val="single" w:sz="4" w:space="0" w:color="auto"/>
              <w:left w:val="single" w:sz="4" w:space="0" w:color="auto"/>
              <w:bottom w:val="single" w:sz="4" w:space="0" w:color="auto"/>
              <w:right w:val="single" w:sz="4" w:space="0" w:color="auto"/>
            </w:tcBorders>
            <w:vAlign w:val="center"/>
          </w:tcPr>
          <w:p w14:paraId="2CA3CE86" w14:textId="65268536" w:rsidR="00A02CB5" w:rsidRPr="00F5505F" w:rsidRDefault="00A02CB5" w:rsidP="00A02CB5">
            <w:pPr>
              <w:spacing w:before="0" w:after="0"/>
              <w:jc w:val="left"/>
            </w:pPr>
            <w:r w:rsidRPr="00F5505F">
              <w:t>1x ročně test</w:t>
            </w:r>
            <w:r w:rsidR="009A290B">
              <w:t>y</w:t>
            </w:r>
            <w:r w:rsidRPr="00F5505F">
              <w:t xml:space="preserve"> </w:t>
            </w:r>
            <w:r w:rsidR="009A290B">
              <w:t>DR (</w:t>
            </w:r>
            <w:r w:rsidRPr="00F5505F">
              <w:t>obnov</w:t>
            </w:r>
            <w:r w:rsidR="009A290B">
              <w:t>a systému)</w:t>
            </w:r>
          </w:p>
          <w:p w14:paraId="2336B144" w14:textId="01505822" w:rsidR="00A02CB5" w:rsidRDefault="009A290B" w:rsidP="002F0815">
            <w:pPr>
              <w:spacing w:before="0" w:after="0"/>
              <w:jc w:val="left"/>
            </w:pPr>
            <w:r>
              <w:t>Pravidelná údržba DR plánu</w:t>
            </w:r>
          </w:p>
        </w:tc>
        <w:tc>
          <w:tcPr>
            <w:tcW w:w="1750" w:type="dxa"/>
            <w:vMerge/>
            <w:tcBorders>
              <w:left w:val="single" w:sz="4" w:space="0" w:color="auto"/>
              <w:right w:val="single" w:sz="4" w:space="0" w:color="auto"/>
            </w:tcBorders>
            <w:vAlign w:val="center"/>
          </w:tcPr>
          <w:p w14:paraId="043B353B" w14:textId="77777777" w:rsidR="00A02CB5" w:rsidRPr="00551E43" w:rsidRDefault="00A02CB5" w:rsidP="00346BA3">
            <w:pPr>
              <w:spacing w:before="0" w:after="0"/>
              <w:jc w:val="left"/>
            </w:pPr>
          </w:p>
        </w:tc>
      </w:tr>
      <w:tr w:rsidR="00A02CB5" w:rsidRPr="00551E43" w14:paraId="0CC40C87" w14:textId="77777777" w:rsidTr="00A02CB5">
        <w:trPr>
          <w:cantSplit/>
          <w:trHeight w:val="408"/>
        </w:trPr>
        <w:tc>
          <w:tcPr>
            <w:tcW w:w="9229" w:type="dxa"/>
            <w:gridSpan w:val="5"/>
            <w:shd w:val="clear" w:color="auto" w:fill="006600"/>
            <w:vAlign w:val="center"/>
          </w:tcPr>
          <w:p w14:paraId="35C97616" w14:textId="77777777" w:rsidR="00A02CB5" w:rsidRPr="00551E43" w:rsidRDefault="00A02CB5" w:rsidP="00346BA3">
            <w:pPr>
              <w:spacing w:before="0" w:after="0"/>
              <w:jc w:val="left"/>
            </w:pPr>
            <w:r w:rsidRPr="00551E43">
              <w:t>SLA parametry služby</w:t>
            </w:r>
          </w:p>
        </w:tc>
      </w:tr>
      <w:tr w:rsidR="00A02CB5" w:rsidRPr="00551E43" w14:paraId="5C230E48" w14:textId="77777777" w:rsidTr="00A02CB5">
        <w:trPr>
          <w:cantSplit/>
          <w:trHeight w:val="482"/>
        </w:trPr>
        <w:tc>
          <w:tcPr>
            <w:tcW w:w="4789" w:type="dxa"/>
            <w:gridSpan w:val="2"/>
            <w:tcBorders>
              <w:bottom w:val="single" w:sz="4" w:space="0" w:color="auto"/>
            </w:tcBorders>
            <w:shd w:val="clear" w:color="auto" w:fill="auto"/>
            <w:vAlign w:val="center"/>
          </w:tcPr>
          <w:p w14:paraId="5821450C" w14:textId="77777777" w:rsidR="00A02CB5" w:rsidRPr="00551E43" w:rsidRDefault="00A02CB5" w:rsidP="00346BA3">
            <w:pPr>
              <w:spacing w:before="0" w:after="0"/>
              <w:jc w:val="left"/>
            </w:pPr>
            <w:r w:rsidRPr="00551E43">
              <w:t>Vyhodnocovací období</w:t>
            </w:r>
          </w:p>
        </w:tc>
        <w:tc>
          <w:tcPr>
            <w:tcW w:w="4440" w:type="dxa"/>
            <w:gridSpan w:val="3"/>
            <w:tcBorders>
              <w:bottom w:val="single" w:sz="4" w:space="0" w:color="auto"/>
            </w:tcBorders>
            <w:shd w:val="clear" w:color="auto" w:fill="auto"/>
            <w:vAlign w:val="center"/>
          </w:tcPr>
          <w:p w14:paraId="0F62CB6F" w14:textId="77777777" w:rsidR="00A02CB5" w:rsidRPr="00551E43" w:rsidRDefault="00A02CB5" w:rsidP="007C3F1D">
            <w:pPr>
              <w:keepNext/>
              <w:spacing w:before="0" w:after="0"/>
              <w:jc w:val="left"/>
            </w:pPr>
            <w:r w:rsidRPr="00551E43">
              <w:t>1 kalendářní měsíc</w:t>
            </w:r>
          </w:p>
        </w:tc>
      </w:tr>
    </w:tbl>
    <w:p w14:paraId="47E7B965" w14:textId="18EF2722" w:rsidR="009118E0" w:rsidRDefault="007C3F1D" w:rsidP="007C3F1D">
      <w:pPr>
        <w:pStyle w:val="Titulek"/>
        <w:jc w:val="center"/>
      </w:pPr>
      <w:r>
        <w:t xml:space="preserve">Tabulka </w:t>
      </w:r>
      <w:r>
        <w:fldChar w:fldCharType="begin"/>
      </w:r>
      <w:r>
        <w:instrText>SEQ Tabulka \* ARABIC</w:instrText>
      </w:r>
      <w:r>
        <w:fldChar w:fldCharType="separate"/>
      </w:r>
      <w:r w:rsidR="00020410">
        <w:rPr>
          <w:noProof/>
        </w:rPr>
        <w:t>7</w:t>
      </w:r>
      <w:r>
        <w:fldChar w:fldCharType="end"/>
      </w:r>
      <w:r>
        <w:t xml:space="preserve"> - Parametry IS02</w:t>
      </w:r>
    </w:p>
    <w:p w14:paraId="1FC03E58" w14:textId="5BD539AE" w:rsidR="00A02CB5" w:rsidRDefault="00A02CB5" w:rsidP="009118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96"/>
        <w:gridCol w:w="983"/>
        <w:gridCol w:w="981"/>
        <w:gridCol w:w="985"/>
        <w:gridCol w:w="984"/>
        <w:gridCol w:w="1111"/>
        <w:gridCol w:w="1719"/>
      </w:tblGrid>
      <w:tr w:rsidR="00A02CB5" w:rsidRPr="00077515" w14:paraId="443CCD56" w14:textId="77777777" w:rsidTr="00264163">
        <w:trPr>
          <w:trHeight w:val="768"/>
        </w:trPr>
        <w:tc>
          <w:tcPr>
            <w:tcW w:w="2310" w:type="dxa"/>
            <w:shd w:val="clear" w:color="auto" w:fill="006600"/>
            <w:tcMar>
              <w:top w:w="0" w:type="dxa"/>
              <w:left w:w="10" w:type="dxa"/>
              <w:bottom w:w="0" w:type="dxa"/>
              <w:right w:w="10" w:type="dxa"/>
            </w:tcMar>
            <w:vAlign w:val="center"/>
            <w:hideMark/>
          </w:tcPr>
          <w:p w14:paraId="2D2489F7" w14:textId="77777777" w:rsidR="00A02CB5" w:rsidRPr="00077515" w:rsidRDefault="00A02CB5" w:rsidP="00264163">
            <w:pPr>
              <w:spacing w:before="0" w:after="0"/>
              <w:jc w:val="left"/>
            </w:pPr>
            <w:r w:rsidRPr="00077515">
              <w:t>Parametry obnovy - Prostředí</w:t>
            </w:r>
          </w:p>
        </w:tc>
        <w:tc>
          <w:tcPr>
            <w:tcW w:w="985" w:type="dxa"/>
            <w:shd w:val="clear" w:color="auto" w:fill="006600"/>
            <w:tcMar>
              <w:top w:w="0" w:type="dxa"/>
              <w:left w:w="10" w:type="dxa"/>
              <w:bottom w:w="0" w:type="dxa"/>
              <w:right w:w="10" w:type="dxa"/>
            </w:tcMar>
            <w:vAlign w:val="center"/>
            <w:hideMark/>
          </w:tcPr>
          <w:p w14:paraId="6DCD93F5" w14:textId="77777777" w:rsidR="00A02CB5" w:rsidRPr="00077515" w:rsidRDefault="00A02CB5" w:rsidP="00264163">
            <w:pPr>
              <w:spacing w:before="0" w:after="0"/>
              <w:ind w:right="240"/>
              <w:jc w:val="left"/>
            </w:pPr>
            <w:r w:rsidRPr="00077515">
              <w:t>RTO/S [hod]</w:t>
            </w:r>
          </w:p>
        </w:tc>
        <w:tc>
          <w:tcPr>
            <w:tcW w:w="982" w:type="dxa"/>
            <w:shd w:val="clear" w:color="auto" w:fill="006600"/>
            <w:tcMar>
              <w:top w:w="0" w:type="dxa"/>
              <w:left w:w="10" w:type="dxa"/>
              <w:bottom w:w="0" w:type="dxa"/>
              <w:right w:w="10" w:type="dxa"/>
            </w:tcMar>
            <w:vAlign w:val="center"/>
            <w:hideMark/>
          </w:tcPr>
          <w:p w14:paraId="02B205EF" w14:textId="77777777" w:rsidR="00A02CB5" w:rsidRPr="00077515" w:rsidRDefault="00A02CB5" w:rsidP="00264163">
            <w:pPr>
              <w:spacing w:before="0" w:after="0"/>
              <w:ind w:right="260"/>
              <w:jc w:val="left"/>
            </w:pPr>
            <w:r w:rsidRPr="00077515">
              <w:t>RPO/S [hod]</w:t>
            </w:r>
          </w:p>
        </w:tc>
        <w:tc>
          <w:tcPr>
            <w:tcW w:w="986" w:type="dxa"/>
            <w:shd w:val="clear" w:color="auto" w:fill="006600"/>
            <w:tcMar>
              <w:top w:w="0" w:type="dxa"/>
              <w:left w:w="10" w:type="dxa"/>
              <w:bottom w:w="0" w:type="dxa"/>
              <w:right w:w="10" w:type="dxa"/>
            </w:tcMar>
            <w:vAlign w:val="center"/>
            <w:hideMark/>
          </w:tcPr>
          <w:p w14:paraId="029A52E8" w14:textId="77777777" w:rsidR="00A02CB5" w:rsidRPr="00077515" w:rsidRDefault="00A02CB5" w:rsidP="00264163">
            <w:pPr>
              <w:spacing w:before="0" w:after="0"/>
              <w:ind w:right="260"/>
              <w:jc w:val="left"/>
            </w:pPr>
            <w:r w:rsidRPr="00077515">
              <w:t>RT</w:t>
            </w:r>
            <w:r w:rsidR="00EC6E2E">
              <w:t>O/P</w:t>
            </w:r>
            <w:r w:rsidRPr="00077515">
              <w:t xml:space="preserve"> [hod]</w:t>
            </w:r>
          </w:p>
        </w:tc>
        <w:tc>
          <w:tcPr>
            <w:tcW w:w="985" w:type="dxa"/>
            <w:shd w:val="clear" w:color="auto" w:fill="006600"/>
            <w:tcMar>
              <w:top w:w="0" w:type="dxa"/>
              <w:left w:w="10" w:type="dxa"/>
              <w:bottom w:w="0" w:type="dxa"/>
              <w:right w:w="10" w:type="dxa"/>
            </w:tcMar>
            <w:vAlign w:val="center"/>
            <w:hideMark/>
          </w:tcPr>
          <w:p w14:paraId="756B40C8" w14:textId="77777777" w:rsidR="00A02CB5" w:rsidRPr="00077515" w:rsidRDefault="00EC6E2E" w:rsidP="00264163">
            <w:pPr>
              <w:spacing w:before="0" w:after="0"/>
              <w:ind w:right="260"/>
              <w:jc w:val="left"/>
            </w:pPr>
            <w:r>
              <w:t>RPO/P</w:t>
            </w:r>
            <w:r w:rsidR="00A02CB5" w:rsidRPr="00077515">
              <w:t xml:space="preserve"> [hod]</w:t>
            </w:r>
          </w:p>
        </w:tc>
        <w:tc>
          <w:tcPr>
            <w:tcW w:w="1115" w:type="dxa"/>
            <w:shd w:val="clear" w:color="auto" w:fill="006600"/>
            <w:tcMar>
              <w:top w:w="0" w:type="dxa"/>
              <w:left w:w="10" w:type="dxa"/>
              <w:bottom w:w="0" w:type="dxa"/>
              <w:right w:w="10" w:type="dxa"/>
            </w:tcMar>
            <w:vAlign w:val="center"/>
            <w:hideMark/>
          </w:tcPr>
          <w:p w14:paraId="2EA139D4" w14:textId="77777777" w:rsidR="00A02CB5" w:rsidRPr="00077515" w:rsidRDefault="00A02CB5" w:rsidP="00264163">
            <w:pPr>
              <w:spacing w:before="0" w:after="0"/>
              <w:jc w:val="left"/>
            </w:pPr>
            <w:r w:rsidRPr="00077515">
              <w:t>Retence záloh [dny]</w:t>
            </w:r>
          </w:p>
        </w:tc>
        <w:tc>
          <w:tcPr>
            <w:tcW w:w="1726" w:type="dxa"/>
            <w:shd w:val="clear" w:color="auto" w:fill="006600"/>
            <w:tcMar>
              <w:top w:w="0" w:type="dxa"/>
              <w:left w:w="10" w:type="dxa"/>
              <w:bottom w:w="0" w:type="dxa"/>
              <w:right w:w="10" w:type="dxa"/>
            </w:tcMar>
            <w:vAlign w:val="center"/>
            <w:hideMark/>
          </w:tcPr>
          <w:p w14:paraId="7A34520E" w14:textId="77777777" w:rsidR="00A02CB5" w:rsidRPr="00077515" w:rsidRDefault="00A02CB5" w:rsidP="00264163">
            <w:pPr>
              <w:spacing w:before="0" w:after="0"/>
              <w:jc w:val="left"/>
            </w:pPr>
            <w:r w:rsidRPr="00077515">
              <w:t>Retence kvartálních archivů</w:t>
            </w:r>
          </w:p>
        </w:tc>
      </w:tr>
      <w:tr w:rsidR="00A02CB5" w:rsidRPr="00077515" w14:paraId="776F02DB" w14:textId="77777777" w:rsidTr="004E2C30">
        <w:trPr>
          <w:trHeight w:val="366"/>
        </w:trPr>
        <w:tc>
          <w:tcPr>
            <w:tcW w:w="2310" w:type="dxa"/>
            <w:shd w:val="clear" w:color="auto" w:fill="FFFFFF"/>
            <w:tcMar>
              <w:top w:w="0" w:type="dxa"/>
              <w:left w:w="10" w:type="dxa"/>
              <w:bottom w:w="0" w:type="dxa"/>
              <w:right w:w="10" w:type="dxa"/>
            </w:tcMar>
          </w:tcPr>
          <w:p w14:paraId="6B9E2598" w14:textId="0251CF98" w:rsidR="00A02CB5" w:rsidRPr="00077515" w:rsidRDefault="00A02CB5" w:rsidP="009A290B">
            <w:pPr>
              <w:spacing w:before="100" w:beforeAutospacing="1" w:after="100" w:afterAutospacing="1" w:line="254" w:lineRule="atLeast"/>
              <w:ind w:left="140"/>
            </w:pPr>
            <w:r>
              <w:t>PROD</w:t>
            </w:r>
            <w:r w:rsidR="00EC6E2E">
              <w:t>/</w:t>
            </w:r>
          </w:p>
        </w:tc>
        <w:tc>
          <w:tcPr>
            <w:tcW w:w="985" w:type="dxa"/>
            <w:shd w:val="clear" w:color="auto" w:fill="FFFFFF"/>
            <w:tcMar>
              <w:top w:w="0" w:type="dxa"/>
              <w:left w:w="10" w:type="dxa"/>
              <w:bottom w:w="0" w:type="dxa"/>
              <w:right w:w="10" w:type="dxa"/>
            </w:tcMar>
          </w:tcPr>
          <w:p w14:paraId="2D1531C1" w14:textId="0F8B7A3D" w:rsidR="00A02CB5" w:rsidRPr="00077515" w:rsidRDefault="006C607E" w:rsidP="00316CDC">
            <w:pPr>
              <w:spacing w:before="100" w:beforeAutospacing="1" w:after="100" w:afterAutospacing="1" w:line="254" w:lineRule="atLeast"/>
              <w:ind w:right="240"/>
              <w:jc w:val="right"/>
            </w:pPr>
            <w:r>
              <w:t>24</w:t>
            </w:r>
          </w:p>
        </w:tc>
        <w:tc>
          <w:tcPr>
            <w:tcW w:w="982" w:type="dxa"/>
            <w:shd w:val="clear" w:color="auto" w:fill="FFFFFF"/>
            <w:tcMar>
              <w:top w:w="0" w:type="dxa"/>
              <w:left w:w="10" w:type="dxa"/>
              <w:bottom w:w="0" w:type="dxa"/>
              <w:right w:w="10" w:type="dxa"/>
            </w:tcMar>
          </w:tcPr>
          <w:p w14:paraId="21228491" w14:textId="77777777" w:rsidR="00A02CB5" w:rsidRPr="00077515" w:rsidRDefault="00A02CB5" w:rsidP="00316CDC">
            <w:pPr>
              <w:spacing w:before="100" w:beforeAutospacing="1" w:after="100" w:afterAutospacing="1" w:line="254" w:lineRule="atLeast"/>
              <w:ind w:right="260"/>
              <w:jc w:val="right"/>
            </w:pPr>
            <w:r w:rsidRPr="00077515">
              <w:t>1</w:t>
            </w:r>
          </w:p>
        </w:tc>
        <w:tc>
          <w:tcPr>
            <w:tcW w:w="986" w:type="dxa"/>
            <w:shd w:val="clear" w:color="auto" w:fill="FFFFFF"/>
            <w:tcMar>
              <w:top w:w="0" w:type="dxa"/>
              <w:left w:w="10" w:type="dxa"/>
              <w:bottom w:w="0" w:type="dxa"/>
              <w:right w:w="10" w:type="dxa"/>
            </w:tcMar>
          </w:tcPr>
          <w:p w14:paraId="44448525" w14:textId="68B53089" w:rsidR="00A02CB5" w:rsidRPr="00077515" w:rsidRDefault="006C607E" w:rsidP="00316CDC">
            <w:pPr>
              <w:spacing w:before="100" w:beforeAutospacing="1" w:after="100" w:afterAutospacing="1" w:line="254" w:lineRule="atLeast"/>
              <w:ind w:right="260"/>
              <w:jc w:val="right"/>
            </w:pPr>
            <w:r>
              <w:t>36</w:t>
            </w:r>
          </w:p>
        </w:tc>
        <w:tc>
          <w:tcPr>
            <w:tcW w:w="985" w:type="dxa"/>
            <w:shd w:val="clear" w:color="auto" w:fill="FFFFFF"/>
            <w:tcMar>
              <w:top w:w="0" w:type="dxa"/>
              <w:left w:w="10" w:type="dxa"/>
              <w:bottom w:w="0" w:type="dxa"/>
              <w:right w:w="10" w:type="dxa"/>
            </w:tcMar>
          </w:tcPr>
          <w:p w14:paraId="13B4A773" w14:textId="77777777" w:rsidR="00A02CB5" w:rsidRPr="00077515" w:rsidRDefault="004E2C30" w:rsidP="00316CDC">
            <w:pPr>
              <w:spacing w:before="100" w:beforeAutospacing="1" w:after="100" w:afterAutospacing="1" w:line="254" w:lineRule="atLeast"/>
              <w:ind w:right="260"/>
              <w:jc w:val="right"/>
            </w:pPr>
            <w:r>
              <w:t>1</w:t>
            </w:r>
          </w:p>
        </w:tc>
        <w:tc>
          <w:tcPr>
            <w:tcW w:w="1115" w:type="dxa"/>
            <w:shd w:val="clear" w:color="auto" w:fill="FFFFFF"/>
            <w:tcMar>
              <w:top w:w="0" w:type="dxa"/>
              <w:left w:w="10" w:type="dxa"/>
              <w:bottom w:w="0" w:type="dxa"/>
              <w:right w:w="10" w:type="dxa"/>
            </w:tcMar>
          </w:tcPr>
          <w:p w14:paraId="14889370" w14:textId="77777777" w:rsidR="00A02CB5" w:rsidRPr="00077515" w:rsidRDefault="00A02CB5" w:rsidP="00316CDC">
            <w:pPr>
              <w:spacing w:before="100" w:beforeAutospacing="1" w:after="100" w:afterAutospacing="1" w:line="250" w:lineRule="atLeast"/>
            </w:pPr>
            <w:r w:rsidRPr="00077515">
              <w:t>30</w:t>
            </w:r>
          </w:p>
        </w:tc>
        <w:tc>
          <w:tcPr>
            <w:tcW w:w="1726" w:type="dxa"/>
            <w:shd w:val="clear" w:color="auto" w:fill="FFFFFF"/>
            <w:tcMar>
              <w:top w:w="0" w:type="dxa"/>
              <w:left w:w="10" w:type="dxa"/>
              <w:bottom w:w="0" w:type="dxa"/>
              <w:right w:w="10" w:type="dxa"/>
            </w:tcMar>
          </w:tcPr>
          <w:p w14:paraId="568CED0D" w14:textId="77777777" w:rsidR="00A02CB5" w:rsidRPr="00077515" w:rsidRDefault="00A02CB5" w:rsidP="00316CDC">
            <w:pPr>
              <w:spacing w:before="100" w:beforeAutospacing="1" w:after="100" w:afterAutospacing="1" w:line="250" w:lineRule="atLeast"/>
            </w:pPr>
            <w:r w:rsidRPr="00077515">
              <w:t>bez omezení</w:t>
            </w:r>
          </w:p>
        </w:tc>
      </w:tr>
      <w:tr w:rsidR="00A02CB5" w:rsidRPr="00077515" w14:paraId="5B8C593D" w14:textId="77777777" w:rsidTr="004E2C30">
        <w:trPr>
          <w:trHeight w:val="418"/>
        </w:trPr>
        <w:tc>
          <w:tcPr>
            <w:tcW w:w="2310" w:type="dxa"/>
            <w:shd w:val="clear" w:color="auto" w:fill="FFFFFF"/>
            <w:tcMar>
              <w:top w:w="0" w:type="dxa"/>
              <w:left w:w="10" w:type="dxa"/>
              <w:bottom w:w="0" w:type="dxa"/>
              <w:right w:w="10" w:type="dxa"/>
            </w:tcMar>
            <w:hideMark/>
          </w:tcPr>
          <w:p w14:paraId="78CD846A" w14:textId="77777777" w:rsidR="00A02CB5" w:rsidRPr="00077515" w:rsidRDefault="00A02CB5" w:rsidP="00316CDC">
            <w:pPr>
              <w:spacing w:before="100" w:beforeAutospacing="1" w:after="100" w:afterAutospacing="1" w:line="240" w:lineRule="auto"/>
              <w:ind w:left="140"/>
            </w:pPr>
            <w:r w:rsidRPr="00077515">
              <w:t>TEST</w:t>
            </w:r>
            <w:r w:rsidR="00EC6E2E">
              <w:t>/DEV</w:t>
            </w:r>
          </w:p>
        </w:tc>
        <w:tc>
          <w:tcPr>
            <w:tcW w:w="985" w:type="dxa"/>
            <w:shd w:val="clear" w:color="auto" w:fill="FFFFFF"/>
            <w:tcMar>
              <w:top w:w="0" w:type="dxa"/>
              <w:left w:w="10" w:type="dxa"/>
              <w:bottom w:w="0" w:type="dxa"/>
              <w:right w:w="10" w:type="dxa"/>
            </w:tcMar>
            <w:hideMark/>
          </w:tcPr>
          <w:p w14:paraId="7F5DD642" w14:textId="3A9BB10E" w:rsidR="00A02CB5" w:rsidRPr="00077515" w:rsidRDefault="006C607E" w:rsidP="00316CDC">
            <w:pPr>
              <w:spacing w:before="100" w:beforeAutospacing="1" w:after="100" w:afterAutospacing="1" w:line="240" w:lineRule="auto"/>
              <w:ind w:right="240"/>
              <w:jc w:val="right"/>
            </w:pPr>
            <w:r>
              <w:t>36</w:t>
            </w:r>
          </w:p>
        </w:tc>
        <w:tc>
          <w:tcPr>
            <w:tcW w:w="982" w:type="dxa"/>
            <w:shd w:val="clear" w:color="auto" w:fill="FFFFFF"/>
            <w:tcMar>
              <w:top w:w="0" w:type="dxa"/>
              <w:left w:w="10" w:type="dxa"/>
              <w:bottom w:w="0" w:type="dxa"/>
              <w:right w:w="10" w:type="dxa"/>
            </w:tcMar>
            <w:hideMark/>
          </w:tcPr>
          <w:p w14:paraId="4DF196A4" w14:textId="77777777" w:rsidR="00A02CB5" w:rsidRPr="00077515" w:rsidRDefault="00A02CB5" w:rsidP="00316CDC">
            <w:pPr>
              <w:spacing w:before="100" w:beforeAutospacing="1" w:after="100" w:afterAutospacing="1" w:line="240" w:lineRule="auto"/>
              <w:ind w:right="260"/>
              <w:jc w:val="right"/>
            </w:pPr>
            <w:r w:rsidRPr="00077515">
              <w:t>24</w:t>
            </w:r>
          </w:p>
        </w:tc>
        <w:tc>
          <w:tcPr>
            <w:tcW w:w="986" w:type="dxa"/>
            <w:shd w:val="clear" w:color="auto" w:fill="FFFFFF"/>
            <w:tcMar>
              <w:top w:w="0" w:type="dxa"/>
              <w:left w:w="10" w:type="dxa"/>
              <w:bottom w:w="0" w:type="dxa"/>
              <w:right w:w="10" w:type="dxa"/>
            </w:tcMar>
            <w:hideMark/>
          </w:tcPr>
          <w:p w14:paraId="482CE460" w14:textId="108222AC" w:rsidR="00A02CB5" w:rsidRPr="00077515" w:rsidRDefault="006C607E" w:rsidP="00316CDC">
            <w:pPr>
              <w:spacing w:before="100" w:beforeAutospacing="1" w:after="100" w:afterAutospacing="1" w:line="240" w:lineRule="auto"/>
              <w:ind w:right="260"/>
              <w:jc w:val="right"/>
            </w:pPr>
            <w:r>
              <w:t>48</w:t>
            </w:r>
          </w:p>
        </w:tc>
        <w:tc>
          <w:tcPr>
            <w:tcW w:w="985" w:type="dxa"/>
            <w:shd w:val="clear" w:color="auto" w:fill="FFFFFF"/>
            <w:tcMar>
              <w:top w:w="0" w:type="dxa"/>
              <w:left w:w="10" w:type="dxa"/>
              <w:bottom w:w="0" w:type="dxa"/>
              <w:right w:w="10" w:type="dxa"/>
            </w:tcMar>
            <w:hideMark/>
          </w:tcPr>
          <w:p w14:paraId="7D4205B2" w14:textId="77777777" w:rsidR="00A02CB5" w:rsidRPr="00077515" w:rsidRDefault="00A02CB5" w:rsidP="00316CDC">
            <w:pPr>
              <w:spacing w:before="100" w:beforeAutospacing="1" w:after="100" w:afterAutospacing="1" w:line="240" w:lineRule="auto"/>
              <w:ind w:right="260"/>
              <w:jc w:val="right"/>
            </w:pPr>
            <w:r w:rsidRPr="00077515">
              <w:t>24</w:t>
            </w:r>
          </w:p>
        </w:tc>
        <w:tc>
          <w:tcPr>
            <w:tcW w:w="1115" w:type="dxa"/>
            <w:shd w:val="clear" w:color="auto" w:fill="FFFFFF"/>
            <w:tcMar>
              <w:top w:w="0" w:type="dxa"/>
              <w:left w:w="10" w:type="dxa"/>
              <w:bottom w:w="0" w:type="dxa"/>
              <w:right w:w="10" w:type="dxa"/>
            </w:tcMar>
            <w:hideMark/>
          </w:tcPr>
          <w:p w14:paraId="68E18129" w14:textId="77777777" w:rsidR="00A02CB5" w:rsidRPr="00077515" w:rsidRDefault="00A02CB5" w:rsidP="00316CDC">
            <w:pPr>
              <w:spacing w:before="100" w:beforeAutospacing="1" w:after="100" w:afterAutospacing="1" w:line="240" w:lineRule="auto"/>
            </w:pPr>
            <w:r w:rsidRPr="00077515">
              <w:t>30</w:t>
            </w:r>
          </w:p>
        </w:tc>
        <w:tc>
          <w:tcPr>
            <w:tcW w:w="1726" w:type="dxa"/>
            <w:shd w:val="clear" w:color="auto" w:fill="FFFFFF"/>
            <w:tcMar>
              <w:top w:w="0" w:type="dxa"/>
              <w:left w:w="10" w:type="dxa"/>
              <w:bottom w:w="0" w:type="dxa"/>
              <w:right w:w="10" w:type="dxa"/>
            </w:tcMar>
            <w:hideMark/>
          </w:tcPr>
          <w:p w14:paraId="2E24F9B5" w14:textId="77777777" w:rsidR="00A02CB5" w:rsidRPr="00077515" w:rsidRDefault="00A02CB5" w:rsidP="007C3F1D">
            <w:pPr>
              <w:keepNext/>
              <w:spacing w:before="100" w:beforeAutospacing="1" w:after="100" w:afterAutospacing="1" w:line="240" w:lineRule="auto"/>
              <w:ind w:left="720"/>
            </w:pPr>
            <w:r w:rsidRPr="00077515">
              <w:t>N/A</w:t>
            </w:r>
          </w:p>
        </w:tc>
      </w:tr>
    </w:tbl>
    <w:p w14:paraId="324853C0" w14:textId="692581FA" w:rsidR="00230C6C" w:rsidRDefault="007C3F1D" w:rsidP="007C3F1D">
      <w:pPr>
        <w:pStyle w:val="Titulek"/>
        <w:jc w:val="center"/>
      </w:pPr>
      <w:r>
        <w:t xml:space="preserve">Tabulka </w:t>
      </w:r>
      <w:r>
        <w:fldChar w:fldCharType="begin"/>
      </w:r>
      <w:r>
        <w:instrText>SEQ Tabulka \* ARABIC</w:instrText>
      </w:r>
      <w:r>
        <w:fldChar w:fldCharType="separate"/>
      </w:r>
      <w:r w:rsidR="00020410">
        <w:rPr>
          <w:noProof/>
        </w:rPr>
        <w:t>8</w:t>
      </w:r>
      <w:r>
        <w:fldChar w:fldCharType="end"/>
      </w:r>
      <w:r>
        <w:t xml:space="preserve"> - Parametry obnovy</w:t>
      </w:r>
    </w:p>
    <w:p w14:paraId="454928CF" w14:textId="77777777" w:rsidR="00230C6C" w:rsidRDefault="00230C6C" w:rsidP="00B459E6"/>
    <w:p w14:paraId="22AF7893" w14:textId="77777777" w:rsidR="00230C6C" w:rsidRPr="007C3F1D" w:rsidRDefault="00230C6C" w:rsidP="008D477D">
      <w:pPr>
        <w:pStyle w:val="Nadpis3"/>
        <w:keepLines/>
        <w:numPr>
          <w:ilvl w:val="2"/>
          <w:numId w:val="14"/>
        </w:numPr>
        <w:ind w:left="720" w:hanging="720"/>
        <w:rPr>
          <w:caps w:val="0"/>
          <w:color w:val="243F60" w:themeColor="accent1" w:themeShade="7F"/>
          <w:sz w:val="32"/>
          <w:szCs w:val="32"/>
        </w:rPr>
      </w:pPr>
      <w:r w:rsidRPr="007C3F1D">
        <w:rPr>
          <w:caps w:val="0"/>
          <w:color w:val="243F60" w:themeColor="accent1" w:themeShade="7F"/>
          <w:sz w:val="32"/>
          <w:szCs w:val="32"/>
        </w:rPr>
        <w:t>Upřesnění incidentů</w:t>
      </w:r>
    </w:p>
    <w:p w14:paraId="6F71A023" w14:textId="304576B5" w:rsidR="00230C6C" w:rsidRPr="007C3F1D" w:rsidRDefault="00230C6C" w:rsidP="00230C6C">
      <w:pPr>
        <w:autoSpaceDE w:val="0"/>
        <w:autoSpaceDN w:val="0"/>
        <w:adjustRightInd w:val="0"/>
        <w:rPr>
          <w:rFonts w:asciiTheme="minorHAnsi" w:hAnsiTheme="minorHAnsi" w:cstheme="minorHAnsi"/>
          <w:sz w:val="22"/>
          <w:szCs w:val="22"/>
        </w:rPr>
      </w:pPr>
      <w:r w:rsidRPr="007C3F1D">
        <w:rPr>
          <w:rFonts w:asciiTheme="minorHAnsi" w:hAnsiTheme="minorHAnsi" w:cstheme="minorHAnsi"/>
          <w:sz w:val="22"/>
          <w:szCs w:val="22"/>
        </w:rPr>
        <w:t xml:space="preserve">Jedná se o parametry zpřesňující obecné definice incidentů. Objednatel definice incidentů pro Službu IS02 zpřesňuje následovně: </w:t>
      </w:r>
    </w:p>
    <w:p w14:paraId="75195E3D" w14:textId="77777777" w:rsidR="00230C6C" w:rsidRPr="007C3F1D" w:rsidRDefault="003316CA" w:rsidP="008D477D">
      <w:pPr>
        <w:pStyle w:val="Odstavecseseznamem"/>
        <w:keepLines/>
        <w:numPr>
          <w:ilvl w:val="0"/>
          <w:numId w:val="18"/>
        </w:numPr>
        <w:spacing w:before="0" w:after="0" w:line="260" w:lineRule="exact"/>
        <w:jc w:val="left"/>
        <w:rPr>
          <w:rFonts w:asciiTheme="minorHAnsi" w:eastAsiaTheme="minorEastAsia" w:hAnsiTheme="minorHAnsi" w:cstheme="minorHAnsi"/>
          <w:kern w:val="2"/>
          <w:sz w:val="22"/>
          <w:szCs w:val="22"/>
          <w:lang w:eastAsia="zh-CN"/>
          <w14:ligatures w14:val="standardContextual"/>
        </w:rPr>
      </w:pPr>
      <w:r w:rsidRPr="007C3F1D">
        <w:rPr>
          <w:rFonts w:asciiTheme="minorHAnsi" w:eastAsiaTheme="minorEastAsia" w:hAnsiTheme="minorHAnsi" w:cstheme="minorHAnsi"/>
          <w:kern w:val="2"/>
          <w:sz w:val="22"/>
          <w:szCs w:val="22"/>
          <w:lang w:eastAsia="zh-CN"/>
          <w14:ligatures w14:val="standardContextual"/>
        </w:rPr>
        <w:t>Do i</w:t>
      </w:r>
      <w:r w:rsidR="00230C6C" w:rsidRPr="007C3F1D">
        <w:rPr>
          <w:rFonts w:asciiTheme="minorHAnsi" w:eastAsiaTheme="minorEastAsia" w:hAnsiTheme="minorHAnsi" w:cstheme="minorHAnsi"/>
          <w:kern w:val="2"/>
          <w:sz w:val="22"/>
          <w:szCs w:val="22"/>
          <w:lang w:eastAsia="zh-CN"/>
          <w14:ligatures w14:val="standardContextual"/>
        </w:rPr>
        <w:t xml:space="preserve">ncidentů </w:t>
      </w:r>
      <w:r w:rsidR="00230C6C" w:rsidRPr="007C3F1D">
        <w:rPr>
          <w:rFonts w:asciiTheme="minorHAnsi" w:eastAsiaTheme="minorEastAsia" w:hAnsiTheme="minorHAnsi" w:cstheme="minorHAnsi"/>
          <w:b/>
          <w:bCs/>
          <w:kern w:val="2"/>
          <w:sz w:val="22"/>
          <w:szCs w:val="22"/>
          <w:lang w:eastAsia="zh-CN"/>
          <w14:ligatures w14:val="standardContextual"/>
        </w:rPr>
        <w:t>Kategorie A</w:t>
      </w:r>
      <w:r w:rsidR="00230C6C" w:rsidRPr="007C3F1D">
        <w:rPr>
          <w:rFonts w:asciiTheme="minorHAnsi" w:eastAsiaTheme="minorEastAsia" w:hAnsiTheme="minorHAnsi" w:cstheme="minorHAnsi"/>
          <w:kern w:val="2"/>
          <w:sz w:val="22"/>
          <w:szCs w:val="22"/>
          <w:lang w:eastAsia="zh-CN"/>
          <w14:ligatures w14:val="standardContextual"/>
        </w:rPr>
        <w:t xml:space="preserve"> jsou navíc zahrnuty následující události:</w:t>
      </w:r>
    </w:p>
    <w:p w14:paraId="67519C6A" w14:textId="10773C57" w:rsidR="009A290B" w:rsidRPr="007C3F1D" w:rsidRDefault="009A290B" w:rsidP="008D477D">
      <w:pPr>
        <w:pStyle w:val="Odrazka1"/>
        <w:numPr>
          <w:ilvl w:val="0"/>
          <w:numId w:val="19"/>
        </w:numPr>
        <w:rPr>
          <w:rFonts w:asciiTheme="minorHAnsi" w:hAnsiTheme="minorHAnsi" w:cstheme="minorHAnsi"/>
          <w:sz w:val="22"/>
          <w:szCs w:val="22"/>
        </w:rPr>
      </w:pPr>
      <w:r w:rsidRPr="007C3F1D">
        <w:rPr>
          <w:rFonts w:asciiTheme="minorHAnsi" w:hAnsiTheme="minorHAnsi" w:cstheme="minorHAnsi"/>
          <w:sz w:val="22"/>
          <w:szCs w:val="22"/>
        </w:rPr>
        <w:t>Ztráta dvou a více záloh stejného typu a charakteru</w:t>
      </w:r>
      <w:r w:rsidR="007C3F1D" w:rsidRPr="007C3F1D">
        <w:rPr>
          <w:rFonts w:asciiTheme="minorHAnsi" w:hAnsiTheme="minorHAnsi" w:cstheme="minorHAnsi"/>
          <w:sz w:val="22"/>
          <w:szCs w:val="22"/>
        </w:rPr>
        <w:t>;</w:t>
      </w:r>
    </w:p>
    <w:p w14:paraId="40EA8891" w14:textId="6F30D4FE" w:rsidR="009A290B" w:rsidRPr="007C3F1D" w:rsidRDefault="009A290B" w:rsidP="008D477D">
      <w:pPr>
        <w:pStyle w:val="Odrazka1"/>
        <w:numPr>
          <w:ilvl w:val="0"/>
          <w:numId w:val="19"/>
        </w:numPr>
        <w:rPr>
          <w:rFonts w:asciiTheme="minorHAnsi" w:hAnsiTheme="minorHAnsi" w:cstheme="minorHAnsi"/>
          <w:sz w:val="22"/>
          <w:szCs w:val="22"/>
        </w:rPr>
      </w:pPr>
      <w:r w:rsidRPr="007C3F1D">
        <w:rPr>
          <w:rFonts w:asciiTheme="minorHAnsi" w:hAnsiTheme="minorHAnsi" w:cstheme="minorHAnsi"/>
          <w:sz w:val="22"/>
          <w:szCs w:val="22"/>
        </w:rPr>
        <w:t>Nedodržení termínu dle Plánu obnovy a překročení očekávaného termínu o lhůty delší než uvedené v následující tabulce:</w:t>
      </w:r>
    </w:p>
    <w:p w14:paraId="72B6FAE9" w14:textId="77777777" w:rsidR="007C3F1D" w:rsidRPr="007C3F1D" w:rsidRDefault="007C3F1D" w:rsidP="007C3F1D">
      <w:pPr>
        <w:pStyle w:val="Odstavecseseznamem"/>
        <w:keepLines/>
        <w:spacing w:before="0" w:after="0" w:line="260" w:lineRule="exact"/>
        <w:ind w:left="360"/>
        <w:jc w:val="left"/>
        <w:rPr>
          <w:rFonts w:asciiTheme="minorHAnsi" w:eastAsiaTheme="minorEastAsia" w:hAnsiTheme="minorHAnsi" w:cstheme="minorHAnsi"/>
          <w:kern w:val="2"/>
          <w:sz w:val="22"/>
          <w:szCs w:val="22"/>
          <w:lang w:eastAsia="zh-CN"/>
          <w14:ligatures w14:val="standardContextu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96"/>
        <w:gridCol w:w="983"/>
        <w:gridCol w:w="981"/>
        <w:gridCol w:w="985"/>
        <w:gridCol w:w="984"/>
      </w:tblGrid>
      <w:tr w:rsidR="009A290B" w:rsidRPr="00077515" w14:paraId="75D41960" w14:textId="77777777" w:rsidTr="00ED687F">
        <w:trPr>
          <w:trHeight w:val="768"/>
          <w:jc w:val="center"/>
        </w:trPr>
        <w:tc>
          <w:tcPr>
            <w:tcW w:w="2296" w:type="dxa"/>
            <w:shd w:val="clear" w:color="auto" w:fill="006600"/>
            <w:tcMar>
              <w:top w:w="0" w:type="dxa"/>
              <w:left w:w="10" w:type="dxa"/>
              <w:bottom w:w="0" w:type="dxa"/>
              <w:right w:w="10" w:type="dxa"/>
            </w:tcMar>
            <w:vAlign w:val="center"/>
            <w:hideMark/>
          </w:tcPr>
          <w:p w14:paraId="0085F866" w14:textId="77777777" w:rsidR="009A290B" w:rsidRPr="00077515" w:rsidRDefault="009A290B" w:rsidP="00ED687F">
            <w:pPr>
              <w:spacing w:before="0" w:after="0"/>
              <w:jc w:val="left"/>
            </w:pPr>
            <w:r w:rsidRPr="00077515">
              <w:t>Parametry obnovy - Prostředí</w:t>
            </w:r>
          </w:p>
        </w:tc>
        <w:tc>
          <w:tcPr>
            <w:tcW w:w="983" w:type="dxa"/>
            <w:shd w:val="clear" w:color="auto" w:fill="006600"/>
            <w:tcMar>
              <w:top w:w="0" w:type="dxa"/>
              <w:left w:w="10" w:type="dxa"/>
              <w:bottom w:w="0" w:type="dxa"/>
              <w:right w:w="10" w:type="dxa"/>
            </w:tcMar>
            <w:vAlign w:val="center"/>
            <w:hideMark/>
          </w:tcPr>
          <w:p w14:paraId="2E970CBD" w14:textId="77777777" w:rsidR="009A290B" w:rsidRPr="00077515" w:rsidRDefault="009A290B" w:rsidP="00ED687F">
            <w:pPr>
              <w:spacing w:before="0" w:after="0"/>
              <w:ind w:right="240"/>
              <w:jc w:val="center"/>
            </w:pPr>
            <w:r w:rsidRPr="00077515">
              <w:t>RTO/S [hod]</w:t>
            </w:r>
          </w:p>
        </w:tc>
        <w:tc>
          <w:tcPr>
            <w:tcW w:w="981" w:type="dxa"/>
            <w:shd w:val="clear" w:color="auto" w:fill="006600"/>
            <w:tcMar>
              <w:top w:w="0" w:type="dxa"/>
              <w:left w:w="10" w:type="dxa"/>
              <w:bottom w:w="0" w:type="dxa"/>
              <w:right w:w="10" w:type="dxa"/>
            </w:tcMar>
            <w:vAlign w:val="center"/>
            <w:hideMark/>
          </w:tcPr>
          <w:p w14:paraId="73D08487" w14:textId="77777777" w:rsidR="009A290B" w:rsidRPr="00077515" w:rsidRDefault="009A290B" w:rsidP="00ED687F">
            <w:pPr>
              <w:spacing w:before="0" w:after="0"/>
              <w:ind w:right="260"/>
              <w:jc w:val="center"/>
            </w:pPr>
            <w:r w:rsidRPr="00077515">
              <w:t>RPO/S [hod]</w:t>
            </w:r>
          </w:p>
        </w:tc>
        <w:tc>
          <w:tcPr>
            <w:tcW w:w="985" w:type="dxa"/>
            <w:shd w:val="clear" w:color="auto" w:fill="006600"/>
            <w:tcMar>
              <w:top w:w="0" w:type="dxa"/>
              <w:left w:w="10" w:type="dxa"/>
              <w:bottom w:w="0" w:type="dxa"/>
              <w:right w:w="10" w:type="dxa"/>
            </w:tcMar>
            <w:vAlign w:val="center"/>
            <w:hideMark/>
          </w:tcPr>
          <w:p w14:paraId="21791A88" w14:textId="77777777" w:rsidR="009A290B" w:rsidRPr="00077515" w:rsidRDefault="009A290B" w:rsidP="00ED687F">
            <w:pPr>
              <w:spacing w:before="0" w:after="0"/>
              <w:ind w:right="260"/>
              <w:jc w:val="center"/>
            </w:pPr>
            <w:r w:rsidRPr="00077515">
              <w:t>RT</w:t>
            </w:r>
            <w:r>
              <w:t>O/P</w:t>
            </w:r>
            <w:r w:rsidRPr="00077515">
              <w:t xml:space="preserve"> [hod]</w:t>
            </w:r>
          </w:p>
        </w:tc>
        <w:tc>
          <w:tcPr>
            <w:tcW w:w="984" w:type="dxa"/>
            <w:shd w:val="clear" w:color="auto" w:fill="006600"/>
            <w:tcMar>
              <w:top w:w="0" w:type="dxa"/>
              <w:left w:w="10" w:type="dxa"/>
              <w:bottom w:w="0" w:type="dxa"/>
              <w:right w:w="10" w:type="dxa"/>
            </w:tcMar>
            <w:vAlign w:val="center"/>
            <w:hideMark/>
          </w:tcPr>
          <w:p w14:paraId="3DFB896E" w14:textId="77777777" w:rsidR="009A290B" w:rsidRPr="00077515" w:rsidRDefault="009A290B" w:rsidP="00ED687F">
            <w:pPr>
              <w:spacing w:before="0" w:after="0"/>
              <w:ind w:right="260"/>
              <w:jc w:val="center"/>
            </w:pPr>
            <w:r>
              <w:t>RPO/P</w:t>
            </w:r>
            <w:r w:rsidRPr="00077515">
              <w:t xml:space="preserve"> [hod]</w:t>
            </w:r>
          </w:p>
        </w:tc>
      </w:tr>
      <w:tr w:rsidR="009A290B" w:rsidRPr="00077515" w14:paraId="2FE7CAB3" w14:textId="77777777" w:rsidTr="00ED687F">
        <w:trPr>
          <w:trHeight w:val="366"/>
          <w:jc w:val="center"/>
        </w:trPr>
        <w:tc>
          <w:tcPr>
            <w:tcW w:w="2296" w:type="dxa"/>
            <w:shd w:val="clear" w:color="auto" w:fill="FFFFFF"/>
            <w:tcMar>
              <w:top w:w="0" w:type="dxa"/>
              <w:left w:w="10" w:type="dxa"/>
              <w:bottom w:w="0" w:type="dxa"/>
              <w:right w:w="10" w:type="dxa"/>
            </w:tcMar>
          </w:tcPr>
          <w:p w14:paraId="64DE5E9A" w14:textId="77777777" w:rsidR="009A290B" w:rsidRPr="00077515" w:rsidRDefault="009A290B" w:rsidP="00ED687F">
            <w:pPr>
              <w:spacing w:before="100" w:beforeAutospacing="1" w:after="100" w:afterAutospacing="1" w:line="254" w:lineRule="atLeast"/>
              <w:ind w:left="140"/>
            </w:pPr>
            <w:r>
              <w:t>PROD</w:t>
            </w:r>
          </w:p>
        </w:tc>
        <w:tc>
          <w:tcPr>
            <w:tcW w:w="983" w:type="dxa"/>
            <w:shd w:val="clear" w:color="auto" w:fill="FFFFFF"/>
            <w:tcMar>
              <w:top w:w="0" w:type="dxa"/>
              <w:left w:w="10" w:type="dxa"/>
              <w:bottom w:w="0" w:type="dxa"/>
              <w:right w:w="10" w:type="dxa"/>
            </w:tcMar>
          </w:tcPr>
          <w:p w14:paraId="41E014FC" w14:textId="77777777" w:rsidR="009A290B" w:rsidRPr="00077515" w:rsidRDefault="009A290B" w:rsidP="00ED687F">
            <w:pPr>
              <w:spacing w:before="100" w:beforeAutospacing="1" w:after="100" w:afterAutospacing="1" w:line="254" w:lineRule="atLeast"/>
              <w:ind w:right="240"/>
              <w:jc w:val="center"/>
            </w:pPr>
            <w:r>
              <w:t>12</w:t>
            </w:r>
          </w:p>
        </w:tc>
        <w:tc>
          <w:tcPr>
            <w:tcW w:w="981" w:type="dxa"/>
            <w:shd w:val="clear" w:color="auto" w:fill="FFFFFF"/>
            <w:tcMar>
              <w:top w:w="0" w:type="dxa"/>
              <w:left w:w="10" w:type="dxa"/>
              <w:bottom w:w="0" w:type="dxa"/>
              <w:right w:w="10" w:type="dxa"/>
            </w:tcMar>
          </w:tcPr>
          <w:p w14:paraId="4C91D59F" w14:textId="77777777" w:rsidR="009A290B" w:rsidRPr="00077515" w:rsidRDefault="009A290B" w:rsidP="00ED687F">
            <w:pPr>
              <w:spacing w:before="100" w:beforeAutospacing="1" w:after="100" w:afterAutospacing="1" w:line="254" w:lineRule="atLeast"/>
              <w:ind w:right="260"/>
              <w:jc w:val="center"/>
            </w:pPr>
            <w:r>
              <w:t>2</w:t>
            </w:r>
          </w:p>
        </w:tc>
        <w:tc>
          <w:tcPr>
            <w:tcW w:w="985" w:type="dxa"/>
            <w:shd w:val="clear" w:color="auto" w:fill="FFFFFF"/>
            <w:tcMar>
              <w:top w:w="0" w:type="dxa"/>
              <w:left w:w="10" w:type="dxa"/>
              <w:bottom w:w="0" w:type="dxa"/>
              <w:right w:w="10" w:type="dxa"/>
            </w:tcMar>
          </w:tcPr>
          <w:p w14:paraId="11BD18F2" w14:textId="77777777" w:rsidR="009A290B" w:rsidRPr="00077515" w:rsidRDefault="009A290B" w:rsidP="00ED687F">
            <w:pPr>
              <w:spacing w:before="100" w:beforeAutospacing="1" w:after="100" w:afterAutospacing="1" w:line="254" w:lineRule="atLeast"/>
              <w:ind w:right="260"/>
              <w:jc w:val="center"/>
            </w:pPr>
            <w:r>
              <w:t>36</w:t>
            </w:r>
          </w:p>
        </w:tc>
        <w:tc>
          <w:tcPr>
            <w:tcW w:w="984" w:type="dxa"/>
            <w:shd w:val="clear" w:color="auto" w:fill="FFFFFF"/>
            <w:tcMar>
              <w:top w:w="0" w:type="dxa"/>
              <w:left w:w="10" w:type="dxa"/>
              <w:bottom w:w="0" w:type="dxa"/>
              <w:right w:w="10" w:type="dxa"/>
            </w:tcMar>
          </w:tcPr>
          <w:p w14:paraId="1E72A9C6" w14:textId="77777777" w:rsidR="009A290B" w:rsidRPr="00077515" w:rsidRDefault="009A290B" w:rsidP="00ED687F">
            <w:pPr>
              <w:spacing w:before="100" w:beforeAutospacing="1" w:after="100" w:afterAutospacing="1" w:line="254" w:lineRule="atLeast"/>
              <w:ind w:right="260"/>
              <w:jc w:val="center"/>
            </w:pPr>
            <w:r>
              <w:t>2</w:t>
            </w:r>
          </w:p>
        </w:tc>
      </w:tr>
      <w:tr w:rsidR="009A290B" w:rsidRPr="00077515" w14:paraId="75E0C360" w14:textId="77777777" w:rsidTr="00ED687F">
        <w:trPr>
          <w:trHeight w:val="418"/>
          <w:jc w:val="center"/>
        </w:trPr>
        <w:tc>
          <w:tcPr>
            <w:tcW w:w="2296" w:type="dxa"/>
            <w:shd w:val="clear" w:color="auto" w:fill="FFFFFF"/>
            <w:tcMar>
              <w:top w:w="0" w:type="dxa"/>
              <w:left w:w="10" w:type="dxa"/>
              <w:bottom w:w="0" w:type="dxa"/>
              <w:right w:w="10" w:type="dxa"/>
            </w:tcMar>
            <w:hideMark/>
          </w:tcPr>
          <w:p w14:paraId="6A581096" w14:textId="77777777" w:rsidR="009A290B" w:rsidRPr="00077515" w:rsidRDefault="009A290B" w:rsidP="00ED687F">
            <w:pPr>
              <w:spacing w:before="100" w:beforeAutospacing="1" w:after="100" w:afterAutospacing="1" w:line="240" w:lineRule="auto"/>
              <w:ind w:left="140"/>
            </w:pPr>
            <w:r w:rsidRPr="00077515">
              <w:lastRenderedPageBreak/>
              <w:t>TEST</w:t>
            </w:r>
            <w:r>
              <w:t>/DEV</w:t>
            </w:r>
          </w:p>
        </w:tc>
        <w:tc>
          <w:tcPr>
            <w:tcW w:w="983" w:type="dxa"/>
            <w:shd w:val="clear" w:color="auto" w:fill="FFFFFF"/>
            <w:tcMar>
              <w:top w:w="0" w:type="dxa"/>
              <w:left w:w="10" w:type="dxa"/>
              <w:bottom w:w="0" w:type="dxa"/>
              <w:right w:w="10" w:type="dxa"/>
            </w:tcMar>
            <w:hideMark/>
          </w:tcPr>
          <w:p w14:paraId="4F814958" w14:textId="77777777" w:rsidR="009A290B" w:rsidRPr="00077515" w:rsidRDefault="009A290B" w:rsidP="00ED687F">
            <w:pPr>
              <w:spacing w:before="100" w:beforeAutospacing="1" w:after="100" w:afterAutospacing="1" w:line="240" w:lineRule="auto"/>
              <w:ind w:right="240"/>
              <w:jc w:val="center"/>
            </w:pPr>
            <w:r>
              <w:t>20</w:t>
            </w:r>
          </w:p>
        </w:tc>
        <w:tc>
          <w:tcPr>
            <w:tcW w:w="981" w:type="dxa"/>
            <w:shd w:val="clear" w:color="auto" w:fill="FFFFFF"/>
            <w:tcMar>
              <w:top w:w="0" w:type="dxa"/>
              <w:left w:w="10" w:type="dxa"/>
              <w:bottom w:w="0" w:type="dxa"/>
              <w:right w:w="10" w:type="dxa"/>
            </w:tcMar>
            <w:hideMark/>
          </w:tcPr>
          <w:p w14:paraId="2DE7A2AA" w14:textId="77777777" w:rsidR="009A290B" w:rsidRPr="00077515" w:rsidRDefault="009A290B" w:rsidP="00ED687F">
            <w:pPr>
              <w:spacing w:before="100" w:beforeAutospacing="1" w:after="100" w:afterAutospacing="1" w:line="240" w:lineRule="auto"/>
              <w:ind w:right="260"/>
              <w:jc w:val="center"/>
            </w:pPr>
            <w:r>
              <w:t>48</w:t>
            </w:r>
          </w:p>
        </w:tc>
        <w:tc>
          <w:tcPr>
            <w:tcW w:w="985" w:type="dxa"/>
            <w:shd w:val="clear" w:color="auto" w:fill="FFFFFF"/>
            <w:tcMar>
              <w:top w:w="0" w:type="dxa"/>
              <w:left w:w="10" w:type="dxa"/>
              <w:bottom w:w="0" w:type="dxa"/>
              <w:right w:w="10" w:type="dxa"/>
            </w:tcMar>
            <w:hideMark/>
          </w:tcPr>
          <w:p w14:paraId="2A582A9A" w14:textId="77777777" w:rsidR="009A290B" w:rsidRPr="00077515" w:rsidRDefault="009A290B" w:rsidP="00ED687F">
            <w:pPr>
              <w:spacing w:before="100" w:beforeAutospacing="1" w:after="100" w:afterAutospacing="1" w:line="240" w:lineRule="auto"/>
              <w:ind w:right="260"/>
              <w:jc w:val="center"/>
            </w:pPr>
            <w:r>
              <w:t>72</w:t>
            </w:r>
          </w:p>
        </w:tc>
        <w:tc>
          <w:tcPr>
            <w:tcW w:w="984" w:type="dxa"/>
            <w:shd w:val="clear" w:color="auto" w:fill="FFFFFF"/>
            <w:tcMar>
              <w:top w:w="0" w:type="dxa"/>
              <w:left w:w="10" w:type="dxa"/>
              <w:bottom w:w="0" w:type="dxa"/>
              <w:right w:w="10" w:type="dxa"/>
            </w:tcMar>
            <w:hideMark/>
          </w:tcPr>
          <w:p w14:paraId="13671D6E" w14:textId="77777777" w:rsidR="009A290B" w:rsidRPr="00077515" w:rsidRDefault="009A290B" w:rsidP="007C3F1D">
            <w:pPr>
              <w:keepNext/>
              <w:spacing w:before="100" w:beforeAutospacing="1" w:after="100" w:afterAutospacing="1" w:line="240" w:lineRule="auto"/>
              <w:ind w:right="260"/>
              <w:jc w:val="center"/>
            </w:pPr>
            <w:r>
              <w:t>48</w:t>
            </w:r>
          </w:p>
        </w:tc>
      </w:tr>
    </w:tbl>
    <w:p w14:paraId="0352D188" w14:textId="79A74BBC" w:rsidR="00230C6C" w:rsidRPr="00852371" w:rsidRDefault="007C3F1D" w:rsidP="007C3F1D">
      <w:pPr>
        <w:pStyle w:val="Titulek"/>
        <w:jc w:val="center"/>
        <w:rPr>
          <w:rFonts w:cs="Calibri"/>
        </w:rPr>
      </w:pPr>
      <w:r>
        <w:t xml:space="preserve">Tabulka </w:t>
      </w:r>
      <w:r>
        <w:fldChar w:fldCharType="begin"/>
      </w:r>
      <w:r>
        <w:instrText>SEQ Tabulka \* ARABIC</w:instrText>
      </w:r>
      <w:r>
        <w:fldChar w:fldCharType="separate"/>
      </w:r>
      <w:r w:rsidR="00020410">
        <w:rPr>
          <w:noProof/>
        </w:rPr>
        <w:t>9</w:t>
      </w:r>
      <w:r>
        <w:fldChar w:fldCharType="end"/>
      </w:r>
      <w:r>
        <w:t xml:space="preserve"> - </w:t>
      </w:r>
      <w:r w:rsidRPr="004071DA">
        <w:t>Parametry obnovy</w:t>
      </w:r>
      <w:r>
        <w:t xml:space="preserve"> pro incidenty Kategorie A</w:t>
      </w:r>
    </w:p>
    <w:p w14:paraId="1B3D0D6C" w14:textId="77777777" w:rsidR="00230C6C" w:rsidRPr="007C3F1D" w:rsidRDefault="003316CA" w:rsidP="008D477D">
      <w:pPr>
        <w:pStyle w:val="Odstavecseseznamem"/>
        <w:keepLines/>
        <w:numPr>
          <w:ilvl w:val="0"/>
          <w:numId w:val="18"/>
        </w:numPr>
        <w:spacing w:before="0" w:after="0" w:line="260" w:lineRule="exact"/>
        <w:jc w:val="left"/>
        <w:rPr>
          <w:rFonts w:asciiTheme="minorHAnsi" w:eastAsiaTheme="minorEastAsia" w:hAnsiTheme="minorHAnsi" w:cstheme="minorHAnsi"/>
          <w:kern w:val="2"/>
          <w:sz w:val="22"/>
          <w:szCs w:val="22"/>
          <w:lang w:eastAsia="zh-CN"/>
          <w14:ligatures w14:val="standardContextual"/>
        </w:rPr>
      </w:pPr>
      <w:r w:rsidRPr="007C3F1D">
        <w:rPr>
          <w:rFonts w:asciiTheme="minorHAnsi" w:eastAsiaTheme="minorEastAsia" w:hAnsiTheme="minorHAnsi" w:cstheme="minorHAnsi"/>
          <w:kern w:val="2"/>
          <w:sz w:val="22"/>
          <w:szCs w:val="22"/>
          <w:lang w:eastAsia="zh-CN"/>
          <w14:ligatures w14:val="standardContextual"/>
        </w:rPr>
        <w:t>Do i</w:t>
      </w:r>
      <w:r w:rsidR="00230C6C" w:rsidRPr="007C3F1D">
        <w:rPr>
          <w:rFonts w:asciiTheme="minorHAnsi" w:eastAsiaTheme="minorEastAsia" w:hAnsiTheme="minorHAnsi" w:cstheme="minorHAnsi"/>
          <w:kern w:val="2"/>
          <w:sz w:val="22"/>
          <w:szCs w:val="22"/>
          <w:lang w:eastAsia="zh-CN"/>
          <w14:ligatures w14:val="standardContextual"/>
        </w:rPr>
        <w:t xml:space="preserve">ncidentů </w:t>
      </w:r>
      <w:r w:rsidR="00230C6C" w:rsidRPr="007C3F1D">
        <w:rPr>
          <w:rFonts w:asciiTheme="minorHAnsi" w:eastAsiaTheme="minorEastAsia" w:hAnsiTheme="minorHAnsi" w:cstheme="minorHAnsi"/>
          <w:b/>
          <w:bCs/>
          <w:kern w:val="2"/>
          <w:sz w:val="22"/>
          <w:szCs w:val="22"/>
          <w:lang w:eastAsia="zh-CN"/>
          <w14:ligatures w14:val="standardContextual"/>
        </w:rPr>
        <w:t>Kategorie B</w:t>
      </w:r>
      <w:r w:rsidR="00230C6C" w:rsidRPr="007C3F1D">
        <w:rPr>
          <w:rFonts w:asciiTheme="minorHAnsi" w:eastAsiaTheme="minorEastAsia" w:hAnsiTheme="minorHAnsi" w:cstheme="minorHAnsi"/>
          <w:kern w:val="2"/>
          <w:sz w:val="22"/>
          <w:szCs w:val="22"/>
          <w:lang w:eastAsia="zh-CN"/>
          <w14:ligatures w14:val="standardContextual"/>
        </w:rPr>
        <w:t xml:space="preserve"> jsou navíc zahrnuty následující události:</w:t>
      </w:r>
    </w:p>
    <w:p w14:paraId="0E182F3C" w14:textId="720E3303" w:rsidR="009A290B" w:rsidRPr="007C3F1D" w:rsidRDefault="009A290B" w:rsidP="008D477D">
      <w:pPr>
        <w:pStyle w:val="Odrazka1"/>
        <w:numPr>
          <w:ilvl w:val="0"/>
          <w:numId w:val="19"/>
        </w:numPr>
        <w:rPr>
          <w:rFonts w:asciiTheme="minorHAnsi" w:hAnsiTheme="minorHAnsi" w:cstheme="minorHAnsi"/>
          <w:sz w:val="22"/>
          <w:szCs w:val="22"/>
        </w:rPr>
      </w:pPr>
      <w:r w:rsidRPr="007C3F1D">
        <w:rPr>
          <w:rFonts w:asciiTheme="minorHAnsi" w:hAnsiTheme="minorHAnsi" w:cstheme="minorHAnsi"/>
          <w:sz w:val="22"/>
          <w:szCs w:val="22"/>
        </w:rPr>
        <w:t>Ztráta jedné a více záloh stejného typu a charakteru</w:t>
      </w:r>
      <w:r w:rsidR="007C3F1D">
        <w:rPr>
          <w:rFonts w:asciiTheme="minorHAnsi" w:hAnsiTheme="minorHAnsi" w:cstheme="minorHAnsi"/>
          <w:sz w:val="22"/>
          <w:szCs w:val="22"/>
        </w:rPr>
        <w:t>;</w:t>
      </w:r>
      <w:r w:rsidRPr="007C3F1D">
        <w:rPr>
          <w:rFonts w:asciiTheme="minorHAnsi" w:hAnsiTheme="minorHAnsi" w:cstheme="minorHAnsi"/>
          <w:sz w:val="22"/>
          <w:szCs w:val="22"/>
        </w:rPr>
        <w:t xml:space="preserve"> </w:t>
      </w:r>
    </w:p>
    <w:p w14:paraId="3624FE92" w14:textId="123D73AA" w:rsidR="009A290B" w:rsidRPr="007C3F1D" w:rsidRDefault="009A290B" w:rsidP="008D477D">
      <w:pPr>
        <w:pStyle w:val="Odrazka1"/>
        <w:numPr>
          <w:ilvl w:val="0"/>
          <w:numId w:val="19"/>
        </w:numPr>
        <w:rPr>
          <w:rFonts w:asciiTheme="minorHAnsi" w:hAnsiTheme="minorHAnsi" w:cstheme="minorHAnsi"/>
          <w:sz w:val="22"/>
          <w:szCs w:val="22"/>
        </w:rPr>
      </w:pPr>
      <w:r w:rsidRPr="007C3F1D">
        <w:rPr>
          <w:rFonts w:asciiTheme="minorHAnsi" w:hAnsiTheme="minorHAnsi" w:cstheme="minorHAnsi"/>
          <w:sz w:val="22"/>
          <w:szCs w:val="22"/>
        </w:rPr>
        <w:t>Nedodržení termínu dle Plánu obnovy a překročení očekávaného termínu o lhůty delší než uvedené v následující tabulce: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96"/>
        <w:gridCol w:w="983"/>
        <w:gridCol w:w="981"/>
        <w:gridCol w:w="985"/>
        <w:gridCol w:w="984"/>
      </w:tblGrid>
      <w:tr w:rsidR="009A290B" w:rsidRPr="00077515" w14:paraId="27D735D4" w14:textId="77777777" w:rsidTr="00ED687F">
        <w:trPr>
          <w:trHeight w:val="768"/>
          <w:jc w:val="center"/>
        </w:trPr>
        <w:tc>
          <w:tcPr>
            <w:tcW w:w="2296" w:type="dxa"/>
            <w:shd w:val="clear" w:color="auto" w:fill="006600"/>
            <w:tcMar>
              <w:top w:w="0" w:type="dxa"/>
              <w:left w:w="10" w:type="dxa"/>
              <w:bottom w:w="0" w:type="dxa"/>
              <w:right w:w="10" w:type="dxa"/>
            </w:tcMar>
            <w:vAlign w:val="center"/>
            <w:hideMark/>
          </w:tcPr>
          <w:p w14:paraId="484BDA41" w14:textId="77777777" w:rsidR="009A290B" w:rsidRPr="00077515" w:rsidRDefault="009A290B" w:rsidP="00ED687F">
            <w:pPr>
              <w:spacing w:before="0" w:after="0"/>
              <w:jc w:val="left"/>
            </w:pPr>
            <w:r w:rsidRPr="00077515">
              <w:t>Parametry obnovy - Prostředí</w:t>
            </w:r>
          </w:p>
        </w:tc>
        <w:tc>
          <w:tcPr>
            <w:tcW w:w="983" w:type="dxa"/>
            <w:shd w:val="clear" w:color="auto" w:fill="006600"/>
            <w:tcMar>
              <w:top w:w="0" w:type="dxa"/>
              <w:left w:w="10" w:type="dxa"/>
              <w:bottom w:w="0" w:type="dxa"/>
              <w:right w:w="10" w:type="dxa"/>
            </w:tcMar>
            <w:vAlign w:val="center"/>
            <w:hideMark/>
          </w:tcPr>
          <w:p w14:paraId="2100D0A6" w14:textId="77777777" w:rsidR="009A290B" w:rsidRPr="00077515" w:rsidRDefault="009A290B" w:rsidP="00ED687F">
            <w:pPr>
              <w:spacing w:before="0" w:after="0"/>
              <w:ind w:right="240"/>
              <w:jc w:val="center"/>
            </w:pPr>
            <w:r w:rsidRPr="00077515">
              <w:t>RTO/S [hod]</w:t>
            </w:r>
          </w:p>
        </w:tc>
        <w:tc>
          <w:tcPr>
            <w:tcW w:w="981" w:type="dxa"/>
            <w:shd w:val="clear" w:color="auto" w:fill="006600"/>
            <w:tcMar>
              <w:top w:w="0" w:type="dxa"/>
              <w:left w:w="10" w:type="dxa"/>
              <w:bottom w:w="0" w:type="dxa"/>
              <w:right w:w="10" w:type="dxa"/>
            </w:tcMar>
            <w:vAlign w:val="center"/>
            <w:hideMark/>
          </w:tcPr>
          <w:p w14:paraId="37512C66" w14:textId="77777777" w:rsidR="009A290B" w:rsidRPr="00077515" w:rsidRDefault="009A290B" w:rsidP="00ED687F">
            <w:pPr>
              <w:spacing w:before="0" w:after="0"/>
              <w:ind w:right="260"/>
              <w:jc w:val="center"/>
            </w:pPr>
            <w:r w:rsidRPr="00077515">
              <w:t>RPO/S [hod]</w:t>
            </w:r>
          </w:p>
        </w:tc>
        <w:tc>
          <w:tcPr>
            <w:tcW w:w="985" w:type="dxa"/>
            <w:shd w:val="clear" w:color="auto" w:fill="006600"/>
            <w:tcMar>
              <w:top w:w="0" w:type="dxa"/>
              <w:left w:w="10" w:type="dxa"/>
              <w:bottom w:w="0" w:type="dxa"/>
              <w:right w:w="10" w:type="dxa"/>
            </w:tcMar>
            <w:vAlign w:val="center"/>
            <w:hideMark/>
          </w:tcPr>
          <w:p w14:paraId="40211275" w14:textId="77777777" w:rsidR="009A290B" w:rsidRPr="00077515" w:rsidRDefault="009A290B" w:rsidP="00ED687F">
            <w:pPr>
              <w:spacing w:before="0" w:after="0"/>
              <w:ind w:right="260"/>
              <w:jc w:val="center"/>
            </w:pPr>
            <w:r w:rsidRPr="00077515">
              <w:t>RT</w:t>
            </w:r>
            <w:r>
              <w:t>O/P</w:t>
            </w:r>
            <w:r w:rsidRPr="00077515">
              <w:t xml:space="preserve"> [hod]</w:t>
            </w:r>
          </w:p>
        </w:tc>
        <w:tc>
          <w:tcPr>
            <w:tcW w:w="984" w:type="dxa"/>
            <w:shd w:val="clear" w:color="auto" w:fill="006600"/>
            <w:tcMar>
              <w:top w:w="0" w:type="dxa"/>
              <w:left w:w="10" w:type="dxa"/>
              <w:bottom w:w="0" w:type="dxa"/>
              <w:right w:w="10" w:type="dxa"/>
            </w:tcMar>
            <w:vAlign w:val="center"/>
            <w:hideMark/>
          </w:tcPr>
          <w:p w14:paraId="4FCDDE55" w14:textId="77777777" w:rsidR="009A290B" w:rsidRPr="00077515" w:rsidRDefault="009A290B" w:rsidP="00ED687F">
            <w:pPr>
              <w:spacing w:before="0" w:after="0"/>
              <w:ind w:right="260"/>
              <w:jc w:val="center"/>
            </w:pPr>
            <w:r>
              <w:t>RPO/P</w:t>
            </w:r>
            <w:r w:rsidRPr="00077515">
              <w:t xml:space="preserve"> [hod]</w:t>
            </w:r>
          </w:p>
        </w:tc>
      </w:tr>
      <w:tr w:rsidR="009A290B" w:rsidRPr="00077515" w14:paraId="61506801" w14:textId="77777777" w:rsidTr="00ED687F">
        <w:trPr>
          <w:trHeight w:val="366"/>
          <w:jc w:val="center"/>
        </w:trPr>
        <w:tc>
          <w:tcPr>
            <w:tcW w:w="2296" w:type="dxa"/>
            <w:shd w:val="clear" w:color="auto" w:fill="FFFFFF"/>
            <w:tcMar>
              <w:top w:w="0" w:type="dxa"/>
              <w:left w:w="10" w:type="dxa"/>
              <w:bottom w:w="0" w:type="dxa"/>
              <w:right w:w="10" w:type="dxa"/>
            </w:tcMar>
          </w:tcPr>
          <w:p w14:paraId="0638BC6B" w14:textId="77777777" w:rsidR="009A290B" w:rsidRPr="00077515" w:rsidRDefault="009A290B" w:rsidP="00ED687F">
            <w:pPr>
              <w:spacing w:before="100" w:beforeAutospacing="1" w:after="100" w:afterAutospacing="1" w:line="254" w:lineRule="atLeast"/>
              <w:ind w:left="140"/>
            </w:pPr>
            <w:r>
              <w:t>PROD</w:t>
            </w:r>
          </w:p>
        </w:tc>
        <w:tc>
          <w:tcPr>
            <w:tcW w:w="983" w:type="dxa"/>
            <w:shd w:val="clear" w:color="auto" w:fill="FFFFFF"/>
            <w:tcMar>
              <w:top w:w="0" w:type="dxa"/>
              <w:left w:w="10" w:type="dxa"/>
              <w:bottom w:w="0" w:type="dxa"/>
              <w:right w:w="10" w:type="dxa"/>
            </w:tcMar>
          </w:tcPr>
          <w:p w14:paraId="49A10367" w14:textId="77777777" w:rsidR="009A290B" w:rsidRPr="00077515" w:rsidRDefault="009A290B" w:rsidP="00ED687F">
            <w:pPr>
              <w:spacing w:before="100" w:beforeAutospacing="1" w:after="100" w:afterAutospacing="1" w:line="254" w:lineRule="atLeast"/>
              <w:ind w:right="240"/>
              <w:jc w:val="center"/>
            </w:pPr>
            <w:r>
              <w:t>9</w:t>
            </w:r>
          </w:p>
        </w:tc>
        <w:tc>
          <w:tcPr>
            <w:tcW w:w="981" w:type="dxa"/>
            <w:shd w:val="clear" w:color="auto" w:fill="FFFFFF"/>
            <w:tcMar>
              <w:top w:w="0" w:type="dxa"/>
              <w:left w:w="10" w:type="dxa"/>
              <w:bottom w:w="0" w:type="dxa"/>
              <w:right w:w="10" w:type="dxa"/>
            </w:tcMar>
          </w:tcPr>
          <w:p w14:paraId="410C588A" w14:textId="77777777" w:rsidR="009A290B" w:rsidRPr="00077515" w:rsidRDefault="009A290B" w:rsidP="00ED687F">
            <w:pPr>
              <w:spacing w:before="100" w:beforeAutospacing="1" w:after="100" w:afterAutospacing="1" w:line="254" w:lineRule="atLeast"/>
              <w:ind w:right="260"/>
              <w:jc w:val="center"/>
            </w:pPr>
            <w:r>
              <w:t>1,5</w:t>
            </w:r>
          </w:p>
        </w:tc>
        <w:tc>
          <w:tcPr>
            <w:tcW w:w="985" w:type="dxa"/>
            <w:shd w:val="clear" w:color="auto" w:fill="FFFFFF"/>
            <w:tcMar>
              <w:top w:w="0" w:type="dxa"/>
              <w:left w:w="10" w:type="dxa"/>
              <w:bottom w:w="0" w:type="dxa"/>
              <w:right w:w="10" w:type="dxa"/>
            </w:tcMar>
          </w:tcPr>
          <w:p w14:paraId="11AD82F9" w14:textId="77777777" w:rsidR="009A290B" w:rsidRPr="00077515" w:rsidRDefault="009A290B" w:rsidP="00ED687F">
            <w:pPr>
              <w:spacing w:before="100" w:beforeAutospacing="1" w:after="100" w:afterAutospacing="1" w:line="254" w:lineRule="atLeast"/>
              <w:ind w:right="260"/>
              <w:jc w:val="center"/>
            </w:pPr>
            <w:r>
              <w:t>24</w:t>
            </w:r>
          </w:p>
        </w:tc>
        <w:tc>
          <w:tcPr>
            <w:tcW w:w="984" w:type="dxa"/>
            <w:shd w:val="clear" w:color="auto" w:fill="FFFFFF"/>
            <w:tcMar>
              <w:top w:w="0" w:type="dxa"/>
              <w:left w:w="10" w:type="dxa"/>
              <w:bottom w:w="0" w:type="dxa"/>
              <w:right w:w="10" w:type="dxa"/>
            </w:tcMar>
          </w:tcPr>
          <w:p w14:paraId="48863FF5" w14:textId="77777777" w:rsidR="009A290B" w:rsidRPr="00077515" w:rsidRDefault="009A290B" w:rsidP="00ED687F">
            <w:pPr>
              <w:spacing w:before="100" w:beforeAutospacing="1" w:after="100" w:afterAutospacing="1" w:line="254" w:lineRule="atLeast"/>
              <w:ind w:right="260"/>
              <w:jc w:val="center"/>
            </w:pPr>
            <w:r>
              <w:t>1,5</w:t>
            </w:r>
          </w:p>
        </w:tc>
      </w:tr>
      <w:tr w:rsidR="009A290B" w:rsidRPr="00077515" w14:paraId="63373FEF" w14:textId="77777777" w:rsidTr="00ED687F">
        <w:trPr>
          <w:trHeight w:val="418"/>
          <w:jc w:val="center"/>
        </w:trPr>
        <w:tc>
          <w:tcPr>
            <w:tcW w:w="2296" w:type="dxa"/>
            <w:shd w:val="clear" w:color="auto" w:fill="FFFFFF"/>
            <w:tcMar>
              <w:top w:w="0" w:type="dxa"/>
              <w:left w:w="10" w:type="dxa"/>
              <w:bottom w:w="0" w:type="dxa"/>
              <w:right w:w="10" w:type="dxa"/>
            </w:tcMar>
            <w:hideMark/>
          </w:tcPr>
          <w:p w14:paraId="64B2CB92" w14:textId="77777777" w:rsidR="009A290B" w:rsidRPr="00077515" w:rsidRDefault="009A290B" w:rsidP="00ED687F">
            <w:pPr>
              <w:spacing w:before="100" w:beforeAutospacing="1" w:after="100" w:afterAutospacing="1" w:line="240" w:lineRule="auto"/>
              <w:ind w:left="140"/>
            </w:pPr>
            <w:r w:rsidRPr="00077515">
              <w:t>TEST</w:t>
            </w:r>
            <w:r>
              <w:t>/DEV</w:t>
            </w:r>
          </w:p>
        </w:tc>
        <w:tc>
          <w:tcPr>
            <w:tcW w:w="983" w:type="dxa"/>
            <w:shd w:val="clear" w:color="auto" w:fill="FFFFFF"/>
            <w:tcMar>
              <w:top w:w="0" w:type="dxa"/>
              <w:left w:w="10" w:type="dxa"/>
              <w:bottom w:w="0" w:type="dxa"/>
              <w:right w:w="10" w:type="dxa"/>
            </w:tcMar>
            <w:hideMark/>
          </w:tcPr>
          <w:p w14:paraId="3A389EBE" w14:textId="77777777" w:rsidR="009A290B" w:rsidRPr="00077515" w:rsidRDefault="009A290B" w:rsidP="00ED687F">
            <w:pPr>
              <w:spacing w:before="100" w:beforeAutospacing="1" w:after="100" w:afterAutospacing="1" w:line="240" w:lineRule="auto"/>
              <w:ind w:right="240"/>
              <w:jc w:val="center"/>
            </w:pPr>
            <w:r>
              <w:t>15</w:t>
            </w:r>
          </w:p>
        </w:tc>
        <w:tc>
          <w:tcPr>
            <w:tcW w:w="981" w:type="dxa"/>
            <w:shd w:val="clear" w:color="auto" w:fill="FFFFFF"/>
            <w:tcMar>
              <w:top w:w="0" w:type="dxa"/>
              <w:left w:w="10" w:type="dxa"/>
              <w:bottom w:w="0" w:type="dxa"/>
              <w:right w:w="10" w:type="dxa"/>
            </w:tcMar>
            <w:hideMark/>
          </w:tcPr>
          <w:p w14:paraId="292EBEC9" w14:textId="77777777" w:rsidR="009A290B" w:rsidRPr="00077515" w:rsidRDefault="009A290B" w:rsidP="00ED687F">
            <w:pPr>
              <w:spacing w:before="100" w:beforeAutospacing="1" w:after="100" w:afterAutospacing="1" w:line="240" w:lineRule="auto"/>
              <w:ind w:right="260"/>
              <w:jc w:val="center"/>
            </w:pPr>
            <w:r>
              <w:t>36</w:t>
            </w:r>
          </w:p>
        </w:tc>
        <w:tc>
          <w:tcPr>
            <w:tcW w:w="985" w:type="dxa"/>
            <w:shd w:val="clear" w:color="auto" w:fill="FFFFFF"/>
            <w:tcMar>
              <w:top w:w="0" w:type="dxa"/>
              <w:left w:w="10" w:type="dxa"/>
              <w:bottom w:w="0" w:type="dxa"/>
              <w:right w:w="10" w:type="dxa"/>
            </w:tcMar>
            <w:hideMark/>
          </w:tcPr>
          <w:p w14:paraId="0159DDBF" w14:textId="77777777" w:rsidR="009A290B" w:rsidRPr="00077515" w:rsidRDefault="009A290B" w:rsidP="00ED687F">
            <w:pPr>
              <w:spacing w:before="100" w:beforeAutospacing="1" w:after="100" w:afterAutospacing="1" w:line="240" w:lineRule="auto"/>
              <w:ind w:right="260"/>
              <w:jc w:val="center"/>
            </w:pPr>
            <w:r>
              <w:t>48</w:t>
            </w:r>
          </w:p>
        </w:tc>
        <w:tc>
          <w:tcPr>
            <w:tcW w:w="984" w:type="dxa"/>
            <w:shd w:val="clear" w:color="auto" w:fill="FFFFFF"/>
            <w:tcMar>
              <w:top w:w="0" w:type="dxa"/>
              <w:left w:w="10" w:type="dxa"/>
              <w:bottom w:w="0" w:type="dxa"/>
              <w:right w:w="10" w:type="dxa"/>
            </w:tcMar>
            <w:hideMark/>
          </w:tcPr>
          <w:p w14:paraId="6F9C88C1" w14:textId="77777777" w:rsidR="009A290B" w:rsidRPr="00077515" w:rsidRDefault="009A290B" w:rsidP="007C3F1D">
            <w:pPr>
              <w:keepNext/>
              <w:spacing w:before="100" w:beforeAutospacing="1" w:after="100" w:afterAutospacing="1" w:line="240" w:lineRule="auto"/>
              <w:ind w:right="260"/>
              <w:jc w:val="center"/>
            </w:pPr>
            <w:r>
              <w:t>36</w:t>
            </w:r>
          </w:p>
        </w:tc>
      </w:tr>
    </w:tbl>
    <w:p w14:paraId="55808586" w14:textId="5A36FAE6" w:rsidR="007C3F1D" w:rsidRDefault="007C3F1D" w:rsidP="007C3F1D">
      <w:pPr>
        <w:pStyle w:val="Titulek"/>
        <w:jc w:val="center"/>
      </w:pPr>
      <w:r>
        <w:t xml:space="preserve">Tabulka </w:t>
      </w:r>
      <w:r>
        <w:fldChar w:fldCharType="begin"/>
      </w:r>
      <w:r>
        <w:instrText>SEQ Tabulka \* ARABIC</w:instrText>
      </w:r>
      <w:r>
        <w:fldChar w:fldCharType="separate"/>
      </w:r>
      <w:r w:rsidR="00020410">
        <w:rPr>
          <w:noProof/>
        </w:rPr>
        <w:t>10</w:t>
      </w:r>
      <w:r>
        <w:fldChar w:fldCharType="end"/>
      </w:r>
      <w:r>
        <w:t xml:space="preserve"> - </w:t>
      </w:r>
      <w:r w:rsidRPr="00D058CA">
        <w:t xml:space="preserve">Parametry obnovy pro incidenty Kategorie </w:t>
      </w:r>
      <w:r>
        <w:t>B</w:t>
      </w:r>
    </w:p>
    <w:p w14:paraId="2C778C8A" w14:textId="77777777" w:rsidR="00315D27" w:rsidRDefault="00315D27" w:rsidP="00B459E6">
      <w:r>
        <w:tab/>
      </w:r>
    </w:p>
    <w:p w14:paraId="0157518B" w14:textId="77777777" w:rsidR="007C1BCE" w:rsidRPr="000B7598" w:rsidRDefault="007C1BCE" w:rsidP="008D477D">
      <w:pPr>
        <w:pStyle w:val="Nadpis3"/>
        <w:keepLines/>
        <w:numPr>
          <w:ilvl w:val="2"/>
          <w:numId w:val="14"/>
        </w:numPr>
        <w:ind w:left="720" w:hanging="720"/>
        <w:rPr>
          <w:caps w:val="0"/>
          <w:color w:val="243F60" w:themeColor="accent1" w:themeShade="7F"/>
          <w:sz w:val="32"/>
          <w:szCs w:val="32"/>
        </w:rPr>
      </w:pPr>
      <w:r w:rsidRPr="000B7598">
        <w:rPr>
          <w:caps w:val="0"/>
          <w:color w:val="243F60" w:themeColor="accent1" w:themeShade="7F"/>
          <w:sz w:val="32"/>
          <w:szCs w:val="32"/>
        </w:rPr>
        <w:t>Popis a parametry činností</w:t>
      </w:r>
    </w:p>
    <w:p w14:paraId="0DDFF8F2" w14:textId="5C54FCFD" w:rsidR="003316CA" w:rsidRPr="00137E66" w:rsidRDefault="003316CA" w:rsidP="00137E66">
      <w:pPr>
        <w:autoSpaceDE w:val="0"/>
        <w:autoSpaceDN w:val="0"/>
        <w:adjustRightInd w:val="0"/>
        <w:rPr>
          <w:rFonts w:asciiTheme="minorHAnsi" w:hAnsiTheme="minorHAnsi" w:cstheme="minorHAnsi"/>
          <w:sz w:val="22"/>
          <w:szCs w:val="22"/>
        </w:rPr>
      </w:pPr>
      <w:r w:rsidRPr="00137E66">
        <w:rPr>
          <w:rFonts w:asciiTheme="minorHAnsi" w:hAnsiTheme="minorHAnsi" w:cstheme="minorHAnsi"/>
          <w:sz w:val="22"/>
          <w:szCs w:val="22"/>
        </w:rPr>
        <w:t xml:space="preserve">Pojmem </w:t>
      </w:r>
      <w:r w:rsidR="00137E66" w:rsidRPr="00137E66">
        <w:rPr>
          <w:rFonts w:asciiTheme="minorHAnsi" w:hAnsiTheme="minorHAnsi" w:cstheme="minorHAnsi"/>
          <w:sz w:val="22"/>
          <w:szCs w:val="22"/>
        </w:rPr>
        <w:t xml:space="preserve">tzv. </w:t>
      </w:r>
      <w:r w:rsidR="00137E66" w:rsidRPr="00137E66">
        <w:rPr>
          <w:rFonts w:asciiTheme="minorHAnsi" w:hAnsiTheme="minorHAnsi" w:cstheme="minorHAnsi"/>
          <w:b/>
          <w:bCs/>
          <w:sz w:val="22"/>
          <w:szCs w:val="22"/>
        </w:rPr>
        <w:t>„Z</w:t>
      </w:r>
      <w:r w:rsidRPr="00137E66">
        <w:rPr>
          <w:rFonts w:asciiTheme="minorHAnsi" w:hAnsiTheme="minorHAnsi" w:cstheme="minorHAnsi"/>
          <w:b/>
          <w:bCs/>
          <w:sz w:val="22"/>
          <w:szCs w:val="22"/>
        </w:rPr>
        <w:t>álohování</w:t>
      </w:r>
      <w:r w:rsidR="00137E66" w:rsidRPr="00137E66">
        <w:rPr>
          <w:rFonts w:asciiTheme="minorHAnsi" w:hAnsiTheme="minorHAnsi" w:cstheme="minorHAnsi"/>
          <w:b/>
          <w:bCs/>
          <w:sz w:val="22"/>
          <w:szCs w:val="22"/>
        </w:rPr>
        <w:t>“</w:t>
      </w:r>
      <w:r w:rsidRPr="00137E66">
        <w:rPr>
          <w:rFonts w:asciiTheme="minorHAnsi" w:hAnsiTheme="minorHAnsi" w:cstheme="minorHAnsi"/>
          <w:sz w:val="22"/>
          <w:szCs w:val="22"/>
        </w:rPr>
        <w:t xml:space="preserve"> se rozumí </w:t>
      </w:r>
      <w:r w:rsidRPr="00137E66">
        <w:rPr>
          <w:rFonts w:asciiTheme="minorHAnsi" w:hAnsiTheme="minorHAnsi" w:cstheme="minorHAnsi"/>
          <w:b/>
          <w:bCs/>
          <w:sz w:val="22"/>
          <w:szCs w:val="22"/>
        </w:rPr>
        <w:t>„Vytváření bezpečnostní kopie dat nebo celého informačního systému</w:t>
      </w:r>
      <w:r w:rsidR="00027AB8" w:rsidRPr="00137E66">
        <w:rPr>
          <w:rFonts w:asciiTheme="minorHAnsi" w:hAnsiTheme="minorHAnsi" w:cstheme="minorHAnsi"/>
          <w:b/>
          <w:bCs/>
          <w:sz w:val="22"/>
          <w:szCs w:val="22"/>
        </w:rPr>
        <w:t xml:space="preserve"> (včetně konfigurací a nastavení)</w:t>
      </w:r>
      <w:r w:rsidRPr="00137E66">
        <w:rPr>
          <w:rFonts w:asciiTheme="minorHAnsi" w:hAnsiTheme="minorHAnsi" w:cstheme="minorHAnsi"/>
          <w:b/>
          <w:bCs/>
          <w:sz w:val="22"/>
          <w:szCs w:val="22"/>
        </w:rPr>
        <w:t xml:space="preserve"> tak, </w:t>
      </w:r>
      <w:r w:rsidR="00E81B57" w:rsidRPr="00137E66">
        <w:rPr>
          <w:rFonts w:asciiTheme="minorHAnsi" w:hAnsiTheme="minorHAnsi" w:cstheme="minorHAnsi"/>
          <w:b/>
          <w:bCs/>
          <w:sz w:val="22"/>
          <w:szCs w:val="22"/>
        </w:rPr>
        <w:t xml:space="preserve">aby bylo možné </w:t>
      </w:r>
      <w:r w:rsidRPr="00137E66">
        <w:rPr>
          <w:rFonts w:asciiTheme="minorHAnsi" w:hAnsiTheme="minorHAnsi" w:cstheme="minorHAnsi"/>
          <w:b/>
          <w:bCs/>
          <w:sz w:val="22"/>
          <w:szCs w:val="22"/>
        </w:rPr>
        <w:t>v případě havárie některé části systému obnovit stav, který existoval těsně před vznikem poruchy“</w:t>
      </w:r>
      <w:r w:rsidRPr="00137E66">
        <w:rPr>
          <w:rFonts w:asciiTheme="minorHAnsi" w:hAnsiTheme="minorHAnsi" w:cstheme="minorHAnsi"/>
          <w:sz w:val="22"/>
          <w:szCs w:val="22"/>
        </w:rPr>
        <w:t>.</w:t>
      </w:r>
    </w:p>
    <w:p w14:paraId="645E1F46" w14:textId="77777777" w:rsidR="003316CA" w:rsidRPr="00137E66" w:rsidRDefault="003316CA" w:rsidP="00137E66">
      <w:pPr>
        <w:autoSpaceDE w:val="0"/>
        <w:autoSpaceDN w:val="0"/>
        <w:adjustRightInd w:val="0"/>
        <w:rPr>
          <w:rFonts w:asciiTheme="minorHAnsi" w:hAnsiTheme="minorHAnsi" w:cstheme="minorHAnsi"/>
          <w:sz w:val="22"/>
          <w:szCs w:val="22"/>
        </w:rPr>
      </w:pPr>
      <w:r w:rsidRPr="00137E66">
        <w:rPr>
          <w:rFonts w:asciiTheme="minorHAnsi" w:hAnsiTheme="minorHAnsi" w:cstheme="minorHAnsi"/>
          <w:sz w:val="22"/>
          <w:szCs w:val="22"/>
        </w:rPr>
        <w:t xml:space="preserve">Objednatel požaduje, aby Poskytovatel </w:t>
      </w:r>
      <w:r w:rsidRPr="00137E66">
        <w:rPr>
          <w:rFonts w:asciiTheme="minorHAnsi" w:hAnsiTheme="minorHAnsi" w:cstheme="minorHAnsi"/>
          <w:b/>
          <w:bCs/>
          <w:sz w:val="22"/>
          <w:szCs w:val="22"/>
        </w:rPr>
        <w:t>prováděl veškeré operace související se zálohováním a obnovou</w:t>
      </w:r>
      <w:r w:rsidRPr="00137E66">
        <w:rPr>
          <w:rFonts w:asciiTheme="minorHAnsi" w:hAnsiTheme="minorHAnsi" w:cstheme="minorHAnsi"/>
          <w:sz w:val="22"/>
          <w:szCs w:val="22"/>
        </w:rPr>
        <w:t xml:space="preserve">. Je požadováno zajištění kompletního provozu a správy zálohovacího systému v rozsahu definovaném </w:t>
      </w:r>
      <w:r w:rsidR="007D27E2" w:rsidRPr="00137E66">
        <w:rPr>
          <w:rFonts w:asciiTheme="minorHAnsi" w:hAnsiTheme="minorHAnsi" w:cstheme="minorHAnsi"/>
          <w:sz w:val="22"/>
          <w:szCs w:val="22"/>
        </w:rPr>
        <w:t>tímto katalogovým listem.</w:t>
      </w:r>
    </w:p>
    <w:p w14:paraId="09E2B117" w14:textId="77777777" w:rsidR="003316CA" w:rsidRPr="00137E66" w:rsidRDefault="00CF78A8" w:rsidP="00137E66">
      <w:pPr>
        <w:autoSpaceDE w:val="0"/>
        <w:autoSpaceDN w:val="0"/>
        <w:adjustRightInd w:val="0"/>
        <w:rPr>
          <w:rFonts w:asciiTheme="minorHAnsi" w:hAnsiTheme="minorHAnsi" w:cstheme="minorHAnsi"/>
          <w:sz w:val="22"/>
          <w:szCs w:val="22"/>
        </w:rPr>
      </w:pPr>
      <w:r w:rsidRPr="00137E66">
        <w:rPr>
          <w:rFonts w:asciiTheme="minorHAnsi" w:hAnsiTheme="minorHAnsi" w:cstheme="minorHAnsi"/>
          <w:sz w:val="22"/>
          <w:szCs w:val="22"/>
        </w:rPr>
        <w:t>Jednotlivé parametry jsou:</w:t>
      </w:r>
    </w:p>
    <w:p w14:paraId="58B06352" w14:textId="1C397414" w:rsidR="00CB1729" w:rsidRPr="00137E66" w:rsidRDefault="00CB1729" w:rsidP="27C6639F">
      <w:pPr>
        <w:pStyle w:val="Zkladntext"/>
        <w:numPr>
          <w:ilvl w:val="0"/>
          <w:numId w:val="18"/>
        </w:numPr>
        <w:spacing w:after="0"/>
        <w:ind w:left="720"/>
        <w:jc w:val="both"/>
      </w:pPr>
      <w:r w:rsidRPr="27C6639F">
        <w:rPr>
          <w:b/>
          <w:bCs/>
        </w:rPr>
        <w:t>RTO/S</w:t>
      </w:r>
      <w:r w:rsidRPr="27C6639F">
        <w:t xml:space="preserve"> je </w:t>
      </w:r>
      <w:r w:rsidRPr="0082125B">
        <w:rPr>
          <w:lang w:val="cs-CZ"/>
        </w:rPr>
        <w:t>časové kritérium v hodinách, kterým se rozumí dosažená doba obnovy individuálního systému. Limitující podmínkou pro měření je skutečnost, že paralelně nesmí probíhat více než 3 další obnovy jiných systémů</w:t>
      </w:r>
      <w:r w:rsidR="009A290B" w:rsidRPr="0082125B">
        <w:rPr>
          <w:lang w:val="cs-CZ"/>
        </w:rPr>
        <w:t xml:space="preserve"> stejného prostředí</w:t>
      </w:r>
      <w:r w:rsidRPr="27C6639F">
        <w:t>.</w:t>
      </w:r>
      <w:r w:rsidR="00D46609" w:rsidRPr="27C6639F">
        <w:t>;</w:t>
      </w:r>
    </w:p>
    <w:p w14:paraId="01DF21D3" w14:textId="07F75923" w:rsidR="00CB1729" w:rsidRPr="00137E66" w:rsidRDefault="00CB1729" w:rsidP="008D477D">
      <w:pPr>
        <w:pStyle w:val="Zkladntext"/>
        <w:numPr>
          <w:ilvl w:val="0"/>
          <w:numId w:val="18"/>
        </w:numPr>
        <w:spacing w:after="0"/>
        <w:ind w:left="720"/>
        <w:jc w:val="both"/>
        <w:rPr>
          <w:lang w:val="cs-CZ"/>
        </w:rPr>
      </w:pPr>
      <w:r w:rsidRPr="00137E66">
        <w:rPr>
          <w:b/>
          <w:bCs/>
          <w:lang w:val="cs-CZ"/>
        </w:rPr>
        <w:t>RTO/P</w:t>
      </w:r>
      <w:r w:rsidRPr="00137E66">
        <w:rPr>
          <w:lang w:val="cs-CZ"/>
        </w:rPr>
        <w:t xml:space="preserve"> je časové kritérium v hodinách, kterým se rozumí doba obnovy celého prostředí.</w:t>
      </w:r>
      <w:r w:rsidR="00D46609">
        <w:rPr>
          <w:lang w:val="cs-CZ"/>
        </w:rPr>
        <w:t>;</w:t>
      </w:r>
    </w:p>
    <w:p w14:paraId="682157BE" w14:textId="16AC004F" w:rsidR="00CB1729" w:rsidRPr="00137E66" w:rsidRDefault="00CB1729" w:rsidP="27C6639F">
      <w:pPr>
        <w:pStyle w:val="Zkladntext"/>
        <w:numPr>
          <w:ilvl w:val="0"/>
          <w:numId w:val="18"/>
        </w:numPr>
        <w:spacing w:after="0"/>
        <w:ind w:left="720"/>
        <w:jc w:val="both"/>
      </w:pPr>
      <w:r w:rsidRPr="27C6639F">
        <w:rPr>
          <w:b/>
          <w:bCs/>
        </w:rPr>
        <w:t>RPO/S</w:t>
      </w:r>
      <w:r w:rsidRPr="27C6639F">
        <w:t xml:space="preserve"> je </w:t>
      </w:r>
      <w:r w:rsidRPr="0082125B">
        <w:rPr>
          <w:lang w:val="cs-CZ"/>
        </w:rPr>
        <w:t>kritérium v hodinách, definující maximální tolerovanou ztrátu dat, která nebudou obnovena při obnově individuálního systému</w:t>
      </w:r>
      <w:r w:rsidR="009A290B" w:rsidRPr="0082125B">
        <w:rPr>
          <w:lang w:val="cs-CZ"/>
        </w:rPr>
        <w:t xml:space="preserve"> v daném prostředí</w:t>
      </w:r>
      <w:r w:rsidRPr="27C6639F">
        <w:t>.</w:t>
      </w:r>
      <w:r w:rsidR="00D46609" w:rsidRPr="27C6639F">
        <w:t>;</w:t>
      </w:r>
    </w:p>
    <w:p w14:paraId="623007CA" w14:textId="371B20FF" w:rsidR="00CB1729" w:rsidRPr="00137E66" w:rsidRDefault="00CB1729" w:rsidP="008D477D">
      <w:pPr>
        <w:pStyle w:val="Zkladntext"/>
        <w:numPr>
          <w:ilvl w:val="0"/>
          <w:numId w:val="18"/>
        </w:numPr>
        <w:spacing w:after="0"/>
        <w:ind w:left="720"/>
        <w:jc w:val="both"/>
        <w:rPr>
          <w:lang w:val="cs-CZ"/>
        </w:rPr>
      </w:pPr>
      <w:r w:rsidRPr="00137E66">
        <w:rPr>
          <w:b/>
          <w:bCs/>
          <w:lang w:val="cs-CZ"/>
        </w:rPr>
        <w:t>RPO/P</w:t>
      </w:r>
      <w:r w:rsidRPr="00137E66">
        <w:rPr>
          <w:lang w:val="cs-CZ"/>
        </w:rPr>
        <w:t xml:space="preserve"> je kritérium v hodinách, definující maximální tolerovanou ztrátu dat, která nebudou obnovena k určenému času v minulosti při obnově celého prostředí.</w:t>
      </w:r>
      <w:r w:rsidR="00D46609">
        <w:rPr>
          <w:lang w:val="cs-CZ"/>
        </w:rPr>
        <w:t>;</w:t>
      </w:r>
      <w:r w:rsidRPr="00137E66">
        <w:rPr>
          <w:lang w:val="cs-CZ"/>
        </w:rPr>
        <w:t xml:space="preserve"> </w:t>
      </w:r>
    </w:p>
    <w:p w14:paraId="67A7B336" w14:textId="2B73831E" w:rsidR="00CF78A8" w:rsidRPr="00137E66" w:rsidRDefault="00CF78A8" w:rsidP="008D477D">
      <w:pPr>
        <w:pStyle w:val="Zkladntext"/>
        <w:numPr>
          <w:ilvl w:val="0"/>
          <w:numId w:val="18"/>
        </w:numPr>
        <w:spacing w:after="0"/>
        <w:ind w:left="720"/>
        <w:jc w:val="both"/>
        <w:rPr>
          <w:lang w:val="cs-CZ"/>
        </w:rPr>
      </w:pPr>
      <w:r w:rsidRPr="00137E66">
        <w:rPr>
          <w:b/>
          <w:bCs/>
          <w:lang w:val="cs-CZ"/>
        </w:rPr>
        <w:t>Retence záloh</w:t>
      </w:r>
      <w:r w:rsidRPr="00137E66">
        <w:rPr>
          <w:lang w:val="cs-CZ"/>
        </w:rPr>
        <w:t xml:space="preserve"> je kritérium ve dnech definující maximální dobu, po kterou je nutné udržovat operativní zálohy systémů. Definuje tak nejstarší bod v minulosti, ke kterému je možné sys</w:t>
      </w:r>
      <w:r w:rsidR="00996A95" w:rsidRPr="00137E66">
        <w:rPr>
          <w:lang w:val="cs-CZ"/>
        </w:rPr>
        <w:t>tém z operativní zálohy obnovit k jakémukoliv požadovanému časovému bodu, který se bude pohybovat v intervalu od nyní – interval retence záloh po nyní – RPO/S</w:t>
      </w:r>
      <w:r w:rsidR="00D46609">
        <w:rPr>
          <w:lang w:val="cs-CZ"/>
        </w:rPr>
        <w:t>.;</w:t>
      </w:r>
    </w:p>
    <w:p w14:paraId="4FADEB82" w14:textId="6E949CDE" w:rsidR="00CF78A8" w:rsidRPr="00D46609" w:rsidRDefault="00CF78A8" w:rsidP="008D477D">
      <w:pPr>
        <w:pStyle w:val="Zkladntext"/>
        <w:numPr>
          <w:ilvl w:val="0"/>
          <w:numId w:val="18"/>
        </w:numPr>
        <w:spacing w:after="120"/>
        <w:ind w:left="714" w:hanging="357"/>
        <w:jc w:val="both"/>
        <w:rPr>
          <w:lang w:val="cs-CZ"/>
        </w:rPr>
      </w:pPr>
      <w:r w:rsidRPr="00137E66">
        <w:rPr>
          <w:b/>
          <w:bCs/>
          <w:lang w:val="cs-CZ"/>
        </w:rPr>
        <w:t xml:space="preserve">Retence </w:t>
      </w:r>
      <w:r w:rsidR="00996A95" w:rsidRPr="00137E66">
        <w:rPr>
          <w:b/>
          <w:bCs/>
          <w:lang w:val="cs-CZ"/>
        </w:rPr>
        <w:t>kvartálních archívů</w:t>
      </w:r>
      <w:r w:rsidRPr="00137E66">
        <w:rPr>
          <w:lang w:val="cs-CZ"/>
        </w:rPr>
        <w:t xml:space="preserve"> je kritérium ve dnech definující maximální dobu, po kterou je nutné udržovat kvartální archívy systémů. Definuje tak nejstarší bod v minulosti, ke kterému je možné systém z archívu obnovit.</w:t>
      </w:r>
      <w:r w:rsidR="00D46609">
        <w:rPr>
          <w:lang w:val="cs-CZ"/>
        </w:rPr>
        <w:t>;</w:t>
      </w:r>
    </w:p>
    <w:p w14:paraId="5E30AF0B" w14:textId="77777777" w:rsidR="00230C6C" w:rsidRPr="00D46609" w:rsidRDefault="00230C6C" w:rsidP="008D477D">
      <w:pPr>
        <w:pStyle w:val="Nadpis3"/>
        <w:keepLines/>
        <w:numPr>
          <w:ilvl w:val="2"/>
          <w:numId w:val="14"/>
        </w:numPr>
        <w:ind w:left="720" w:hanging="720"/>
        <w:rPr>
          <w:caps w:val="0"/>
          <w:color w:val="243F60" w:themeColor="accent1" w:themeShade="7F"/>
          <w:sz w:val="32"/>
          <w:szCs w:val="32"/>
        </w:rPr>
      </w:pPr>
      <w:r w:rsidRPr="00D46609">
        <w:rPr>
          <w:caps w:val="0"/>
          <w:color w:val="243F60" w:themeColor="accent1" w:themeShade="7F"/>
          <w:sz w:val="32"/>
          <w:szCs w:val="32"/>
        </w:rPr>
        <w:t>Zálohování</w:t>
      </w:r>
      <w:r w:rsidR="003316CA" w:rsidRPr="00D46609">
        <w:rPr>
          <w:caps w:val="0"/>
          <w:color w:val="243F60" w:themeColor="accent1" w:themeShade="7F"/>
          <w:sz w:val="32"/>
          <w:szCs w:val="32"/>
        </w:rPr>
        <w:t xml:space="preserve"> a zálohovací plán</w:t>
      </w:r>
    </w:p>
    <w:p w14:paraId="0CB82A84" w14:textId="5B47049D" w:rsidR="002907F2" w:rsidRPr="00D46609" w:rsidRDefault="00230C6C" w:rsidP="00D46609">
      <w:pPr>
        <w:autoSpaceDE w:val="0"/>
        <w:autoSpaceDN w:val="0"/>
        <w:adjustRightInd w:val="0"/>
        <w:rPr>
          <w:rFonts w:asciiTheme="minorHAnsi" w:hAnsiTheme="minorHAnsi" w:cstheme="minorHAnsi"/>
          <w:sz w:val="22"/>
          <w:szCs w:val="22"/>
        </w:rPr>
      </w:pPr>
      <w:r w:rsidRPr="00D46609">
        <w:rPr>
          <w:rFonts w:asciiTheme="minorHAnsi" w:hAnsiTheme="minorHAnsi" w:cstheme="minorHAnsi"/>
          <w:sz w:val="22"/>
          <w:szCs w:val="22"/>
        </w:rPr>
        <w:t xml:space="preserve">Poskytovatel </w:t>
      </w:r>
      <w:r w:rsidR="002907F2" w:rsidRPr="00D46609">
        <w:rPr>
          <w:rFonts w:asciiTheme="minorHAnsi" w:hAnsiTheme="minorHAnsi" w:cstheme="minorHAnsi"/>
          <w:sz w:val="22"/>
          <w:szCs w:val="22"/>
        </w:rPr>
        <w:t xml:space="preserve">bude </w:t>
      </w:r>
      <w:r w:rsidRPr="00D46609">
        <w:rPr>
          <w:rFonts w:asciiTheme="minorHAnsi" w:hAnsiTheme="minorHAnsi" w:cstheme="minorHAnsi"/>
          <w:sz w:val="22"/>
          <w:szCs w:val="22"/>
        </w:rPr>
        <w:t>v rámc</w:t>
      </w:r>
      <w:r w:rsidR="005F753F" w:rsidRPr="00D46609">
        <w:rPr>
          <w:rFonts w:asciiTheme="minorHAnsi" w:hAnsiTheme="minorHAnsi" w:cstheme="minorHAnsi"/>
          <w:sz w:val="22"/>
          <w:szCs w:val="22"/>
        </w:rPr>
        <w:t>i klíčové činnosti č. 1 zajišťovat provoz a správu zálohovacího systému Objednatele</w:t>
      </w:r>
      <w:r w:rsidR="002907F2" w:rsidRPr="00D46609">
        <w:rPr>
          <w:rFonts w:asciiTheme="minorHAnsi" w:hAnsiTheme="minorHAnsi" w:cstheme="minorHAnsi"/>
          <w:sz w:val="22"/>
          <w:szCs w:val="22"/>
        </w:rPr>
        <w:t>. Převezme a bude nadále udržovat dokumentační základnu pro zálohová</w:t>
      </w:r>
      <w:r w:rsidR="00205748" w:rsidRPr="00D46609">
        <w:rPr>
          <w:rFonts w:asciiTheme="minorHAnsi" w:hAnsiTheme="minorHAnsi" w:cstheme="minorHAnsi"/>
          <w:sz w:val="22"/>
          <w:szCs w:val="22"/>
        </w:rPr>
        <w:t xml:space="preserve">ní s důrazem na </w:t>
      </w:r>
      <w:r w:rsidR="00205748" w:rsidRPr="00D46609">
        <w:rPr>
          <w:rFonts w:asciiTheme="minorHAnsi" w:hAnsiTheme="minorHAnsi" w:cstheme="minorHAnsi"/>
          <w:sz w:val="22"/>
          <w:szCs w:val="22"/>
        </w:rPr>
        <w:lastRenderedPageBreak/>
        <w:t>Zálohovací plán</w:t>
      </w:r>
      <w:r w:rsidR="002907F2" w:rsidRPr="00D46609">
        <w:rPr>
          <w:rFonts w:asciiTheme="minorHAnsi" w:hAnsiTheme="minorHAnsi" w:cstheme="minorHAnsi"/>
          <w:sz w:val="22"/>
          <w:szCs w:val="22"/>
        </w:rPr>
        <w:t xml:space="preserve">. </w:t>
      </w:r>
      <w:r w:rsidR="002907F2" w:rsidRPr="004157F4">
        <w:rPr>
          <w:rFonts w:asciiTheme="minorHAnsi" w:hAnsiTheme="minorHAnsi" w:cstheme="minorHAnsi"/>
          <w:sz w:val="22"/>
          <w:szCs w:val="22"/>
        </w:rPr>
        <w:t xml:space="preserve">Přitom bude poskytovat úzkou součinnost a spolupráci s dodavatelem aplikační </w:t>
      </w:r>
      <w:r w:rsidR="00623BB4" w:rsidRPr="004157F4">
        <w:rPr>
          <w:rFonts w:asciiTheme="minorHAnsi" w:hAnsiTheme="minorHAnsi" w:cstheme="minorHAnsi"/>
          <w:sz w:val="22"/>
          <w:szCs w:val="22"/>
        </w:rPr>
        <w:t>vrstvy</w:t>
      </w:r>
      <w:r w:rsidR="002907F2" w:rsidRPr="004157F4">
        <w:rPr>
          <w:rFonts w:asciiTheme="minorHAnsi" w:hAnsiTheme="minorHAnsi" w:cstheme="minorHAnsi"/>
          <w:sz w:val="22"/>
          <w:szCs w:val="22"/>
        </w:rPr>
        <w:t xml:space="preserve"> za účelem </w:t>
      </w:r>
      <w:r w:rsidR="00205748" w:rsidRPr="004157F4">
        <w:rPr>
          <w:rFonts w:asciiTheme="minorHAnsi" w:hAnsiTheme="minorHAnsi" w:cstheme="minorHAnsi"/>
          <w:sz w:val="22"/>
          <w:szCs w:val="22"/>
        </w:rPr>
        <w:t>optimálního a přesného nastavení</w:t>
      </w:r>
      <w:r w:rsidR="002907F2" w:rsidRPr="004157F4">
        <w:rPr>
          <w:rFonts w:asciiTheme="minorHAnsi" w:hAnsiTheme="minorHAnsi" w:cstheme="minorHAnsi"/>
          <w:sz w:val="22"/>
          <w:szCs w:val="22"/>
        </w:rPr>
        <w:t xml:space="preserve"> zálohování v návaznosti na potřeby aplikační platformy.</w:t>
      </w:r>
      <w:r w:rsidR="002907F2" w:rsidRPr="00D46609">
        <w:rPr>
          <w:rFonts w:asciiTheme="minorHAnsi" w:hAnsiTheme="minorHAnsi" w:cstheme="minorHAnsi"/>
          <w:sz w:val="22"/>
          <w:szCs w:val="22"/>
        </w:rPr>
        <w:t xml:space="preserve"> </w:t>
      </w:r>
    </w:p>
    <w:p w14:paraId="1043C48D" w14:textId="77777777" w:rsidR="00230C6C" w:rsidRPr="00D46609" w:rsidRDefault="002907F2" w:rsidP="00D46609">
      <w:pPr>
        <w:autoSpaceDE w:val="0"/>
        <w:autoSpaceDN w:val="0"/>
        <w:adjustRightInd w:val="0"/>
        <w:rPr>
          <w:rFonts w:asciiTheme="minorHAnsi" w:hAnsiTheme="minorHAnsi" w:cstheme="minorHAnsi"/>
          <w:sz w:val="22"/>
          <w:szCs w:val="22"/>
        </w:rPr>
      </w:pPr>
      <w:r w:rsidRPr="00D46609">
        <w:rPr>
          <w:rFonts w:asciiTheme="minorHAnsi" w:hAnsiTheme="minorHAnsi" w:cstheme="minorHAnsi"/>
          <w:sz w:val="22"/>
          <w:szCs w:val="22"/>
        </w:rPr>
        <w:t>Důraz bude kladen</w:t>
      </w:r>
      <w:r w:rsidR="005F753F" w:rsidRPr="00D46609">
        <w:rPr>
          <w:rFonts w:asciiTheme="minorHAnsi" w:hAnsiTheme="minorHAnsi" w:cstheme="minorHAnsi"/>
          <w:sz w:val="22"/>
          <w:szCs w:val="22"/>
        </w:rPr>
        <w:t xml:space="preserve"> zejména na následující činnosti:</w:t>
      </w:r>
    </w:p>
    <w:p w14:paraId="12D80A5A" w14:textId="35DD31F1" w:rsidR="00230C6C" w:rsidRPr="00D46609" w:rsidRDefault="002907F2" w:rsidP="008D477D">
      <w:pPr>
        <w:pStyle w:val="Zkladntext"/>
        <w:numPr>
          <w:ilvl w:val="0"/>
          <w:numId w:val="18"/>
        </w:numPr>
        <w:spacing w:after="0"/>
        <w:ind w:left="720"/>
        <w:jc w:val="both"/>
        <w:rPr>
          <w:lang w:val="cs-CZ"/>
        </w:rPr>
      </w:pPr>
      <w:r w:rsidRPr="00D46609">
        <w:rPr>
          <w:lang w:val="cs-CZ"/>
        </w:rPr>
        <w:t>n</w:t>
      </w:r>
      <w:r w:rsidR="00230C6C" w:rsidRPr="00D46609">
        <w:rPr>
          <w:lang w:val="cs-CZ"/>
        </w:rPr>
        <w:t xml:space="preserve">astavení zálohování dle požadavků </w:t>
      </w:r>
      <w:r w:rsidRPr="00D46609">
        <w:rPr>
          <w:lang w:val="cs-CZ"/>
        </w:rPr>
        <w:t>Objednatele</w:t>
      </w:r>
      <w:r w:rsidR="00230C6C" w:rsidRPr="00D46609">
        <w:rPr>
          <w:lang w:val="cs-CZ"/>
        </w:rPr>
        <w:t xml:space="preserve"> s oh</w:t>
      </w:r>
      <w:r w:rsidRPr="00D46609">
        <w:rPr>
          <w:lang w:val="cs-CZ"/>
        </w:rPr>
        <w:t>ledem na dodržení SLA parametrů</w:t>
      </w:r>
      <w:r w:rsidR="00D46609">
        <w:rPr>
          <w:lang w:val="cs-CZ"/>
        </w:rPr>
        <w:t>;</w:t>
      </w:r>
    </w:p>
    <w:p w14:paraId="0511C9DC" w14:textId="47030894" w:rsidR="00230C6C" w:rsidRPr="00D46609" w:rsidRDefault="002907F2" w:rsidP="008D477D">
      <w:pPr>
        <w:pStyle w:val="Zkladntext"/>
        <w:numPr>
          <w:ilvl w:val="0"/>
          <w:numId w:val="18"/>
        </w:numPr>
        <w:spacing w:after="0"/>
        <w:ind w:left="720"/>
        <w:jc w:val="both"/>
        <w:rPr>
          <w:lang w:val="cs-CZ"/>
        </w:rPr>
      </w:pPr>
      <w:r w:rsidRPr="00D46609">
        <w:rPr>
          <w:lang w:val="cs-CZ"/>
        </w:rPr>
        <w:t>o</w:t>
      </w:r>
      <w:r w:rsidR="00230C6C" w:rsidRPr="00D46609">
        <w:rPr>
          <w:lang w:val="cs-CZ"/>
        </w:rPr>
        <w:t xml:space="preserve">perativní zálohování všech prvků infrastruktury </w:t>
      </w:r>
      <w:r w:rsidRPr="00D46609">
        <w:rPr>
          <w:lang w:val="cs-CZ"/>
        </w:rPr>
        <w:t xml:space="preserve">a dlouhodobá archivace stanovených dat </w:t>
      </w:r>
      <w:r w:rsidR="00230C6C" w:rsidRPr="00D46609">
        <w:rPr>
          <w:lang w:val="cs-CZ"/>
        </w:rPr>
        <w:t>dle</w:t>
      </w:r>
      <w:r w:rsidR="007D27E2" w:rsidRPr="00D46609">
        <w:rPr>
          <w:lang w:val="cs-CZ"/>
        </w:rPr>
        <w:t xml:space="preserve"> nastavených postupů</w:t>
      </w:r>
      <w:r w:rsidR="00D46609">
        <w:rPr>
          <w:lang w:val="cs-CZ"/>
        </w:rPr>
        <w:t>;</w:t>
      </w:r>
    </w:p>
    <w:p w14:paraId="1679A204" w14:textId="4A9B734B" w:rsidR="00230C6C" w:rsidRPr="00D46609" w:rsidRDefault="002907F2" w:rsidP="008D477D">
      <w:pPr>
        <w:pStyle w:val="Zkladntext"/>
        <w:numPr>
          <w:ilvl w:val="0"/>
          <w:numId w:val="18"/>
        </w:numPr>
        <w:spacing w:after="0"/>
        <w:ind w:left="720"/>
        <w:jc w:val="both"/>
        <w:rPr>
          <w:lang w:val="cs-CZ"/>
        </w:rPr>
      </w:pPr>
      <w:r w:rsidRPr="00D46609">
        <w:rPr>
          <w:lang w:val="cs-CZ"/>
        </w:rPr>
        <w:t>p</w:t>
      </w:r>
      <w:r w:rsidR="00230C6C" w:rsidRPr="00D46609">
        <w:rPr>
          <w:lang w:val="cs-CZ"/>
        </w:rPr>
        <w:t>odpora</w:t>
      </w:r>
      <w:r w:rsidRPr="00D46609">
        <w:rPr>
          <w:lang w:val="cs-CZ"/>
        </w:rPr>
        <w:t xml:space="preserve"> a provádění</w:t>
      </w:r>
      <w:r w:rsidR="00230C6C" w:rsidRPr="00D46609">
        <w:rPr>
          <w:lang w:val="cs-CZ"/>
        </w:rPr>
        <w:t xml:space="preserve"> klonování systémů</w:t>
      </w:r>
      <w:r w:rsidR="00D46609">
        <w:rPr>
          <w:lang w:val="cs-CZ"/>
        </w:rPr>
        <w:t>;</w:t>
      </w:r>
    </w:p>
    <w:p w14:paraId="5349238E" w14:textId="62441584" w:rsidR="00230C6C" w:rsidRPr="00D46609" w:rsidRDefault="002907F2" w:rsidP="008D477D">
      <w:pPr>
        <w:pStyle w:val="Zkladntext"/>
        <w:numPr>
          <w:ilvl w:val="0"/>
          <w:numId w:val="18"/>
        </w:numPr>
        <w:spacing w:after="0"/>
        <w:ind w:left="720"/>
        <w:jc w:val="both"/>
        <w:rPr>
          <w:lang w:val="cs-CZ"/>
        </w:rPr>
      </w:pPr>
      <w:r w:rsidRPr="00D46609">
        <w:rPr>
          <w:lang w:val="cs-CZ"/>
        </w:rPr>
        <w:t>v</w:t>
      </w:r>
      <w:r w:rsidR="00230C6C" w:rsidRPr="00D46609">
        <w:rPr>
          <w:lang w:val="cs-CZ"/>
        </w:rPr>
        <w:t xml:space="preserve">ytvoření, správa a údržba </w:t>
      </w:r>
      <w:r w:rsidR="00CD2BFA" w:rsidRPr="00D46609">
        <w:rPr>
          <w:lang w:val="cs-CZ"/>
        </w:rPr>
        <w:t>Z</w:t>
      </w:r>
      <w:r w:rsidR="00230C6C" w:rsidRPr="00D46609">
        <w:rPr>
          <w:lang w:val="cs-CZ"/>
        </w:rPr>
        <w:t>álohovacího plánu</w:t>
      </w:r>
      <w:r w:rsidR="00CD2BFA" w:rsidRPr="00D46609">
        <w:rPr>
          <w:lang w:val="cs-CZ"/>
        </w:rPr>
        <w:t xml:space="preserve"> a Plánu obnovy</w:t>
      </w:r>
      <w:r w:rsidR="00230C6C" w:rsidRPr="00D46609">
        <w:rPr>
          <w:lang w:val="cs-CZ"/>
        </w:rPr>
        <w:t xml:space="preserve"> dle požadavků a interní dokumentace </w:t>
      </w:r>
      <w:r w:rsidRPr="00D46609">
        <w:rPr>
          <w:lang w:val="cs-CZ"/>
        </w:rPr>
        <w:t>Objednatele</w:t>
      </w:r>
      <w:r w:rsidR="00D46609">
        <w:rPr>
          <w:lang w:val="cs-CZ"/>
        </w:rPr>
        <w:t>;</w:t>
      </w:r>
    </w:p>
    <w:p w14:paraId="37E5EFF4" w14:textId="49D62BA5" w:rsidR="00230C6C" w:rsidRPr="004157F4" w:rsidRDefault="00CD2BFA" w:rsidP="008D477D">
      <w:pPr>
        <w:pStyle w:val="Zkladntext"/>
        <w:numPr>
          <w:ilvl w:val="0"/>
          <w:numId w:val="18"/>
        </w:numPr>
        <w:spacing w:after="0"/>
        <w:ind w:left="720"/>
        <w:jc w:val="both"/>
        <w:rPr>
          <w:lang w:val="cs-CZ"/>
        </w:rPr>
      </w:pPr>
      <w:r w:rsidRPr="004157F4">
        <w:rPr>
          <w:lang w:val="cs-CZ"/>
        </w:rPr>
        <w:t>z</w:t>
      </w:r>
      <w:r w:rsidR="00230C6C" w:rsidRPr="004157F4">
        <w:rPr>
          <w:lang w:val="cs-CZ"/>
        </w:rPr>
        <w:t xml:space="preserve">abezpečení </w:t>
      </w:r>
      <w:r w:rsidR="009F14C2" w:rsidRPr="004157F4">
        <w:rPr>
          <w:lang w:val="cs-CZ"/>
        </w:rPr>
        <w:t xml:space="preserve">správnosti, </w:t>
      </w:r>
      <w:r w:rsidR="00230C6C" w:rsidRPr="004157F4">
        <w:rPr>
          <w:lang w:val="cs-CZ"/>
        </w:rPr>
        <w:t>integrity a úplnosti zálohovaných dat</w:t>
      </w:r>
      <w:r w:rsidR="00D46609" w:rsidRPr="004157F4">
        <w:rPr>
          <w:lang w:val="cs-CZ"/>
        </w:rPr>
        <w:t>;</w:t>
      </w:r>
    </w:p>
    <w:p w14:paraId="0B3336AA" w14:textId="1510CE47" w:rsidR="00CD2BFA" w:rsidRPr="004157F4" w:rsidRDefault="00D46609" w:rsidP="008D477D">
      <w:pPr>
        <w:pStyle w:val="Zkladntext"/>
        <w:numPr>
          <w:ilvl w:val="0"/>
          <w:numId w:val="18"/>
        </w:numPr>
        <w:spacing w:after="0"/>
        <w:ind w:left="720"/>
        <w:jc w:val="both"/>
        <w:rPr>
          <w:lang w:val="cs-CZ"/>
        </w:rPr>
      </w:pPr>
      <w:r w:rsidRPr="004157F4">
        <w:rPr>
          <w:lang w:val="cs-CZ"/>
        </w:rPr>
        <w:t>tvorba nesmazatelných kopií a obnova z nich;</w:t>
      </w:r>
    </w:p>
    <w:p w14:paraId="46C4D520" w14:textId="77777777" w:rsidR="00CD2BFA" w:rsidRPr="00D46609" w:rsidRDefault="00CD2BFA" w:rsidP="00D46609">
      <w:pPr>
        <w:autoSpaceDE w:val="0"/>
        <w:autoSpaceDN w:val="0"/>
        <w:adjustRightInd w:val="0"/>
        <w:rPr>
          <w:rFonts w:asciiTheme="minorHAnsi" w:hAnsiTheme="minorHAnsi" w:cstheme="minorHAnsi"/>
          <w:sz w:val="22"/>
          <w:szCs w:val="22"/>
        </w:rPr>
      </w:pPr>
      <w:r w:rsidRPr="00D46609">
        <w:rPr>
          <w:rFonts w:asciiTheme="minorHAnsi" w:hAnsiTheme="minorHAnsi" w:cstheme="minorHAnsi"/>
          <w:sz w:val="22"/>
          <w:szCs w:val="22"/>
        </w:rPr>
        <w:t xml:space="preserve">Poskytovatel umožní </w:t>
      </w:r>
      <w:r w:rsidR="00453763" w:rsidRPr="00D46609">
        <w:rPr>
          <w:rFonts w:asciiTheme="minorHAnsi" w:hAnsiTheme="minorHAnsi" w:cstheme="minorHAnsi"/>
          <w:sz w:val="22"/>
          <w:szCs w:val="22"/>
        </w:rPr>
        <w:t>Objednateli</w:t>
      </w:r>
      <w:r w:rsidRPr="00D46609">
        <w:rPr>
          <w:rFonts w:asciiTheme="minorHAnsi" w:hAnsiTheme="minorHAnsi" w:cstheme="minorHAnsi"/>
          <w:sz w:val="22"/>
          <w:szCs w:val="22"/>
        </w:rPr>
        <w:t xml:space="preserve"> kontrolu vlastního provedení zálohy, kontrolu integrity a úplnosti záloh, kontrolu logů zálohovacího SW, velikostí záloh a kontroly dodržování předepsaných postupů. </w:t>
      </w:r>
      <w:r w:rsidR="00453763" w:rsidRPr="00D46609">
        <w:rPr>
          <w:rFonts w:asciiTheme="minorHAnsi" w:hAnsiTheme="minorHAnsi" w:cstheme="minorHAnsi"/>
          <w:sz w:val="22"/>
          <w:szCs w:val="22"/>
        </w:rPr>
        <w:t xml:space="preserve">Poskytovatel </w:t>
      </w:r>
      <w:r w:rsidR="007D27E2" w:rsidRPr="00D46609">
        <w:rPr>
          <w:rFonts w:asciiTheme="minorHAnsi" w:hAnsiTheme="minorHAnsi" w:cstheme="minorHAnsi"/>
          <w:sz w:val="22"/>
          <w:szCs w:val="22"/>
        </w:rPr>
        <w:t xml:space="preserve">je </w:t>
      </w:r>
      <w:r w:rsidR="00453763" w:rsidRPr="00D46609">
        <w:rPr>
          <w:rFonts w:asciiTheme="minorHAnsi" w:hAnsiTheme="minorHAnsi" w:cstheme="minorHAnsi"/>
          <w:sz w:val="22"/>
          <w:szCs w:val="22"/>
        </w:rPr>
        <w:t>povinen Objednateli poskytnout</w:t>
      </w:r>
      <w:r w:rsidRPr="00D46609">
        <w:rPr>
          <w:rFonts w:asciiTheme="minorHAnsi" w:hAnsiTheme="minorHAnsi" w:cstheme="minorHAnsi"/>
          <w:sz w:val="22"/>
          <w:szCs w:val="22"/>
        </w:rPr>
        <w:t xml:space="preserve"> pasivní práva k monitoringu záloh (backup data).</w:t>
      </w:r>
    </w:p>
    <w:p w14:paraId="0830FD67" w14:textId="77777777" w:rsidR="00CD2BFA" w:rsidRPr="00D46609" w:rsidRDefault="00CD2BFA" w:rsidP="00D46609">
      <w:pPr>
        <w:autoSpaceDE w:val="0"/>
        <w:autoSpaceDN w:val="0"/>
        <w:adjustRightInd w:val="0"/>
        <w:rPr>
          <w:rFonts w:asciiTheme="minorHAnsi" w:hAnsiTheme="minorHAnsi" w:cstheme="minorHAnsi"/>
          <w:sz w:val="22"/>
          <w:szCs w:val="22"/>
        </w:rPr>
      </w:pPr>
      <w:r w:rsidRPr="00D46609">
        <w:rPr>
          <w:rFonts w:asciiTheme="minorHAnsi" w:hAnsiTheme="minorHAnsi" w:cstheme="minorHAnsi"/>
          <w:sz w:val="22"/>
          <w:szCs w:val="22"/>
        </w:rPr>
        <w:t xml:space="preserve">Poskytovatel bude vypracovávat detailní pravidelný report zálohování, který bude předkládat </w:t>
      </w:r>
      <w:r w:rsidR="00453763" w:rsidRPr="00D46609">
        <w:rPr>
          <w:rFonts w:asciiTheme="minorHAnsi" w:hAnsiTheme="minorHAnsi" w:cstheme="minorHAnsi"/>
          <w:sz w:val="22"/>
          <w:szCs w:val="22"/>
        </w:rPr>
        <w:t>Objednateli</w:t>
      </w:r>
      <w:r w:rsidRPr="00D46609">
        <w:rPr>
          <w:rFonts w:asciiTheme="minorHAnsi" w:hAnsiTheme="minorHAnsi" w:cstheme="minorHAnsi"/>
          <w:sz w:val="22"/>
          <w:szCs w:val="22"/>
        </w:rPr>
        <w:t xml:space="preserve"> ke kontrole. </w:t>
      </w:r>
    </w:p>
    <w:p w14:paraId="5A76048D" w14:textId="77777777" w:rsidR="00CD2BFA" w:rsidRPr="00D46609" w:rsidRDefault="00453763" w:rsidP="00D46609">
      <w:pPr>
        <w:autoSpaceDE w:val="0"/>
        <w:autoSpaceDN w:val="0"/>
        <w:adjustRightInd w:val="0"/>
        <w:rPr>
          <w:rFonts w:asciiTheme="minorHAnsi" w:hAnsiTheme="minorHAnsi" w:cstheme="minorHAnsi"/>
          <w:sz w:val="22"/>
          <w:szCs w:val="22"/>
        </w:rPr>
      </w:pPr>
      <w:r w:rsidRPr="00D46609">
        <w:rPr>
          <w:rFonts w:asciiTheme="minorHAnsi" w:hAnsiTheme="minorHAnsi" w:cstheme="minorHAnsi"/>
          <w:sz w:val="22"/>
          <w:szCs w:val="22"/>
        </w:rPr>
        <w:t>P</w:t>
      </w:r>
      <w:r w:rsidR="00CD2BFA" w:rsidRPr="00D46609">
        <w:rPr>
          <w:rFonts w:asciiTheme="minorHAnsi" w:hAnsiTheme="minorHAnsi" w:cstheme="minorHAnsi"/>
          <w:sz w:val="22"/>
          <w:szCs w:val="22"/>
        </w:rPr>
        <w:t xml:space="preserve">lnění ze strany Poskytovatele, tedy služby v oblasti zálohování </w:t>
      </w:r>
      <w:r w:rsidRPr="00D46609">
        <w:rPr>
          <w:rFonts w:asciiTheme="minorHAnsi" w:hAnsiTheme="minorHAnsi" w:cstheme="minorHAnsi"/>
          <w:sz w:val="22"/>
          <w:szCs w:val="22"/>
        </w:rPr>
        <w:t xml:space="preserve">a obnovy </w:t>
      </w:r>
      <w:r w:rsidR="00CD2BFA" w:rsidRPr="00D46609">
        <w:rPr>
          <w:rFonts w:asciiTheme="minorHAnsi" w:hAnsiTheme="minorHAnsi" w:cstheme="minorHAnsi"/>
          <w:sz w:val="22"/>
          <w:szCs w:val="22"/>
        </w:rPr>
        <w:t>a jednotlivé navazující a vyplývající činnosti musí být poskytovány v takovém rozsahu a četnosti, aby prováděné zálohování bylo v souladu se schváleným Zálohovacím plánem</w:t>
      </w:r>
      <w:r w:rsidRPr="00D46609">
        <w:rPr>
          <w:rFonts w:asciiTheme="minorHAnsi" w:hAnsiTheme="minorHAnsi" w:cstheme="minorHAnsi"/>
          <w:sz w:val="22"/>
          <w:szCs w:val="22"/>
        </w:rPr>
        <w:t xml:space="preserve"> a Plánem obnovy</w:t>
      </w:r>
      <w:r w:rsidR="00CD2BFA" w:rsidRPr="00D46609">
        <w:rPr>
          <w:rFonts w:asciiTheme="minorHAnsi" w:hAnsiTheme="minorHAnsi" w:cstheme="minorHAnsi"/>
          <w:sz w:val="22"/>
          <w:szCs w:val="22"/>
        </w:rPr>
        <w:t xml:space="preserve">. </w:t>
      </w:r>
    </w:p>
    <w:p w14:paraId="7C996E89" w14:textId="77777777" w:rsidR="00CD2BFA" w:rsidRPr="00D46609" w:rsidRDefault="00CD2BFA" w:rsidP="00D46609">
      <w:pPr>
        <w:autoSpaceDE w:val="0"/>
        <w:autoSpaceDN w:val="0"/>
        <w:adjustRightInd w:val="0"/>
        <w:rPr>
          <w:rFonts w:asciiTheme="minorHAnsi" w:hAnsiTheme="minorHAnsi" w:cstheme="minorHAnsi"/>
          <w:sz w:val="22"/>
          <w:szCs w:val="22"/>
        </w:rPr>
      </w:pPr>
      <w:r w:rsidRPr="00D46609">
        <w:rPr>
          <w:rFonts w:asciiTheme="minorHAnsi" w:hAnsiTheme="minorHAnsi" w:cstheme="minorHAnsi"/>
          <w:sz w:val="22"/>
          <w:szCs w:val="22"/>
        </w:rPr>
        <w:t xml:space="preserve">Poskytovatel musí zajistit řádně a včas obnovu </w:t>
      </w:r>
      <w:r w:rsidR="00453763" w:rsidRPr="00D46609">
        <w:rPr>
          <w:rFonts w:asciiTheme="minorHAnsi" w:hAnsiTheme="minorHAnsi" w:cstheme="minorHAnsi"/>
          <w:sz w:val="22"/>
          <w:szCs w:val="22"/>
        </w:rPr>
        <w:t>Infrastruktury IS SZIF</w:t>
      </w:r>
      <w:r w:rsidRPr="00D46609">
        <w:rPr>
          <w:rFonts w:asciiTheme="minorHAnsi" w:hAnsiTheme="minorHAnsi" w:cstheme="minorHAnsi"/>
          <w:sz w:val="22"/>
          <w:szCs w:val="22"/>
        </w:rPr>
        <w:t xml:space="preserve"> nebo jednotlivých komponent v souladu s Plánem obnovy.</w:t>
      </w:r>
    </w:p>
    <w:p w14:paraId="25326B64" w14:textId="77777777" w:rsidR="00230C6C" w:rsidRPr="00116E4D" w:rsidRDefault="00205748" w:rsidP="008D477D">
      <w:pPr>
        <w:pStyle w:val="Nadpis3"/>
        <w:keepLines/>
        <w:numPr>
          <w:ilvl w:val="2"/>
          <w:numId w:val="14"/>
        </w:numPr>
        <w:ind w:left="720" w:hanging="720"/>
        <w:rPr>
          <w:caps w:val="0"/>
          <w:color w:val="243F60" w:themeColor="accent1" w:themeShade="7F"/>
          <w:sz w:val="32"/>
          <w:szCs w:val="32"/>
        </w:rPr>
      </w:pPr>
      <w:r w:rsidRPr="00116E4D">
        <w:rPr>
          <w:caps w:val="0"/>
          <w:color w:val="243F60" w:themeColor="accent1" w:themeShade="7F"/>
          <w:sz w:val="32"/>
          <w:szCs w:val="32"/>
        </w:rPr>
        <w:t xml:space="preserve">Obnova systému </w:t>
      </w:r>
    </w:p>
    <w:p w14:paraId="570D955D" w14:textId="6F4FCF27" w:rsidR="00996A95" w:rsidRDefault="00205748" w:rsidP="00A02CB5">
      <w:pPr>
        <w:rPr>
          <w:rFonts w:asciiTheme="minorHAnsi" w:hAnsiTheme="minorHAnsi" w:cstheme="minorHAnsi"/>
          <w:sz w:val="22"/>
          <w:szCs w:val="22"/>
        </w:rPr>
      </w:pPr>
      <w:r w:rsidRPr="00116E4D">
        <w:rPr>
          <w:rFonts w:asciiTheme="minorHAnsi" w:hAnsiTheme="minorHAnsi" w:cstheme="minorHAnsi"/>
          <w:sz w:val="22"/>
          <w:szCs w:val="22"/>
        </w:rPr>
        <w:t>Poskytovatel bude v rámci klíčové činnosti zajišťovat obnovu provozo</w:t>
      </w:r>
      <w:r w:rsidR="00A02CB5" w:rsidRPr="00116E4D">
        <w:rPr>
          <w:rFonts w:asciiTheme="minorHAnsi" w:hAnsiTheme="minorHAnsi" w:cstheme="minorHAnsi"/>
          <w:sz w:val="22"/>
          <w:szCs w:val="22"/>
        </w:rPr>
        <w:t>vané infrastruktury Objednatele, dle požadavků Objednatele.</w:t>
      </w:r>
      <w:r w:rsidRPr="00116E4D">
        <w:rPr>
          <w:rFonts w:asciiTheme="minorHAnsi" w:hAnsiTheme="minorHAnsi" w:cstheme="minorHAnsi"/>
          <w:sz w:val="22"/>
          <w:szCs w:val="22"/>
        </w:rPr>
        <w:t xml:space="preserve"> </w:t>
      </w:r>
      <w:r w:rsidR="00996A95" w:rsidRPr="00116E4D">
        <w:rPr>
          <w:rFonts w:asciiTheme="minorHAnsi" w:hAnsiTheme="minorHAnsi" w:cstheme="minorHAnsi"/>
          <w:sz w:val="22"/>
          <w:szCs w:val="22"/>
        </w:rPr>
        <w:t xml:space="preserve">Pro potřeby SAP zajistit provedení záloh a restore systémů na požádání – cca </w:t>
      </w:r>
      <w:r w:rsidR="00896DCC">
        <w:rPr>
          <w:rFonts w:asciiTheme="minorHAnsi" w:hAnsiTheme="minorHAnsi" w:cstheme="minorHAnsi"/>
          <w:sz w:val="22"/>
          <w:szCs w:val="22"/>
        </w:rPr>
        <w:t>5</w:t>
      </w:r>
      <w:r w:rsidR="00996A95" w:rsidRPr="00116E4D">
        <w:rPr>
          <w:rFonts w:asciiTheme="minorHAnsi" w:hAnsiTheme="minorHAnsi" w:cstheme="minorHAnsi"/>
          <w:sz w:val="22"/>
          <w:szCs w:val="22"/>
        </w:rPr>
        <w:t xml:space="preserve">00x </w:t>
      </w:r>
      <w:r w:rsidR="002F0815" w:rsidRPr="00116E4D">
        <w:rPr>
          <w:rFonts w:asciiTheme="minorHAnsi" w:hAnsiTheme="minorHAnsi" w:cstheme="minorHAnsi"/>
          <w:sz w:val="22"/>
          <w:szCs w:val="22"/>
        </w:rPr>
        <w:t xml:space="preserve">instance systému (tedy ne celého prostředí) </w:t>
      </w:r>
      <w:r w:rsidR="00996A95" w:rsidRPr="00116E4D">
        <w:rPr>
          <w:rFonts w:asciiTheme="minorHAnsi" w:hAnsiTheme="minorHAnsi" w:cstheme="minorHAnsi"/>
          <w:sz w:val="22"/>
          <w:szCs w:val="22"/>
        </w:rPr>
        <w:t>za rok.</w:t>
      </w:r>
    </w:p>
    <w:p w14:paraId="05C2E45E" w14:textId="5DBA9E45" w:rsidR="00562ED4" w:rsidRDefault="00562ED4" w:rsidP="00562ED4">
      <w:pPr>
        <w:pStyle w:val="Nadpis3"/>
        <w:keepLines/>
        <w:numPr>
          <w:ilvl w:val="2"/>
          <w:numId w:val="14"/>
        </w:numPr>
        <w:ind w:left="720" w:hanging="720"/>
        <w:rPr>
          <w:caps w:val="0"/>
          <w:color w:val="243F60" w:themeColor="accent1" w:themeShade="7F"/>
          <w:sz w:val="32"/>
          <w:szCs w:val="32"/>
        </w:rPr>
      </w:pPr>
      <w:r w:rsidRPr="0082125B">
        <w:rPr>
          <w:caps w:val="0"/>
          <w:color w:val="244061" w:themeColor="accent1" w:themeShade="80"/>
          <w:sz w:val="32"/>
          <w:szCs w:val="32"/>
        </w:rPr>
        <w:t>Kopie SAP prostředí</w:t>
      </w:r>
    </w:p>
    <w:p w14:paraId="4219932F" w14:textId="77777777" w:rsidR="000A57F9" w:rsidRDefault="00562ED4" w:rsidP="00562ED4">
      <w:pPr>
        <w:rPr>
          <w:rFonts w:asciiTheme="minorHAnsi" w:hAnsiTheme="minorHAnsi" w:cstheme="minorHAnsi"/>
          <w:sz w:val="22"/>
          <w:szCs w:val="22"/>
        </w:rPr>
      </w:pPr>
      <w:r w:rsidRPr="00116E4D">
        <w:rPr>
          <w:rFonts w:asciiTheme="minorHAnsi" w:hAnsiTheme="minorHAnsi" w:cstheme="minorHAnsi"/>
          <w:sz w:val="22"/>
          <w:szCs w:val="22"/>
        </w:rPr>
        <w:t>Poskytovatel bude v rámci klíčové činnosti zajišťovat</w:t>
      </w:r>
      <w:r>
        <w:rPr>
          <w:rFonts w:asciiTheme="minorHAnsi" w:hAnsiTheme="minorHAnsi" w:cstheme="minorHAnsi"/>
          <w:sz w:val="22"/>
          <w:szCs w:val="22"/>
        </w:rPr>
        <w:t xml:space="preserve"> </w:t>
      </w:r>
      <w:r w:rsidR="004353B2">
        <w:rPr>
          <w:rFonts w:asciiTheme="minorHAnsi" w:hAnsiTheme="minorHAnsi" w:cstheme="minorHAnsi"/>
          <w:sz w:val="22"/>
          <w:szCs w:val="22"/>
        </w:rPr>
        <w:t xml:space="preserve">provedení </w:t>
      </w:r>
      <w:r w:rsidR="00220D50">
        <w:rPr>
          <w:rFonts w:asciiTheme="minorHAnsi" w:hAnsiTheme="minorHAnsi" w:cstheme="minorHAnsi"/>
          <w:sz w:val="22"/>
          <w:szCs w:val="22"/>
        </w:rPr>
        <w:t xml:space="preserve">kopie </w:t>
      </w:r>
      <w:r w:rsidR="00535A25">
        <w:rPr>
          <w:rFonts w:asciiTheme="minorHAnsi" w:hAnsiTheme="minorHAnsi" w:cstheme="minorHAnsi"/>
          <w:sz w:val="22"/>
          <w:szCs w:val="22"/>
        </w:rPr>
        <w:t>z produkčního do testovacího prostředí</w:t>
      </w:r>
      <w:r w:rsidR="005F6C83">
        <w:rPr>
          <w:rFonts w:asciiTheme="minorHAnsi" w:hAnsiTheme="minorHAnsi" w:cstheme="minorHAnsi"/>
          <w:sz w:val="22"/>
          <w:szCs w:val="22"/>
        </w:rPr>
        <w:t>,</w:t>
      </w:r>
      <w:r w:rsidR="00535A25">
        <w:rPr>
          <w:rFonts w:asciiTheme="minorHAnsi" w:hAnsiTheme="minorHAnsi" w:cstheme="minorHAnsi"/>
          <w:sz w:val="22"/>
          <w:szCs w:val="22"/>
        </w:rPr>
        <w:t xml:space="preserve"> minimálně v rozsahu následujících </w:t>
      </w:r>
      <w:r w:rsidR="002D4F37">
        <w:rPr>
          <w:rFonts w:asciiTheme="minorHAnsi" w:hAnsiTheme="minorHAnsi" w:cstheme="minorHAnsi"/>
          <w:sz w:val="22"/>
          <w:szCs w:val="22"/>
        </w:rPr>
        <w:t xml:space="preserve">DB a </w:t>
      </w:r>
      <w:r w:rsidR="00535A25">
        <w:rPr>
          <w:rFonts w:asciiTheme="minorHAnsi" w:hAnsiTheme="minorHAnsi" w:cstheme="minorHAnsi"/>
          <w:sz w:val="22"/>
          <w:szCs w:val="22"/>
        </w:rPr>
        <w:t>mod</w:t>
      </w:r>
      <w:r w:rsidR="002D4F37">
        <w:rPr>
          <w:rFonts w:asciiTheme="minorHAnsi" w:hAnsiTheme="minorHAnsi" w:cstheme="minorHAnsi"/>
          <w:sz w:val="22"/>
          <w:szCs w:val="22"/>
        </w:rPr>
        <w:t xml:space="preserve">ulů SAP: </w:t>
      </w:r>
    </w:p>
    <w:p w14:paraId="0A58D421" w14:textId="77777777" w:rsidR="000A57F9" w:rsidRPr="0082125B" w:rsidRDefault="000A57F9" w:rsidP="0082125B">
      <w:pPr>
        <w:pStyle w:val="Odstavecseseznamem"/>
        <w:numPr>
          <w:ilvl w:val="0"/>
          <w:numId w:val="45"/>
        </w:numPr>
        <w:rPr>
          <w:rFonts w:asciiTheme="minorHAnsi" w:hAnsiTheme="minorHAnsi" w:cstheme="minorHAnsi"/>
          <w:sz w:val="22"/>
          <w:szCs w:val="22"/>
        </w:rPr>
      </w:pPr>
      <w:r w:rsidRPr="0082125B">
        <w:rPr>
          <w:rFonts w:asciiTheme="minorHAnsi" w:hAnsiTheme="minorHAnsi" w:cstheme="minorHAnsi"/>
          <w:sz w:val="22"/>
          <w:szCs w:val="22"/>
        </w:rPr>
        <w:t>REP – SAP ERP – DB Oracle</w:t>
      </w:r>
    </w:p>
    <w:p w14:paraId="0CCEBD06" w14:textId="77777777" w:rsidR="000A57F9" w:rsidRPr="0082125B" w:rsidRDefault="000A57F9" w:rsidP="0082125B">
      <w:pPr>
        <w:pStyle w:val="Odstavecseseznamem"/>
        <w:numPr>
          <w:ilvl w:val="0"/>
          <w:numId w:val="45"/>
        </w:numPr>
        <w:rPr>
          <w:rFonts w:asciiTheme="minorHAnsi" w:hAnsiTheme="minorHAnsi" w:cstheme="minorHAnsi"/>
          <w:sz w:val="22"/>
          <w:szCs w:val="22"/>
        </w:rPr>
      </w:pPr>
      <w:r w:rsidRPr="0082125B">
        <w:rPr>
          <w:rFonts w:asciiTheme="minorHAnsi" w:hAnsiTheme="minorHAnsi" w:cstheme="minorHAnsi"/>
          <w:sz w:val="22"/>
          <w:szCs w:val="22"/>
        </w:rPr>
        <w:t>RMP - SAP ERP – DB Oracle</w:t>
      </w:r>
    </w:p>
    <w:p w14:paraId="72364A25" w14:textId="77777777" w:rsidR="000A57F9" w:rsidRPr="0082125B" w:rsidRDefault="000A57F9" w:rsidP="0082125B">
      <w:pPr>
        <w:pStyle w:val="Odstavecseseznamem"/>
        <w:numPr>
          <w:ilvl w:val="0"/>
          <w:numId w:val="45"/>
        </w:numPr>
        <w:rPr>
          <w:rFonts w:asciiTheme="minorHAnsi" w:hAnsiTheme="minorHAnsi" w:cstheme="minorHAnsi"/>
          <w:sz w:val="22"/>
          <w:szCs w:val="22"/>
        </w:rPr>
      </w:pPr>
      <w:r w:rsidRPr="0082125B">
        <w:rPr>
          <w:rFonts w:asciiTheme="minorHAnsi" w:hAnsiTheme="minorHAnsi" w:cstheme="minorHAnsi"/>
          <w:sz w:val="22"/>
          <w:szCs w:val="22"/>
        </w:rPr>
        <w:t>CRP – SAP CRM – DB Oracle</w:t>
      </w:r>
    </w:p>
    <w:p w14:paraId="27C76BC6" w14:textId="77777777" w:rsidR="000A57F9" w:rsidRPr="0082125B" w:rsidRDefault="000A57F9" w:rsidP="0082125B">
      <w:pPr>
        <w:pStyle w:val="Odstavecseseznamem"/>
        <w:numPr>
          <w:ilvl w:val="0"/>
          <w:numId w:val="45"/>
        </w:numPr>
        <w:rPr>
          <w:rFonts w:asciiTheme="minorHAnsi" w:hAnsiTheme="minorHAnsi" w:cstheme="minorHAnsi"/>
          <w:sz w:val="22"/>
          <w:szCs w:val="22"/>
        </w:rPr>
      </w:pPr>
      <w:r w:rsidRPr="0082125B">
        <w:rPr>
          <w:rFonts w:asciiTheme="minorHAnsi" w:hAnsiTheme="minorHAnsi" w:cstheme="minorHAnsi"/>
          <w:sz w:val="22"/>
          <w:szCs w:val="22"/>
        </w:rPr>
        <w:t>C5P – SAP CRM – DB Oracle</w:t>
      </w:r>
    </w:p>
    <w:p w14:paraId="287E47FF" w14:textId="77777777" w:rsidR="000A57F9" w:rsidRPr="0082125B" w:rsidRDefault="000A57F9" w:rsidP="0082125B">
      <w:pPr>
        <w:pStyle w:val="Odstavecseseznamem"/>
        <w:numPr>
          <w:ilvl w:val="0"/>
          <w:numId w:val="45"/>
        </w:numPr>
        <w:rPr>
          <w:rFonts w:asciiTheme="minorHAnsi" w:hAnsiTheme="minorHAnsi" w:cstheme="minorHAnsi"/>
          <w:sz w:val="22"/>
          <w:szCs w:val="22"/>
        </w:rPr>
      </w:pPr>
      <w:r w:rsidRPr="0082125B">
        <w:rPr>
          <w:rFonts w:asciiTheme="minorHAnsi" w:hAnsiTheme="minorHAnsi" w:cstheme="minorHAnsi"/>
          <w:sz w:val="22"/>
          <w:szCs w:val="22"/>
        </w:rPr>
        <w:t>WEP – SAP ABAP – DB Oracle</w:t>
      </w:r>
    </w:p>
    <w:p w14:paraId="0F9CDCE7" w14:textId="77777777" w:rsidR="000A57F9" w:rsidRPr="0082125B" w:rsidRDefault="000A57F9" w:rsidP="0082125B">
      <w:pPr>
        <w:pStyle w:val="Odstavecseseznamem"/>
        <w:numPr>
          <w:ilvl w:val="0"/>
          <w:numId w:val="45"/>
        </w:numPr>
        <w:rPr>
          <w:rFonts w:asciiTheme="minorHAnsi" w:hAnsiTheme="minorHAnsi" w:cstheme="minorHAnsi"/>
          <w:sz w:val="22"/>
          <w:szCs w:val="22"/>
        </w:rPr>
      </w:pPr>
      <w:r w:rsidRPr="0082125B">
        <w:rPr>
          <w:rFonts w:asciiTheme="minorHAnsi" w:hAnsiTheme="minorHAnsi" w:cstheme="minorHAnsi"/>
          <w:sz w:val="22"/>
          <w:szCs w:val="22"/>
        </w:rPr>
        <w:t>BWP/BHP – SAP BW – DB SAP HANA</w:t>
      </w:r>
    </w:p>
    <w:p w14:paraId="0FD3468A" w14:textId="77777777" w:rsidR="000A57F9" w:rsidRPr="0082125B" w:rsidRDefault="000A57F9" w:rsidP="0082125B">
      <w:pPr>
        <w:pStyle w:val="Odstavecseseznamem"/>
        <w:numPr>
          <w:ilvl w:val="0"/>
          <w:numId w:val="45"/>
        </w:numPr>
        <w:rPr>
          <w:rFonts w:asciiTheme="minorHAnsi" w:hAnsiTheme="minorHAnsi" w:cstheme="minorHAnsi"/>
          <w:sz w:val="22"/>
          <w:szCs w:val="22"/>
        </w:rPr>
      </w:pPr>
      <w:r w:rsidRPr="0082125B">
        <w:rPr>
          <w:rFonts w:asciiTheme="minorHAnsi" w:hAnsiTheme="minorHAnsi" w:cstheme="minorHAnsi"/>
          <w:sz w:val="22"/>
          <w:szCs w:val="22"/>
        </w:rPr>
        <w:t>CUP – SAP Content Server – MaxDB</w:t>
      </w:r>
    </w:p>
    <w:p w14:paraId="3745CD96" w14:textId="77777777" w:rsidR="000A57F9" w:rsidRPr="0082125B" w:rsidRDefault="000A57F9" w:rsidP="0082125B">
      <w:pPr>
        <w:pStyle w:val="Odstavecseseznamem"/>
        <w:numPr>
          <w:ilvl w:val="0"/>
          <w:numId w:val="45"/>
        </w:numPr>
        <w:rPr>
          <w:rFonts w:asciiTheme="minorHAnsi" w:hAnsiTheme="minorHAnsi" w:cstheme="minorHAnsi"/>
          <w:sz w:val="22"/>
          <w:szCs w:val="22"/>
        </w:rPr>
      </w:pPr>
      <w:r w:rsidRPr="0082125B">
        <w:rPr>
          <w:rFonts w:asciiTheme="minorHAnsi" w:hAnsiTheme="minorHAnsi" w:cstheme="minorHAnsi"/>
          <w:sz w:val="22"/>
          <w:szCs w:val="22"/>
        </w:rPr>
        <w:t>CTP – SAP Content Server – MaxDB</w:t>
      </w:r>
    </w:p>
    <w:p w14:paraId="56CC64FC" w14:textId="12BE4A26" w:rsidR="000A57F9" w:rsidRPr="0082125B" w:rsidRDefault="000A57F9" w:rsidP="0082125B">
      <w:pPr>
        <w:pStyle w:val="Odstavecseseznamem"/>
        <w:numPr>
          <w:ilvl w:val="0"/>
          <w:numId w:val="45"/>
        </w:numPr>
        <w:rPr>
          <w:rFonts w:asciiTheme="minorHAnsi" w:hAnsiTheme="minorHAnsi" w:cstheme="minorHAnsi"/>
          <w:sz w:val="22"/>
          <w:szCs w:val="22"/>
        </w:rPr>
      </w:pPr>
      <w:r w:rsidRPr="0082125B">
        <w:rPr>
          <w:rFonts w:asciiTheme="minorHAnsi" w:hAnsiTheme="minorHAnsi" w:cstheme="minorHAnsi"/>
          <w:sz w:val="22"/>
          <w:szCs w:val="22"/>
        </w:rPr>
        <w:t>CFP – SAP Content Server – MaxDB</w:t>
      </w:r>
    </w:p>
    <w:p w14:paraId="66E43AD5" w14:textId="0A2718D2" w:rsidR="00562ED4" w:rsidRPr="0082125B" w:rsidRDefault="005F6C83" w:rsidP="00562ED4">
      <w:pPr>
        <w:rPr>
          <w:lang w:eastAsia="zh-CN"/>
        </w:rPr>
      </w:pPr>
      <w:r>
        <w:rPr>
          <w:rFonts w:asciiTheme="minorHAnsi" w:hAnsiTheme="minorHAnsi" w:cstheme="minorHAnsi"/>
          <w:sz w:val="22"/>
          <w:szCs w:val="22"/>
        </w:rPr>
        <w:t xml:space="preserve">Kopie bude realizována vždy dle požadavku </w:t>
      </w:r>
      <w:r w:rsidR="000A57F9">
        <w:rPr>
          <w:rFonts w:asciiTheme="minorHAnsi" w:hAnsiTheme="minorHAnsi" w:cstheme="minorHAnsi"/>
          <w:sz w:val="22"/>
          <w:szCs w:val="22"/>
        </w:rPr>
        <w:t>Objednatele</w:t>
      </w:r>
      <w:r>
        <w:rPr>
          <w:rFonts w:asciiTheme="minorHAnsi" w:hAnsiTheme="minorHAnsi" w:cstheme="minorHAnsi"/>
          <w:sz w:val="22"/>
          <w:szCs w:val="22"/>
        </w:rPr>
        <w:t>, a to až 12x za kalendářní rok.</w:t>
      </w:r>
    </w:p>
    <w:p w14:paraId="3F27F112" w14:textId="77777777" w:rsidR="00230C6C" w:rsidRPr="00116E4D" w:rsidRDefault="00A02CB5" w:rsidP="008D477D">
      <w:pPr>
        <w:pStyle w:val="Nadpis3"/>
        <w:keepLines/>
        <w:numPr>
          <w:ilvl w:val="2"/>
          <w:numId w:val="14"/>
        </w:numPr>
        <w:ind w:left="720" w:hanging="720"/>
        <w:rPr>
          <w:caps w:val="0"/>
          <w:color w:val="243F60" w:themeColor="accent1" w:themeShade="7F"/>
          <w:sz w:val="32"/>
          <w:szCs w:val="32"/>
        </w:rPr>
      </w:pPr>
      <w:r w:rsidRPr="00116E4D">
        <w:rPr>
          <w:caps w:val="0"/>
          <w:color w:val="243F60" w:themeColor="accent1" w:themeShade="7F"/>
          <w:sz w:val="32"/>
          <w:szCs w:val="32"/>
        </w:rPr>
        <w:lastRenderedPageBreak/>
        <w:t>Plán obnovy</w:t>
      </w:r>
    </w:p>
    <w:p w14:paraId="7A5802AC" w14:textId="2B5ADA63" w:rsidR="00A02CB5" w:rsidRPr="00116E4D" w:rsidRDefault="00A02CB5" w:rsidP="00116E4D">
      <w:pPr>
        <w:autoSpaceDE w:val="0"/>
        <w:autoSpaceDN w:val="0"/>
        <w:adjustRightInd w:val="0"/>
        <w:rPr>
          <w:rFonts w:asciiTheme="minorHAnsi" w:hAnsiTheme="minorHAnsi" w:cstheme="minorHAnsi"/>
          <w:sz w:val="22"/>
          <w:szCs w:val="22"/>
        </w:rPr>
      </w:pPr>
      <w:r w:rsidRPr="00116E4D">
        <w:rPr>
          <w:rFonts w:asciiTheme="minorHAnsi" w:hAnsiTheme="minorHAnsi" w:cstheme="minorHAnsi"/>
          <w:sz w:val="22"/>
          <w:szCs w:val="22"/>
        </w:rPr>
        <w:t xml:space="preserve">Poskytovatel </w:t>
      </w:r>
      <w:r w:rsidRPr="004157F4">
        <w:rPr>
          <w:rFonts w:asciiTheme="minorHAnsi" w:hAnsiTheme="minorHAnsi" w:cstheme="minorHAnsi"/>
          <w:sz w:val="22"/>
          <w:szCs w:val="22"/>
        </w:rPr>
        <w:t xml:space="preserve">převezme a bude nadále udržovat dokumentační základnu s důrazem na Plán obnovy, který bude obsahovat kompletní Disaster Recovery Proces (DRP) zálohované infrastruktury. Přitom bude poskytovat úzkou součinnost a spolupráci s dodavatelem aplikační </w:t>
      </w:r>
      <w:r w:rsidR="00623BB4" w:rsidRPr="004157F4">
        <w:rPr>
          <w:rFonts w:asciiTheme="minorHAnsi" w:hAnsiTheme="minorHAnsi" w:cstheme="minorHAnsi"/>
          <w:sz w:val="22"/>
          <w:szCs w:val="22"/>
        </w:rPr>
        <w:t xml:space="preserve">vrstvy </w:t>
      </w:r>
      <w:r w:rsidRPr="004157F4">
        <w:rPr>
          <w:rFonts w:asciiTheme="minorHAnsi" w:hAnsiTheme="minorHAnsi" w:cstheme="minorHAnsi"/>
          <w:sz w:val="22"/>
          <w:szCs w:val="22"/>
        </w:rPr>
        <w:t>za účelem optimálního a přesného nastavení obnovy v návaznosti na potřeby aplikační platformy.</w:t>
      </w:r>
      <w:r w:rsidRPr="00116E4D">
        <w:rPr>
          <w:rFonts w:asciiTheme="minorHAnsi" w:hAnsiTheme="minorHAnsi" w:cstheme="minorHAnsi"/>
          <w:sz w:val="22"/>
          <w:szCs w:val="22"/>
        </w:rPr>
        <w:t xml:space="preserve"> Dokumentace bude 1x za 4 měsíce podrobena revizi a vydána nová aktualizovaná verze.</w:t>
      </w:r>
    </w:p>
    <w:p w14:paraId="1D6B7719" w14:textId="77777777" w:rsidR="00A02CB5" w:rsidRPr="00116E4D" w:rsidRDefault="00A02CB5" w:rsidP="00116E4D">
      <w:pPr>
        <w:autoSpaceDE w:val="0"/>
        <w:autoSpaceDN w:val="0"/>
        <w:adjustRightInd w:val="0"/>
        <w:rPr>
          <w:rFonts w:asciiTheme="minorHAnsi" w:hAnsiTheme="minorHAnsi" w:cstheme="minorHAnsi"/>
          <w:sz w:val="22"/>
          <w:szCs w:val="22"/>
        </w:rPr>
      </w:pPr>
      <w:r w:rsidRPr="00116E4D">
        <w:rPr>
          <w:rFonts w:asciiTheme="minorHAnsi" w:hAnsiTheme="minorHAnsi" w:cstheme="minorHAnsi"/>
          <w:sz w:val="22"/>
          <w:szCs w:val="22"/>
        </w:rPr>
        <w:t>Poskytovatel navrhne pro každý provozovaný systém, komponentu a službu proces a postup obnovy DRP. V rámci plnění DRP Poskytovatel zajistí minimálně tyto činnosti:</w:t>
      </w:r>
    </w:p>
    <w:p w14:paraId="3EC4C23D" w14:textId="0A3226FB" w:rsidR="00A02CB5" w:rsidRPr="00116E4D" w:rsidRDefault="00A02CB5" w:rsidP="008D477D">
      <w:pPr>
        <w:pStyle w:val="Zkladntext"/>
        <w:numPr>
          <w:ilvl w:val="0"/>
          <w:numId w:val="18"/>
        </w:numPr>
        <w:spacing w:after="0"/>
        <w:ind w:left="720"/>
        <w:jc w:val="both"/>
        <w:rPr>
          <w:lang w:val="cs-CZ"/>
        </w:rPr>
      </w:pPr>
      <w:r w:rsidRPr="00116E4D">
        <w:rPr>
          <w:lang w:val="cs-CZ"/>
        </w:rPr>
        <w:t>návrh a správu DRP pro infrastrukturu IS SZIF s rozpadem na jednotlivé systémy, komponenty a služby</w:t>
      </w:r>
      <w:r w:rsidR="00116E4D" w:rsidRPr="00116E4D">
        <w:rPr>
          <w:lang w:val="cs-CZ"/>
        </w:rPr>
        <w:t>;</w:t>
      </w:r>
    </w:p>
    <w:p w14:paraId="1D5C74EE" w14:textId="1123058F" w:rsidR="00A02CB5" w:rsidRPr="00116E4D" w:rsidRDefault="00A02CB5" w:rsidP="008D477D">
      <w:pPr>
        <w:pStyle w:val="Zkladntext"/>
        <w:numPr>
          <w:ilvl w:val="0"/>
          <w:numId w:val="18"/>
        </w:numPr>
        <w:spacing w:after="0"/>
        <w:ind w:left="720"/>
        <w:jc w:val="both"/>
        <w:rPr>
          <w:lang w:val="cs-CZ"/>
        </w:rPr>
      </w:pPr>
      <w:r w:rsidRPr="00116E4D">
        <w:rPr>
          <w:lang w:val="cs-CZ"/>
        </w:rPr>
        <w:t>návrh a aktualizaci RPO (Recovery Point Objective) a RTO (Recovery Time Objective) dle technologického stavu infrastruktury a objemu zálohovaných dat</w:t>
      </w:r>
      <w:r w:rsidR="00116E4D" w:rsidRPr="00116E4D">
        <w:rPr>
          <w:lang w:val="cs-CZ"/>
        </w:rPr>
        <w:t>;</w:t>
      </w:r>
    </w:p>
    <w:p w14:paraId="7EFE8EF8" w14:textId="6C6ACA80" w:rsidR="00A02CB5" w:rsidRPr="00116E4D" w:rsidRDefault="00A02CB5" w:rsidP="008D477D">
      <w:pPr>
        <w:pStyle w:val="Zkladntext"/>
        <w:numPr>
          <w:ilvl w:val="0"/>
          <w:numId w:val="18"/>
        </w:numPr>
        <w:spacing w:after="0"/>
        <w:ind w:left="720"/>
        <w:jc w:val="both"/>
        <w:rPr>
          <w:lang w:val="cs-CZ"/>
        </w:rPr>
      </w:pPr>
      <w:r w:rsidRPr="00116E4D">
        <w:rPr>
          <w:lang w:val="cs-CZ"/>
        </w:rPr>
        <w:t>správu a kontrolu dosažitelnosti RPO a RTO u jednotlivých koncových služeb</w:t>
      </w:r>
      <w:r w:rsidR="00116E4D" w:rsidRPr="00116E4D">
        <w:rPr>
          <w:lang w:val="cs-CZ"/>
        </w:rPr>
        <w:t>;</w:t>
      </w:r>
    </w:p>
    <w:p w14:paraId="06BFCF5C" w14:textId="76AA8DB8" w:rsidR="00A02CB5" w:rsidRPr="00116E4D" w:rsidRDefault="00A02CB5" w:rsidP="008D477D">
      <w:pPr>
        <w:pStyle w:val="Zkladntext"/>
        <w:numPr>
          <w:ilvl w:val="0"/>
          <w:numId w:val="18"/>
        </w:numPr>
        <w:spacing w:after="0"/>
        <w:ind w:left="720"/>
        <w:jc w:val="both"/>
        <w:rPr>
          <w:lang w:val="cs-CZ"/>
        </w:rPr>
      </w:pPr>
      <w:r w:rsidRPr="00116E4D">
        <w:rPr>
          <w:lang w:val="cs-CZ"/>
        </w:rPr>
        <w:t>analýza plnění RPO a RTO služeb a jejich komponent na vyžádání</w:t>
      </w:r>
      <w:r w:rsidR="00116E4D" w:rsidRPr="00116E4D">
        <w:rPr>
          <w:lang w:val="cs-CZ"/>
        </w:rPr>
        <w:t>;</w:t>
      </w:r>
    </w:p>
    <w:p w14:paraId="0782BB4A" w14:textId="0C52D973" w:rsidR="00A02CB5" w:rsidRPr="00116E4D" w:rsidRDefault="00A02CB5" w:rsidP="008D477D">
      <w:pPr>
        <w:pStyle w:val="Zkladntext"/>
        <w:numPr>
          <w:ilvl w:val="0"/>
          <w:numId w:val="18"/>
        </w:numPr>
        <w:spacing w:after="0"/>
        <w:ind w:left="720"/>
        <w:jc w:val="both"/>
        <w:rPr>
          <w:lang w:val="cs-CZ"/>
        </w:rPr>
      </w:pPr>
      <w:r w:rsidRPr="00116E4D">
        <w:rPr>
          <w:lang w:val="cs-CZ"/>
        </w:rPr>
        <w:t>provádění obnovy jednotlivých systémů a prvků (bez nutnosti obnovy celé infrastruktury IS SZIF) na vyžádání Objednatele</w:t>
      </w:r>
      <w:r w:rsidR="00116E4D" w:rsidRPr="00116E4D">
        <w:rPr>
          <w:lang w:val="cs-CZ"/>
        </w:rPr>
        <w:t>;</w:t>
      </w:r>
    </w:p>
    <w:p w14:paraId="3D57C892" w14:textId="77777777" w:rsidR="00A02CB5" w:rsidRDefault="00A02CB5" w:rsidP="00205748">
      <w:pPr>
        <w:rPr>
          <w:rFonts w:cs="Arial"/>
          <w:color w:val="000000"/>
          <w:szCs w:val="22"/>
        </w:rPr>
      </w:pPr>
    </w:p>
    <w:p w14:paraId="4D07F9EA" w14:textId="0991871A" w:rsidR="00C91BBB" w:rsidRPr="00116E4D" w:rsidRDefault="00205748" w:rsidP="00116E4D">
      <w:pPr>
        <w:autoSpaceDE w:val="0"/>
        <w:autoSpaceDN w:val="0"/>
        <w:adjustRightInd w:val="0"/>
        <w:rPr>
          <w:rFonts w:asciiTheme="minorHAnsi" w:hAnsiTheme="minorHAnsi" w:cstheme="minorHAnsi"/>
          <w:sz w:val="22"/>
          <w:szCs w:val="22"/>
        </w:rPr>
      </w:pPr>
      <w:r w:rsidRPr="00116E4D">
        <w:rPr>
          <w:rFonts w:asciiTheme="minorHAnsi" w:hAnsiTheme="minorHAnsi" w:cstheme="minorHAnsi"/>
          <w:sz w:val="22"/>
          <w:szCs w:val="22"/>
        </w:rPr>
        <w:t>Objednatel dále požaduje, aby Poskytovatel prováděl minimálně 1x ročně kompletní test obnovy celé provozované infrastruktury IS SZIF. Řízení a koordinaci testu obnovy bude provádět Objednatel. Objednatel bude povinen sdělit termín provedení testu obnovy Poskytovateli nejméně 30 kalendářních dní před požadovaným termínem.</w:t>
      </w:r>
    </w:p>
    <w:p w14:paraId="460B538F" w14:textId="77777777" w:rsidR="007C1BCE" w:rsidRPr="00116E4D" w:rsidRDefault="007C1BCE" w:rsidP="008D477D">
      <w:pPr>
        <w:pStyle w:val="Nadpis3"/>
        <w:keepLines/>
        <w:numPr>
          <w:ilvl w:val="2"/>
          <w:numId w:val="14"/>
        </w:numPr>
        <w:ind w:left="720" w:hanging="720"/>
        <w:rPr>
          <w:caps w:val="0"/>
          <w:color w:val="243F60" w:themeColor="accent1" w:themeShade="7F"/>
          <w:sz w:val="32"/>
          <w:szCs w:val="32"/>
        </w:rPr>
      </w:pPr>
      <w:r w:rsidRPr="00116E4D">
        <w:rPr>
          <w:caps w:val="0"/>
          <w:color w:val="243F60" w:themeColor="accent1" w:themeShade="7F"/>
          <w:sz w:val="32"/>
          <w:szCs w:val="32"/>
        </w:rPr>
        <w:t>Vyhodnocení služby</w:t>
      </w:r>
    </w:p>
    <w:p w14:paraId="3B916EB7" w14:textId="77777777" w:rsidR="009F14C2" w:rsidRPr="00116E4D" w:rsidRDefault="009F14C2" w:rsidP="00116E4D">
      <w:pPr>
        <w:autoSpaceDE w:val="0"/>
        <w:autoSpaceDN w:val="0"/>
        <w:adjustRightInd w:val="0"/>
        <w:rPr>
          <w:rFonts w:asciiTheme="minorHAnsi" w:hAnsiTheme="minorHAnsi" w:cstheme="minorHAnsi"/>
          <w:sz w:val="22"/>
          <w:szCs w:val="22"/>
        </w:rPr>
      </w:pPr>
      <w:r w:rsidRPr="00116E4D">
        <w:rPr>
          <w:rFonts w:asciiTheme="minorHAnsi" w:hAnsiTheme="minorHAnsi" w:cstheme="minorHAnsi"/>
          <w:sz w:val="22"/>
          <w:szCs w:val="22"/>
        </w:rPr>
        <w:t>O poskytnutí všech služeb bude připraven ze strany Poskytovatele tzv. "</w:t>
      </w:r>
      <w:r w:rsidRPr="00116E4D">
        <w:rPr>
          <w:rFonts w:asciiTheme="minorHAnsi" w:hAnsiTheme="minorHAnsi" w:cstheme="minorHAnsi"/>
          <w:b/>
          <w:bCs/>
          <w:sz w:val="22"/>
          <w:szCs w:val="22"/>
        </w:rPr>
        <w:t>Protokol o poskytnuté službě</w:t>
      </w:r>
      <w:r w:rsidRPr="00116E4D">
        <w:rPr>
          <w:rFonts w:asciiTheme="minorHAnsi" w:hAnsiTheme="minorHAnsi" w:cstheme="minorHAnsi"/>
          <w:sz w:val="22"/>
          <w:szCs w:val="22"/>
        </w:rPr>
        <w:t>" za dobu uplynulého vyhodnocovacího období a obsahující zejména následující:</w:t>
      </w:r>
    </w:p>
    <w:p w14:paraId="55512D2F" w14:textId="1F0A39B3" w:rsidR="009F14C2" w:rsidRPr="00116E4D" w:rsidRDefault="009F14C2" w:rsidP="008D477D">
      <w:pPr>
        <w:pStyle w:val="Zkladntext"/>
        <w:numPr>
          <w:ilvl w:val="0"/>
          <w:numId w:val="18"/>
        </w:numPr>
        <w:spacing w:after="0"/>
        <w:ind w:left="720"/>
        <w:jc w:val="both"/>
        <w:rPr>
          <w:lang w:val="cs-CZ"/>
        </w:rPr>
      </w:pPr>
      <w:r w:rsidRPr="00116E4D">
        <w:rPr>
          <w:lang w:val="cs-CZ"/>
        </w:rPr>
        <w:t>Záznamy o provedení záloh (rozsah záloh musí být v souladu se schváleným Zálohovacím plánem)</w:t>
      </w:r>
      <w:r w:rsidR="00116E4D" w:rsidRPr="00116E4D">
        <w:rPr>
          <w:lang w:val="cs-CZ"/>
        </w:rPr>
        <w:t>;</w:t>
      </w:r>
    </w:p>
    <w:p w14:paraId="263F4196" w14:textId="3D183513" w:rsidR="009F14C2" w:rsidRPr="00116E4D" w:rsidRDefault="009F14C2" w:rsidP="008D477D">
      <w:pPr>
        <w:pStyle w:val="Zkladntext"/>
        <w:numPr>
          <w:ilvl w:val="0"/>
          <w:numId w:val="18"/>
        </w:numPr>
        <w:spacing w:after="0"/>
        <w:ind w:left="720"/>
        <w:jc w:val="both"/>
        <w:rPr>
          <w:lang w:val="cs-CZ"/>
        </w:rPr>
      </w:pPr>
      <w:r w:rsidRPr="00116E4D">
        <w:rPr>
          <w:lang w:val="cs-CZ"/>
        </w:rPr>
        <w:t>Záznamy o provedení testu obnovy dat, systémů a prvků</w:t>
      </w:r>
      <w:r w:rsidR="00116E4D" w:rsidRPr="00116E4D">
        <w:rPr>
          <w:lang w:val="cs-CZ"/>
        </w:rPr>
        <w:t>;</w:t>
      </w:r>
    </w:p>
    <w:p w14:paraId="63C3E557" w14:textId="33C996CE" w:rsidR="009F14C2" w:rsidRPr="00116E4D" w:rsidRDefault="009F14C2" w:rsidP="008D477D">
      <w:pPr>
        <w:pStyle w:val="Zkladntext"/>
        <w:numPr>
          <w:ilvl w:val="0"/>
          <w:numId w:val="18"/>
        </w:numPr>
        <w:spacing w:after="0"/>
        <w:ind w:left="720"/>
        <w:jc w:val="both"/>
        <w:rPr>
          <w:lang w:val="cs-CZ"/>
        </w:rPr>
      </w:pPr>
      <w:r w:rsidRPr="00116E4D">
        <w:rPr>
          <w:lang w:val="cs-CZ"/>
        </w:rPr>
        <w:t>Protokol ročního testu obnovy</w:t>
      </w:r>
      <w:r w:rsidR="00116E4D" w:rsidRPr="00116E4D">
        <w:rPr>
          <w:lang w:val="cs-CZ"/>
        </w:rPr>
        <w:t>;</w:t>
      </w:r>
    </w:p>
    <w:p w14:paraId="6D42303E" w14:textId="386F3774" w:rsidR="009F14C2" w:rsidRPr="00116E4D" w:rsidRDefault="009F14C2" w:rsidP="008D477D">
      <w:pPr>
        <w:pStyle w:val="Zkladntext"/>
        <w:numPr>
          <w:ilvl w:val="0"/>
          <w:numId w:val="18"/>
        </w:numPr>
        <w:spacing w:after="0"/>
        <w:ind w:left="720"/>
        <w:jc w:val="both"/>
        <w:rPr>
          <w:lang w:val="cs-CZ"/>
        </w:rPr>
      </w:pPr>
      <w:r w:rsidRPr="00116E4D">
        <w:rPr>
          <w:lang w:val="cs-CZ"/>
        </w:rPr>
        <w:t>Záznamy o mimořádných situacích</w:t>
      </w:r>
      <w:r w:rsidR="00116E4D" w:rsidRPr="00116E4D">
        <w:rPr>
          <w:lang w:val="cs-CZ"/>
        </w:rPr>
        <w:t>;</w:t>
      </w:r>
    </w:p>
    <w:p w14:paraId="1F419B1C" w14:textId="1F26F3C4" w:rsidR="009F14C2" w:rsidRPr="00116E4D" w:rsidRDefault="009F14C2" w:rsidP="008D477D">
      <w:pPr>
        <w:pStyle w:val="Zkladntext"/>
        <w:numPr>
          <w:ilvl w:val="0"/>
          <w:numId w:val="18"/>
        </w:numPr>
        <w:spacing w:after="0"/>
        <w:ind w:left="720"/>
        <w:jc w:val="both"/>
        <w:rPr>
          <w:lang w:val="cs-CZ"/>
        </w:rPr>
      </w:pPr>
      <w:r w:rsidRPr="00116E4D">
        <w:rPr>
          <w:lang w:val="cs-CZ"/>
        </w:rPr>
        <w:t>Návrhy preventivních opatření na změnu Zálohovacího plánu, Plánu obnovy nebo vlastního technického řešení zálohovacího systému</w:t>
      </w:r>
      <w:r w:rsidR="00116E4D" w:rsidRPr="00116E4D">
        <w:rPr>
          <w:lang w:val="cs-CZ"/>
        </w:rPr>
        <w:t>;</w:t>
      </w:r>
    </w:p>
    <w:p w14:paraId="32E839E5" w14:textId="0B7E1097" w:rsidR="009F14C2" w:rsidRPr="00116E4D" w:rsidRDefault="00116E4D" w:rsidP="008D477D">
      <w:pPr>
        <w:pStyle w:val="Zkladntext"/>
        <w:numPr>
          <w:ilvl w:val="0"/>
          <w:numId w:val="18"/>
        </w:numPr>
        <w:spacing w:after="0"/>
        <w:ind w:left="720"/>
        <w:jc w:val="both"/>
        <w:rPr>
          <w:lang w:val="cs-CZ"/>
        </w:rPr>
      </w:pPr>
      <w:r w:rsidRPr="00116E4D">
        <w:rPr>
          <w:lang w:val="cs-CZ"/>
        </w:rPr>
        <w:t>n</w:t>
      </w:r>
      <w:r w:rsidR="009F14C2" w:rsidRPr="00116E4D">
        <w:rPr>
          <w:lang w:val="cs-CZ"/>
        </w:rPr>
        <w:t xml:space="preserve">a vyžádání </w:t>
      </w:r>
      <w:r w:rsidRPr="00116E4D">
        <w:rPr>
          <w:lang w:val="cs-CZ"/>
        </w:rPr>
        <w:t>provede a</w:t>
      </w:r>
      <w:r w:rsidR="009F14C2" w:rsidRPr="00116E4D">
        <w:rPr>
          <w:lang w:val="cs-CZ"/>
        </w:rPr>
        <w:t>nalýza plnění RTO</w:t>
      </w:r>
      <w:r w:rsidR="009B327C" w:rsidRPr="00116E4D">
        <w:rPr>
          <w:lang w:val="cs-CZ"/>
        </w:rPr>
        <w:t>/S</w:t>
      </w:r>
      <w:r w:rsidR="009F14C2" w:rsidRPr="00116E4D">
        <w:rPr>
          <w:lang w:val="cs-CZ"/>
        </w:rPr>
        <w:t xml:space="preserve"> a RPO</w:t>
      </w:r>
      <w:r w:rsidR="009B327C" w:rsidRPr="00116E4D">
        <w:rPr>
          <w:lang w:val="cs-CZ"/>
        </w:rPr>
        <w:t>/S</w:t>
      </w:r>
      <w:r w:rsidRPr="00116E4D">
        <w:rPr>
          <w:lang w:val="cs-CZ"/>
        </w:rPr>
        <w:t>;</w:t>
      </w:r>
    </w:p>
    <w:p w14:paraId="6A1F658E" w14:textId="62007B29" w:rsidR="009F14C2" w:rsidRPr="00C6470E" w:rsidRDefault="00116E4D" w:rsidP="008D477D">
      <w:pPr>
        <w:pStyle w:val="Zkladntext"/>
        <w:numPr>
          <w:ilvl w:val="0"/>
          <w:numId w:val="18"/>
        </w:numPr>
        <w:spacing w:after="0"/>
        <w:ind w:left="720"/>
        <w:jc w:val="both"/>
        <w:rPr>
          <w:lang w:val="cs-CZ"/>
        </w:rPr>
      </w:pPr>
      <w:r w:rsidRPr="00116E4D">
        <w:rPr>
          <w:lang w:val="cs-CZ"/>
        </w:rPr>
        <w:t>d</w:t>
      </w:r>
      <w:r w:rsidR="0002368E" w:rsidRPr="00116E4D">
        <w:rPr>
          <w:lang w:val="cs-CZ"/>
        </w:rPr>
        <w:t xml:space="preserve">alší doklady dokládající prokazatelné čerpání služeb daných služeb a oprávněnou fakturaci </w:t>
      </w:r>
      <w:bookmarkStart w:id="155" w:name="_Hlk170113381"/>
      <w:r w:rsidR="0002368E" w:rsidRPr="00116E4D">
        <w:rPr>
          <w:lang w:val="cs-CZ"/>
        </w:rPr>
        <w:t>služby ze strany Poskytovatele</w:t>
      </w:r>
      <w:r w:rsidRPr="00116E4D">
        <w:rPr>
          <w:lang w:val="cs-CZ"/>
        </w:rPr>
        <w:t>;</w:t>
      </w:r>
    </w:p>
    <w:p w14:paraId="5187E109" w14:textId="77777777" w:rsidR="00315D27" w:rsidRDefault="005F44C8" w:rsidP="008D477D">
      <w:pPr>
        <w:pStyle w:val="Nadpis1"/>
        <w:numPr>
          <w:ilvl w:val="1"/>
          <w:numId w:val="14"/>
        </w:numPr>
        <w:ind w:left="431" w:hanging="431"/>
      </w:pPr>
      <w:bookmarkStart w:id="156" w:name="_Toc177709654"/>
      <w:bookmarkStart w:id="157" w:name="_Toc185492584"/>
      <w:r>
        <w:t>Služba</w:t>
      </w:r>
      <w:r w:rsidR="00F0480A">
        <w:t xml:space="preserve"> </w:t>
      </w:r>
      <w:r w:rsidR="00346BA3">
        <w:t>"IS03 - D</w:t>
      </w:r>
      <w:r w:rsidR="00877961">
        <w:t>ohled</w:t>
      </w:r>
      <w:r>
        <w:t xml:space="preserve"> a monitoring</w:t>
      </w:r>
      <w:r w:rsidR="00346BA3">
        <w:t>"</w:t>
      </w:r>
      <w:bookmarkEnd w:id="156"/>
      <w:bookmarkEnd w:id="157"/>
      <w:r w:rsidR="00E87A9C">
        <w:t xml:space="preserve"> </w:t>
      </w:r>
    </w:p>
    <w:p w14:paraId="64D0F80D" w14:textId="77777777" w:rsidR="007C1BCE" w:rsidRDefault="007C1BCE" w:rsidP="008D477D">
      <w:pPr>
        <w:pStyle w:val="Nadpis3"/>
        <w:keepLines/>
        <w:numPr>
          <w:ilvl w:val="2"/>
          <w:numId w:val="14"/>
        </w:numPr>
        <w:ind w:left="720" w:hanging="720"/>
        <w:rPr>
          <w:caps w:val="0"/>
          <w:color w:val="243F60" w:themeColor="accent1" w:themeShade="7F"/>
          <w:sz w:val="32"/>
          <w:szCs w:val="32"/>
        </w:rPr>
      </w:pPr>
      <w:r w:rsidRPr="00C6470E">
        <w:rPr>
          <w:caps w:val="0"/>
          <w:color w:val="243F60" w:themeColor="accent1" w:themeShade="7F"/>
          <w:sz w:val="32"/>
          <w:szCs w:val="32"/>
        </w:rPr>
        <w:t>Parametry služby</w:t>
      </w:r>
    </w:p>
    <w:p w14:paraId="71C5B185" w14:textId="77777777" w:rsidR="00C6470E" w:rsidRPr="00C6470E" w:rsidRDefault="00C6470E" w:rsidP="00C6470E">
      <w:pPr>
        <w:rPr>
          <w:lang w:eastAsia="zh-CN"/>
        </w:rPr>
      </w:pPr>
    </w:p>
    <w:tbl>
      <w:tblPr>
        <w:tblStyle w:val="Mkatabulky"/>
        <w:tblW w:w="9229" w:type="dxa"/>
        <w:tblLayout w:type="fixed"/>
        <w:tblLook w:val="04A0" w:firstRow="1" w:lastRow="0" w:firstColumn="1" w:lastColumn="0" w:noHBand="0" w:noVBand="1"/>
      </w:tblPr>
      <w:tblGrid>
        <w:gridCol w:w="1952"/>
        <w:gridCol w:w="2837"/>
        <w:gridCol w:w="1273"/>
        <w:gridCol w:w="1417"/>
        <w:gridCol w:w="1750"/>
      </w:tblGrid>
      <w:tr w:rsidR="00346BA3" w:rsidRPr="00551E43" w14:paraId="1E8501A5" w14:textId="77777777" w:rsidTr="00D42AA1">
        <w:trPr>
          <w:cantSplit/>
          <w:trHeight w:val="375"/>
        </w:trPr>
        <w:tc>
          <w:tcPr>
            <w:tcW w:w="1952" w:type="dxa"/>
            <w:shd w:val="clear" w:color="auto" w:fill="006600"/>
            <w:vAlign w:val="center"/>
          </w:tcPr>
          <w:p w14:paraId="3FC8E623" w14:textId="77777777" w:rsidR="00346BA3" w:rsidRPr="00551E43" w:rsidRDefault="00346BA3" w:rsidP="00346BA3">
            <w:pPr>
              <w:spacing w:before="0" w:after="0"/>
              <w:jc w:val="left"/>
            </w:pPr>
            <w:r w:rsidRPr="00551E43">
              <w:t>Označení</w:t>
            </w:r>
          </w:p>
        </w:tc>
        <w:tc>
          <w:tcPr>
            <w:tcW w:w="7277" w:type="dxa"/>
            <w:gridSpan w:val="4"/>
            <w:shd w:val="clear" w:color="auto" w:fill="006600"/>
            <w:vAlign w:val="center"/>
          </w:tcPr>
          <w:p w14:paraId="19319745" w14:textId="77777777" w:rsidR="00346BA3" w:rsidRPr="00551E43" w:rsidRDefault="00346BA3" w:rsidP="00346BA3">
            <w:pPr>
              <w:spacing w:before="0" w:after="0"/>
              <w:jc w:val="left"/>
            </w:pPr>
            <w:r w:rsidRPr="00551E43">
              <w:t>Název služby</w:t>
            </w:r>
          </w:p>
        </w:tc>
      </w:tr>
      <w:tr w:rsidR="005D6BF6" w:rsidRPr="00551E43" w14:paraId="4C74CB5A" w14:textId="77777777" w:rsidTr="00341CD6">
        <w:trPr>
          <w:cantSplit/>
          <w:trHeight w:val="408"/>
        </w:trPr>
        <w:tc>
          <w:tcPr>
            <w:tcW w:w="1952" w:type="dxa"/>
            <w:tcBorders>
              <w:bottom w:val="single" w:sz="4" w:space="0" w:color="auto"/>
            </w:tcBorders>
            <w:vAlign w:val="center"/>
          </w:tcPr>
          <w:p w14:paraId="6F9CC6AB" w14:textId="77777777" w:rsidR="005D6BF6" w:rsidRPr="00551E43" w:rsidRDefault="005D6BF6" w:rsidP="00346BA3">
            <w:pPr>
              <w:spacing w:before="0" w:after="0"/>
              <w:jc w:val="left"/>
            </w:pPr>
            <w:r>
              <w:lastRenderedPageBreak/>
              <w:t>IS03</w:t>
            </w:r>
          </w:p>
        </w:tc>
        <w:tc>
          <w:tcPr>
            <w:tcW w:w="7277" w:type="dxa"/>
            <w:gridSpan w:val="4"/>
            <w:tcBorders>
              <w:bottom w:val="single" w:sz="4" w:space="0" w:color="auto"/>
            </w:tcBorders>
            <w:vAlign w:val="center"/>
          </w:tcPr>
          <w:p w14:paraId="6C7E8302" w14:textId="77777777" w:rsidR="005D6BF6" w:rsidRPr="00551E43" w:rsidRDefault="005D6BF6" w:rsidP="00346BA3">
            <w:pPr>
              <w:spacing w:before="0" w:after="0"/>
              <w:jc w:val="left"/>
            </w:pPr>
            <w:r>
              <w:t>Dohled a monitoring</w:t>
            </w:r>
          </w:p>
        </w:tc>
      </w:tr>
      <w:tr w:rsidR="00346BA3" w:rsidRPr="00551E43" w14:paraId="143F6C7A" w14:textId="77777777" w:rsidTr="00341CD6">
        <w:trPr>
          <w:cantSplit/>
          <w:trHeight w:val="408"/>
        </w:trPr>
        <w:tc>
          <w:tcPr>
            <w:tcW w:w="9229" w:type="dxa"/>
            <w:gridSpan w:val="5"/>
            <w:shd w:val="clear" w:color="auto" w:fill="006600"/>
            <w:vAlign w:val="center"/>
          </w:tcPr>
          <w:p w14:paraId="37AA1DA1" w14:textId="77777777" w:rsidR="00346BA3" w:rsidRPr="00551E43" w:rsidRDefault="00346BA3" w:rsidP="00346BA3">
            <w:pPr>
              <w:spacing w:before="0" w:after="0"/>
              <w:jc w:val="left"/>
            </w:pPr>
            <w:r w:rsidRPr="00551E43">
              <w:t>Vymezení služby</w:t>
            </w:r>
          </w:p>
        </w:tc>
      </w:tr>
      <w:tr w:rsidR="00346BA3" w:rsidRPr="00551E43" w14:paraId="15DC834F" w14:textId="77777777" w:rsidTr="00341CD6">
        <w:trPr>
          <w:cantSplit/>
          <w:trHeight w:val="408"/>
        </w:trPr>
        <w:tc>
          <w:tcPr>
            <w:tcW w:w="1952" w:type="dxa"/>
            <w:tcBorders>
              <w:bottom w:val="single" w:sz="4" w:space="0" w:color="auto"/>
            </w:tcBorders>
            <w:shd w:val="clear" w:color="auto" w:fill="AEEAC1"/>
            <w:vAlign w:val="center"/>
          </w:tcPr>
          <w:p w14:paraId="603146A1" w14:textId="77777777" w:rsidR="00346BA3" w:rsidRPr="00551E43" w:rsidRDefault="00346BA3" w:rsidP="00346BA3">
            <w:pPr>
              <w:spacing w:before="0" w:after="0"/>
              <w:jc w:val="left"/>
            </w:pPr>
            <w:r w:rsidRPr="00551E43">
              <w:t>Lokalita</w:t>
            </w:r>
          </w:p>
        </w:tc>
        <w:tc>
          <w:tcPr>
            <w:tcW w:w="2837" w:type="dxa"/>
            <w:shd w:val="clear" w:color="auto" w:fill="auto"/>
            <w:vAlign w:val="center"/>
          </w:tcPr>
          <w:p w14:paraId="5D6F852C" w14:textId="77777777" w:rsidR="00346BA3" w:rsidRPr="00551E43" w:rsidRDefault="00346BA3" w:rsidP="00346BA3">
            <w:pPr>
              <w:spacing w:before="0" w:after="0"/>
              <w:jc w:val="left"/>
            </w:pPr>
            <w:r>
              <w:t>A, B</w:t>
            </w:r>
          </w:p>
        </w:tc>
        <w:tc>
          <w:tcPr>
            <w:tcW w:w="1273" w:type="dxa"/>
            <w:shd w:val="clear" w:color="auto" w:fill="AEEAC1"/>
            <w:vAlign w:val="center"/>
          </w:tcPr>
          <w:p w14:paraId="1A54DE66" w14:textId="77777777" w:rsidR="00346BA3" w:rsidRPr="00551E43" w:rsidRDefault="00346BA3" w:rsidP="00346BA3">
            <w:pPr>
              <w:spacing w:before="0" w:after="0"/>
              <w:jc w:val="left"/>
            </w:pPr>
            <w:r w:rsidRPr="00551E43">
              <w:t>Prostředí</w:t>
            </w:r>
          </w:p>
        </w:tc>
        <w:tc>
          <w:tcPr>
            <w:tcW w:w="3167" w:type="dxa"/>
            <w:gridSpan w:val="2"/>
            <w:shd w:val="clear" w:color="auto" w:fill="auto"/>
            <w:vAlign w:val="center"/>
          </w:tcPr>
          <w:p w14:paraId="44E4BABB" w14:textId="77777777" w:rsidR="00346BA3" w:rsidRPr="00551E43" w:rsidRDefault="00346BA3" w:rsidP="00346BA3">
            <w:pPr>
              <w:spacing w:before="0" w:after="0"/>
              <w:jc w:val="left"/>
            </w:pPr>
            <w:r>
              <w:t>PROD/TEST/DEV/MGMT</w:t>
            </w:r>
          </w:p>
        </w:tc>
      </w:tr>
      <w:tr w:rsidR="00346BA3" w:rsidRPr="00551E43" w14:paraId="0E5173EB" w14:textId="77777777" w:rsidTr="00341CD6">
        <w:trPr>
          <w:cantSplit/>
          <w:trHeight w:val="408"/>
        </w:trPr>
        <w:tc>
          <w:tcPr>
            <w:tcW w:w="1952" w:type="dxa"/>
            <w:tcBorders>
              <w:top w:val="single" w:sz="4" w:space="0" w:color="auto"/>
            </w:tcBorders>
            <w:shd w:val="clear" w:color="auto" w:fill="AEEAC1"/>
            <w:vAlign w:val="center"/>
          </w:tcPr>
          <w:p w14:paraId="47A62C57" w14:textId="77777777" w:rsidR="00346BA3" w:rsidRPr="00551E43" w:rsidRDefault="00346BA3" w:rsidP="00346BA3">
            <w:pPr>
              <w:spacing w:before="0" w:after="0"/>
              <w:jc w:val="left"/>
            </w:pPr>
            <w:r w:rsidRPr="00551E43">
              <w:t>Zkrácený popis služby</w:t>
            </w:r>
          </w:p>
        </w:tc>
        <w:tc>
          <w:tcPr>
            <w:tcW w:w="7277" w:type="dxa"/>
            <w:gridSpan w:val="4"/>
            <w:shd w:val="clear" w:color="auto" w:fill="auto"/>
            <w:vAlign w:val="center"/>
          </w:tcPr>
          <w:p w14:paraId="4CFFD9C0" w14:textId="77777777" w:rsidR="00346BA3" w:rsidRPr="00551E43" w:rsidRDefault="00341CD6" w:rsidP="00346BA3">
            <w:pPr>
              <w:spacing w:before="0" w:after="0"/>
              <w:jc w:val="left"/>
            </w:pPr>
            <w:r>
              <w:t>Zajištění</w:t>
            </w:r>
            <w:r w:rsidR="005D6BF6">
              <w:t xml:space="preserve"> služeb dohledu a monitoringu a provozu a správy systémů pro dohled a monitoring infrastruktury IS SZIF.</w:t>
            </w:r>
          </w:p>
        </w:tc>
      </w:tr>
      <w:tr w:rsidR="00346BA3" w:rsidRPr="00551E43" w14:paraId="6175ACA7" w14:textId="77777777" w:rsidTr="00341CD6">
        <w:trPr>
          <w:cantSplit/>
          <w:trHeight w:val="891"/>
        </w:trPr>
        <w:tc>
          <w:tcPr>
            <w:tcW w:w="1952" w:type="dxa"/>
            <w:tcBorders>
              <w:top w:val="single" w:sz="4" w:space="0" w:color="auto"/>
            </w:tcBorders>
            <w:shd w:val="clear" w:color="auto" w:fill="AEEAC1"/>
            <w:vAlign w:val="center"/>
          </w:tcPr>
          <w:p w14:paraId="65D8B7B0" w14:textId="77777777" w:rsidR="00346BA3" w:rsidRPr="00551E43" w:rsidRDefault="00346BA3" w:rsidP="00346BA3">
            <w:pPr>
              <w:spacing w:before="0" w:after="0"/>
              <w:jc w:val="left"/>
            </w:pPr>
            <w:r w:rsidRPr="00551E43">
              <w:t>Klíčové činnosti v rámci služby</w:t>
            </w:r>
          </w:p>
        </w:tc>
        <w:tc>
          <w:tcPr>
            <w:tcW w:w="7277" w:type="dxa"/>
            <w:gridSpan w:val="4"/>
            <w:tcBorders>
              <w:bottom w:val="single" w:sz="4" w:space="0" w:color="auto"/>
            </w:tcBorders>
            <w:shd w:val="clear" w:color="auto" w:fill="auto"/>
            <w:vAlign w:val="center"/>
          </w:tcPr>
          <w:p w14:paraId="460BD96B" w14:textId="4E4FDEC4" w:rsidR="00341CD6" w:rsidRDefault="00341CD6" w:rsidP="008D477D">
            <w:pPr>
              <w:pStyle w:val="Odstavecseseznamem"/>
              <w:numPr>
                <w:ilvl w:val="0"/>
                <w:numId w:val="8"/>
              </w:numPr>
              <w:spacing w:before="0" w:after="0"/>
              <w:jc w:val="left"/>
            </w:pPr>
            <w:r>
              <w:t>Předávání monitorovaných informací</w:t>
            </w:r>
          </w:p>
          <w:p w14:paraId="5899A288" w14:textId="77777777" w:rsidR="00F7387B" w:rsidRDefault="00F7387B" w:rsidP="008D477D">
            <w:pPr>
              <w:pStyle w:val="Odstavecseseznamem"/>
              <w:numPr>
                <w:ilvl w:val="0"/>
                <w:numId w:val="8"/>
              </w:numPr>
              <w:spacing w:before="0" w:after="0"/>
              <w:jc w:val="left"/>
            </w:pPr>
            <w:r>
              <w:t>Provozní monitoring</w:t>
            </w:r>
          </w:p>
          <w:p w14:paraId="4FA0A8B9" w14:textId="613BCFF8" w:rsidR="003F0255" w:rsidRPr="00551E43" w:rsidRDefault="003F0255" w:rsidP="008D477D">
            <w:pPr>
              <w:pStyle w:val="Odstavecseseznamem"/>
              <w:numPr>
                <w:ilvl w:val="0"/>
                <w:numId w:val="8"/>
              </w:numPr>
            </w:pPr>
            <w:r w:rsidRPr="003F0255">
              <w:t>Provozní monitoring pro SAP</w:t>
            </w:r>
          </w:p>
        </w:tc>
      </w:tr>
      <w:tr w:rsidR="00764BAA" w:rsidRPr="00551E43" w14:paraId="5920BA21" w14:textId="77777777" w:rsidTr="005D0D6F">
        <w:trPr>
          <w:cantSplit/>
          <w:trHeight w:val="408"/>
        </w:trPr>
        <w:tc>
          <w:tcPr>
            <w:tcW w:w="1952" w:type="dxa"/>
            <w:vMerge w:val="restart"/>
            <w:tcBorders>
              <w:top w:val="single" w:sz="4" w:space="0" w:color="auto"/>
              <w:left w:val="single" w:sz="4" w:space="0" w:color="auto"/>
              <w:right w:val="single" w:sz="4" w:space="0" w:color="auto"/>
            </w:tcBorders>
            <w:shd w:val="clear" w:color="auto" w:fill="AEEAC1"/>
            <w:vAlign w:val="center"/>
            <w:hideMark/>
          </w:tcPr>
          <w:p w14:paraId="7A6D6EA3" w14:textId="77777777" w:rsidR="00764BAA" w:rsidRPr="00551E43" w:rsidRDefault="00764BAA" w:rsidP="00346BA3">
            <w:pPr>
              <w:spacing w:before="0" w:after="0"/>
              <w:jc w:val="left"/>
            </w:pPr>
            <w:r w:rsidRPr="00551E43">
              <w:t>Minimální rozsah služeb</w:t>
            </w:r>
          </w:p>
        </w:tc>
        <w:tc>
          <w:tcPr>
            <w:tcW w:w="2837" w:type="dxa"/>
            <w:tcBorders>
              <w:top w:val="single" w:sz="4" w:space="0" w:color="auto"/>
              <w:left w:val="single" w:sz="4" w:space="0" w:color="auto"/>
              <w:bottom w:val="single" w:sz="4" w:space="0" w:color="auto"/>
              <w:right w:val="single" w:sz="4" w:space="0" w:color="auto"/>
            </w:tcBorders>
            <w:shd w:val="clear" w:color="auto" w:fill="AEEAC1"/>
            <w:vAlign w:val="center"/>
            <w:hideMark/>
          </w:tcPr>
          <w:p w14:paraId="533A599A" w14:textId="77777777" w:rsidR="00764BAA" w:rsidRPr="00551E43" w:rsidRDefault="00764BAA" w:rsidP="00346BA3">
            <w:pPr>
              <w:spacing w:before="0" w:after="0"/>
              <w:jc w:val="left"/>
            </w:pPr>
            <w:r w:rsidRPr="00551E43">
              <w:t>Klíčová činnost</w:t>
            </w:r>
          </w:p>
        </w:tc>
        <w:tc>
          <w:tcPr>
            <w:tcW w:w="2690" w:type="dxa"/>
            <w:gridSpan w:val="2"/>
            <w:tcBorders>
              <w:top w:val="single" w:sz="4" w:space="0" w:color="auto"/>
              <w:left w:val="single" w:sz="4" w:space="0" w:color="auto"/>
              <w:bottom w:val="single" w:sz="4" w:space="0" w:color="auto"/>
              <w:right w:val="single" w:sz="4" w:space="0" w:color="auto"/>
            </w:tcBorders>
            <w:shd w:val="clear" w:color="auto" w:fill="AEEAC1"/>
            <w:vAlign w:val="center"/>
            <w:hideMark/>
          </w:tcPr>
          <w:p w14:paraId="008C427D" w14:textId="77777777" w:rsidR="00764BAA" w:rsidRPr="00551E43" w:rsidRDefault="00764BAA" w:rsidP="0019139D">
            <w:pPr>
              <w:spacing w:before="0" w:after="0"/>
              <w:jc w:val="left"/>
            </w:pPr>
            <w:r w:rsidRPr="00551E43">
              <w:t xml:space="preserve">Minimální rozsah </w:t>
            </w:r>
          </w:p>
        </w:tc>
        <w:tc>
          <w:tcPr>
            <w:tcW w:w="1750" w:type="dxa"/>
            <w:tcBorders>
              <w:top w:val="single" w:sz="4" w:space="0" w:color="auto"/>
              <w:left w:val="single" w:sz="4" w:space="0" w:color="auto"/>
              <w:bottom w:val="single" w:sz="4" w:space="0" w:color="auto"/>
              <w:right w:val="single" w:sz="4" w:space="0" w:color="auto"/>
            </w:tcBorders>
            <w:shd w:val="clear" w:color="auto" w:fill="AEEAC1"/>
            <w:vAlign w:val="center"/>
            <w:hideMark/>
          </w:tcPr>
          <w:p w14:paraId="1FDF6B36" w14:textId="77777777" w:rsidR="00764BAA" w:rsidRPr="00551E43" w:rsidRDefault="00764BAA" w:rsidP="00346BA3">
            <w:pPr>
              <w:spacing w:before="0" w:after="0"/>
              <w:jc w:val="left"/>
            </w:pPr>
            <w:r w:rsidRPr="00551E43">
              <w:t>Periodicita činnosti</w:t>
            </w:r>
          </w:p>
        </w:tc>
      </w:tr>
      <w:tr w:rsidR="00764BAA" w:rsidRPr="00551E43" w14:paraId="4F1CD61C" w14:textId="77777777" w:rsidTr="005D0D6F">
        <w:trPr>
          <w:cantSplit/>
          <w:trHeight w:val="408"/>
        </w:trPr>
        <w:tc>
          <w:tcPr>
            <w:tcW w:w="1952" w:type="dxa"/>
            <w:vMerge/>
            <w:tcBorders>
              <w:left w:val="single" w:sz="4" w:space="0" w:color="auto"/>
              <w:right w:val="single" w:sz="4" w:space="0" w:color="auto"/>
            </w:tcBorders>
            <w:shd w:val="clear" w:color="auto" w:fill="AEEAC1"/>
            <w:vAlign w:val="center"/>
            <w:hideMark/>
          </w:tcPr>
          <w:p w14:paraId="57915C37" w14:textId="77777777" w:rsidR="00764BAA" w:rsidRPr="00551E43" w:rsidRDefault="00764BAA" w:rsidP="00346BA3">
            <w:pPr>
              <w:spacing w:before="0" w:after="0"/>
              <w:jc w:val="left"/>
            </w:pPr>
          </w:p>
        </w:tc>
        <w:tc>
          <w:tcPr>
            <w:tcW w:w="2837" w:type="dxa"/>
            <w:tcBorders>
              <w:top w:val="single" w:sz="4" w:space="0" w:color="auto"/>
              <w:left w:val="single" w:sz="4" w:space="0" w:color="auto"/>
              <w:bottom w:val="single" w:sz="4" w:space="0" w:color="auto"/>
              <w:right w:val="single" w:sz="4" w:space="0" w:color="auto"/>
            </w:tcBorders>
            <w:vAlign w:val="center"/>
          </w:tcPr>
          <w:p w14:paraId="7E8B926D" w14:textId="77777777" w:rsidR="00764BAA" w:rsidRPr="00551E43" w:rsidRDefault="00764BAA" w:rsidP="0019139D">
            <w:pPr>
              <w:spacing w:before="0" w:after="0"/>
              <w:jc w:val="left"/>
            </w:pPr>
            <w:r>
              <w:t>Předávání monitorovaných informací</w:t>
            </w:r>
          </w:p>
        </w:tc>
        <w:tc>
          <w:tcPr>
            <w:tcW w:w="2690" w:type="dxa"/>
            <w:gridSpan w:val="2"/>
            <w:tcBorders>
              <w:top w:val="single" w:sz="4" w:space="0" w:color="auto"/>
              <w:left w:val="single" w:sz="4" w:space="0" w:color="auto"/>
              <w:bottom w:val="single" w:sz="4" w:space="0" w:color="auto"/>
              <w:right w:val="single" w:sz="4" w:space="0" w:color="auto"/>
            </w:tcBorders>
            <w:vAlign w:val="center"/>
          </w:tcPr>
          <w:p w14:paraId="4B7D67BE" w14:textId="77777777" w:rsidR="00764BAA" w:rsidRPr="00551E43" w:rsidRDefault="00764BAA" w:rsidP="00346BA3">
            <w:pPr>
              <w:spacing w:before="0" w:after="0"/>
              <w:jc w:val="left"/>
            </w:pPr>
            <w:r>
              <w:t>1 x za 10 minut</w:t>
            </w:r>
          </w:p>
        </w:tc>
        <w:tc>
          <w:tcPr>
            <w:tcW w:w="1750" w:type="dxa"/>
            <w:vMerge w:val="restart"/>
            <w:tcBorders>
              <w:top w:val="single" w:sz="4" w:space="0" w:color="auto"/>
              <w:left w:val="single" w:sz="4" w:space="0" w:color="auto"/>
              <w:right w:val="single" w:sz="4" w:space="0" w:color="auto"/>
            </w:tcBorders>
            <w:vAlign w:val="center"/>
            <w:hideMark/>
          </w:tcPr>
          <w:p w14:paraId="2501BF83" w14:textId="77777777" w:rsidR="00764BAA" w:rsidRPr="00551E43" w:rsidRDefault="00764BAA" w:rsidP="00346BA3">
            <w:pPr>
              <w:spacing w:before="0" w:after="0"/>
              <w:jc w:val="left"/>
            </w:pPr>
            <w:r w:rsidRPr="00551E43">
              <w:t>Vyhodnocovací období</w:t>
            </w:r>
          </w:p>
        </w:tc>
      </w:tr>
      <w:tr w:rsidR="00764BAA" w:rsidRPr="00551E43" w14:paraId="06DBA63B" w14:textId="77777777" w:rsidTr="005D0D6F">
        <w:trPr>
          <w:cantSplit/>
          <w:trHeight w:val="408"/>
        </w:trPr>
        <w:tc>
          <w:tcPr>
            <w:tcW w:w="1952" w:type="dxa"/>
            <w:vMerge/>
            <w:tcBorders>
              <w:left w:val="single" w:sz="4" w:space="0" w:color="auto"/>
              <w:right w:val="single" w:sz="4" w:space="0" w:color="auto"/>
            </w:tcBorders>
            <w:shd w:val="clear" w:color="auto" w:fill="AEEAC1"/>
            <w:vAlign w:val="center"/>
          </w:tcPr>
          <w:p w14:paraId="204EE1FD" w14:textId="77777777" w:rsidR="00764BAA" w:rsidRPr="00551E43" w:rsidRDefault="00764BAA" w:rsidP="00346BA3">
            <w:pPr>
              <w:spacing w:before="0" w:after="0"/>
              <w:jc w:val="left"/>
            </w:pPr>
          </w:p>
        </w:tc>
        <w:tc>
          <w:tcPr>
            <w:tcW w:w="2837" w:type="dxa"/>
            <w:tcBorders>
              <w:top w:val="single" w:sz="4" w:space="0" w:color="auto"/>
              <w:left w:val="single" w:sz="4" w:space="0" w:color="auto"/>
              <w:bottom w:val="single" w:sz="4" w:space="0" w:color="auto"/>
              <w:right w:val="single" w:sz="4" w:space="0" w:color="auto"/>
            </w:tcBorders>
            <w:vAlign w:val="center"/>
          </w:tcPr>
          <w:p w14:paraId="0D407D61" w14:textId="77777777" w:rsidR="00764BAA" w:rsidRDefault="00764BAA" w:rsidP="00346BA3">
            <w:pPr>
              <w:spacing w:before="0" w:after="0"/>
              <w:jc w:val="left"/>
            </w:pPr>
            <w:r>
              <w:t>Provozní monitoring</w:t>
            </w:r>
          </w:p>
        </w:tc>
        <w:tc>
          <w:tcPr>
            <w:tcW w:w="2690" w:type="dxa"/>
            <w:gridSpan w:val="2"/>
            <w:tcBorders>
              <w:top w:val="single" w:sz="4" w:space="0" w:color="auto"/>
              <w:left w:val="single" w:sz="4" w:space="0" w:color="auto"/>
              <w:bottom w:val="single" w:sz="4" w:space="0" w:color="auto"/>
              <w:right w:val="single" w:sz="4" w:space="0" w:color="auto"/>
            </w:tcBorders>
            <w:vAlign w:val="center"/>
          </w:tcPr>
          <w:p w14:paraId="7E16BD3D" w14:textId="75245EB8" w:rsidR="00764BAA" w:rsidRDefault="00AC1C79" w:rsidP="00AC1C79">
            <w:pPr>
              <w:spacing w:before="0" w:after="0"/>
              <w:jc w:val="left"/>
            </w:pPr>
            <w:r>
              <w:t xml:space="preserve">Provozní doba – </w:t>
            </w:r>
            <w:r w:rsidR="00921859">
              <w:t>7x24 hod</w:t>
            </w:r>
          </w:p>
        </w:tc>
        <w:tc>
          <w:tcPr>
            <w:tcW w:w="1750" w:type="dxa"/>
            <w:vMerge/>
            <w:tcBorders>
              <w:left w:val="single" w:sz="4" w:space="0" w:color="auto"/>
              <w:right w:val="single" w:sz="4" w:space="0" w:color="auto"/>
            </w:tcBorders>
            <w:vAlign w:val="center"/>
          </w:tcPr>
          <w:p w14:paraId="4966C68B" w14:textId="77777777" w:rsidR="00764BAA" w:rsidRPr="00551E43" w:rsidRDefault="00764BAA" w:rsidP="00346BA3">
            <w:pPr>
              <w:spacing w:before="0" w:after="0"/>
              <w:jc w:val="left"/>
            </w:pPr>
          </w:p>
        </w:tc>
      </w:tr>
      <w:tr w:rsidR="00764BAA" w:rsidRPr="00551E43" w14:paraId="6AA95845" w14:textId="77777777" w:rsidTr="005D0D6F">
        <w:trPr>
          <w:cantSplit/>
          <w:trHeight w:val="408"/>
        </w:trPr>
        <w:tc>
          <w:tcPr>
            <w:tcW w:w="1952" w:type="dxa"/>
            <w:vMerge/>
            <w:tcBorders>
              <w:left w:val="single" w:sz="4" w:space="0" w:color="auto"/>
              <w:bottom w:val="single" w:sz="4" w:space="0" w:color="auto"/>
              <w:right w:val="single" w:sz="4" w:space="0" w:color="auto"/>
            </w:tcBorders>
            <w:shd w:val="clear" w:color="auto" w:fill="AEEAC1"/>
            <w:vAlign w:val="center"/>
          </w:tcPr>
          <w:p w14:paraId="3384CFD8" w14:textId="77777777" w:rsidR="00764BAA" w:rsidRPr="00551E43" w:rsidRDefault="00764BAA" w:rsidP="00346BA3">
            <w:pPr>
              <w:spacing w:before="0" w:after="0"/>
              <w:jc w:val="left"/>
            </w:pPr>
          </w:p>
        </w:tc>
        <w:tc>
          <w:tcPr>
            <w:tcW w:w="2837" w:type="dxa"/>
            <w:tcBorders>
              <w:top w:val="single" w:sz="4" w:space="0" w:color="auto"/>
              <w:left w:val="single" w:sz="4" w:space="0" w:color="auto"/>
              <w:bottom w:val="single" w:sz="4" w:space="0" w:color="auto"/>
              <w:right w:val="single" w:sz="4" w:space="0" w:color="auto"/>
            </w:tcBorders>
            <w:vAlign w:val="center"/>
          </w:tcPr>
          <w:p w14:paraId="092663F8" w14:textId="77777777" w:rsidR="00764BAA" w:rsidRDefault="00764BAA" w:rsidP="00764BAA">
            <w:pPr>
              <w:spacing w:before="0" w:after="0"/>
              <w:jc w:val="left"/>
            </w:pPr>
            <w:r w:rsidRPr="00497652">
              <w:t>Provozní monitoring pro SAP</w:t>
            </w:r>
          </w:p>
        </w:tc>
        <w:tc>
          <w:tcPr>
            <w:tcW w:w="2690" w:type="dxa"/>
            <w:gridSpan w:val="2"/>
            <w:tcBorders>
              <w:top w:val="single" w:sz="4" w:space="0" w:color="auto"/>
              <w:left w:val="single" w:sz="4" w:space="0" w:color="auto"/>
              <w:bottom w:val="single" w:sz="4" w:space="0" w:color="auto"/>
              <w:right w:val="single" w:sz="4" w:space="0" w:color="auto"/>
            </w:tcBorders>
            <w:vAlign w:val="center"/>
          </w:tcPr>
          <w:p w14:paraId="20D5D40C" w14:textId="51ED68F7" w:rsidR="00764BAA" w:rsidRDefault="00AC1C79" w:rsidP="00AC1C79">
            <w:pPr>
              <w:spacing w:before="0" w:after="0"/>
              <w:jc w:val="left"/>
            </w:pPr>
            <w:r>
              <w:t xml:space="preserve">Provozní doba – </w:t>
            </w:r>
            <w:r w:rsidR="00896DCC">
              <w:t>7</w:t>
            </w:r>
            <w:r w:rsidR="00921859">
              <w:t>x24</w:t>
            </w:r>
            <w:r>
              <w:t xml:space="preserve"> </w:t>
            </w:r>
            <w:r w:rsidR="00921859">
              <w:t>hod</w:t>
            </w:r>
          </w:p>
        </w:tc>
        <w:tc>
          <w:tcPr>
            <w:tcW w:w="1750" w:type="dxa"/>
            <w:vMerge/>
            <w:tcBorders>
              <w:left w:val="single" w:sz="4" w:space="0" w:color="auto"/>
              <w:right w:val="single" w:sz="4" w:space="0" w:color="auto"/>
            </w:tcBorders>
            <w:vAlign w:val="center"/>
          </w:tcPr>
          <w:p w14:paraId="4634979E" w14:textId="77777777" w:rsidR="00764BAA" w:rsidRPr="00551E43" w:rsidRDefault="00764BAA" w:rsidP="00346BA3">
            <w:pPr>
              <w:spacing w:before="0" w:after="0"/>
              <w:jc w:val="left"/>
            </w:pPr>
          </w:p>
        </w:tc>
      </w:tr>
      <w:tr w:rsidR="0019139D" w:rsidRPr="00551E43" w14:paraId="5447B44F" w14:textId="77777777" w:rsidTr="00341CD6">
        <w:trPr>
          <w:cantSplit/>
          <w:trHeight w:val="408"/>
        </w:trPr>
        <w:tc>
          <w:tcPr>
            <w:tcW w:w="9229" w:type="dxa"/>
            <w:gridSpan w:val="5"/>
            <w:shd w:val="clear" w:color="auto" w:fill="006600"/>
            <w:vAlign w:val="center"/>
          </w:tcPr>
          <w:p w14:paraId="7DAC4107" w14:textId="77777777" w:rsidR="0019139D" w:rsidRPr="00551E43" w:rsidRDefault="0019139D" w:rsidP="00346BA3">
            <w:pPr>
              <w:spacing w:before="0" w:after="0"/>
              <w:jc w:val="left"/>
            </w:pPr>
            <w:r w:rsidRPr="00551E43">
              <w:t>SLA parametry služby</w:t>
            </w:r>
          </w:p>
        </w:tc>
      </w:tr>
      <w:tr w:rsidR="0019139D" w:rsidRPr="00551E43" w14:paraId="25A5F0EC" w14:textId="77777777" w:rsidTr="00341CD6">
        <w:trPr>
          <w:cantSplit/>
          <w:trHeight w:val="482"/>
        </w:trPr>
        <w:tc>
          <w:tcPr>
            <w:tcW w:w="4789" w:type="dxa"/>
            <w:gridSpan w:val="2"/>
            <w:tcBorders>
              <w:bottom w:val="single" w:sz="4" w:space="0" w:color="auto"/>
            </w:tcBorders>
            <w:shd w:val="clear" w:color="auto" w:fill="auto"/>
            <w:vAlign w:val="center"/>
          </w:tcPr>
          <w:p w14:paraId="5DDD23D2" w14:textId="77777777" w:rsidR="0019139D" w:rsidRPr="00551E43" w:rsidRDefault="0019139D" w:rsidP="00346BA3">
            <w:pPr>
              <w:spacing w:before="0" w:after="0"/>
              <w:jc w:val="left"/>
            </w:pPr>
            <w:r w:rsidRPr="00551E43">
              <w:t>Vyhodnocovací období</w:t>
            </w:r>
          </w:p>
        </w:tc>
        <w:tc>
          <w:tcPr>
            <w:tcW w:w="4440" w:type="dxa"/>
            <w:gridSpan w:val="3"/>
            <w:tcBorders>
              <w:bottom w:val="single" w:sz="4" w:space="0" w:color="auto"/>
            </w:tcBorders>
            <w:shd w:val="clear" w:color="auto" w:fill="auto"/>
            <w:vAlign w:val="center"/>
          </w:tcPr>
          <w:p w14:paraId="07B4296D" w14:textId="77777777" w:rsidR="0019139D" w:rsidRPr="00551E43" w:rsidRDefault="0019139D" w:rsidP="000E528D">
            <w:pPr>
              <w:keepNext/>
              <w:spacing w:before="0" w:after="0"/>
              <w:jc w:val="left"/>
            </w:pPr>
            <w:r w:rsidRPr="00551E43">
              <w:t>1 kalendářní měsíc</w:t>
            </w:r>
          </w:p>
        </w:tc>
      </w:tr>
    </w:tbl>
    <w:p w14:paraId="18708641" w14:textId="6878D8C5" w:rsidR="00346BA3" w:rsidRPr="00346BA3" w:rsidRDefault="000E528D" w:rsidP="000E528D">
      <w:pPr>
        <w:pStyle w:val="Titulek"/>
        <w:jc w:val="center"/>
      </w:pPr>
      <w:r>
        <w:t xml:space="preserve">Tabulka </w:t>
      </w:r>
      <w:r>
        <w:fldChar w:fldCharType="begin"/>
      </w:r>
      <w:r>
        <w:instrText>SEQ Tabulka \* ARABIC</w:instrText>
      </w:r>
      <w:r>
        <w:fldChar w:fldCharType="separate"/>
      </w:r>
      <w:r w:rsidR="00020410">
        <w:rPr>
          <w:noProof/>
        </w:rPr>
        <w:t>11</w:t>
      </w:r>
      <w:r>
        <w:fldChar w:fldCharType="end"/>
      </w:r>
      <w:r>
        <w:t xml:space="preserve"> - Parametry IS03</w:t>
      </w:r>
    </w:p>
    <w:p w14:paraId="4BAD8290" w14:textId="77777777" w:rsidR="007C1BCE" w:rsidRPr="000E528D" w:rsidRDefault="007C1BCE" w:rsidP="008D477D">
      <w:pPr>
        <w:pStyle w:val="Nadpis3"/>
        <w:keepLines/>
        <w:numPr>
          <w:ilvl w:val="2"/>
          <w:numId w:val="14"/>
        </w:numPr>
        <w:ind w:left="720" w:hanging="720"/>
        <w:rPr>
          <w:caps w:val="0"/>
          <w:color w:val="243F60" w:themeColor="accent1" w:themeShade="7F"/>
          <w:sz w:val="32"/>
          <w:szCs w:val="32"/>
        </w:rPr>
      </w:pPr>
      <w:r w:rsidRPr="000E528D">
        <w:rPr>
          <w:caps w:val="0"/>
          <w:color w:val="243F60" w:themeColor="accent1" w:themeShade="7F"/>
          <w:sz w:val="32"/>
          <w:szCs w:val="32"/>
        </w:rPr>
        <w:t>Popis a parametry činností</w:t>
      </w:r>
    </w:p>
    <w:p w14:paraId="5A769FE8" w14:textId="77777777" w:rsidR="00B764F3" w:rsidRPr="000E528D" w:rsidRDefault="00B764F3" w:rsidP="008D477D">
      <w:pPr>
        <w:pStyle w:val="Nadpis3"/>
        <w:keepLines/>
        <w:numPr>
          <w:ilvl w:val="3"/>
          <w:numId w:val="14"/>
        </w:numPr>
        <w:ind w:left="646" w:hanging="646"/>
        <w:rPr>
          <w:caps w:val="0"/>
          <w:color w:val="243F60" w:themeColor="accent1" w:themeShade="7F"/>
          <w:sz w:val="32"/>
          <w:szCs w:val="32"/>
        </w:rPr>
      </w:pPr>
      <w:r w:rsidRPr="000E528D">
        <w:rPr>
          <w:caps w:val="0"/>
          <w:color w:val="243F60" w:themeColor="accent1" w:themeShade="7F"/>
          <w:sz w:val="32"/>
          <w:szCs w:val="32"/>
        </w:rPr>
        <w:t>Předávání monitorovaných informací</w:t>
      </w:r>
    </w:p>
    <w:p w14:paraId="438A2723" w14:textId="15DCAF8D" w:rsidR="00A87C9D" w:rsidRPr="00A87C9D" w:rsidRDefault="00A87C9D" w:rsidP="001C4287">
      <w:pPr>
        <w:rPr>
          <w:rFonts w:asciiTheme="minorHAnsi" w:hAnsiTheme="minorHAnsi" w:cstheme="minorHAnsi"/>
          <w:sz w:val="22"/>
          <w:szCs w:val="22"/>
        </w:rPr>
      </w:pPr>
      <w:r w:rsidRPr="001A5895">
        <w:rPr>
          <w:rFonts w:asciiTheme="minorHAnsi" w:hAnsiTheme="minorHAnsi" w:cstheme="minorHAnsi"/>
          <w:sz w:val="22"/>
          <w:szCs w:val="22"/>
        </w:rPr>
        <w:t>Objednatel požaduje, aby monitorovací nástroje Poskytovatele byly napojeny</w:t>
      </w:r>
      <w:r>
        <w:rPr>
          <w:rFonts w:asciiTheme="minorHAnsi" w:hAnsiTheme="minorHAnsi" w:cstheme="minorHAnsi"/>
          <w:sz w:val="22"/>
          <w:szCs w:val="22"/>
        </w:rPr>
        <w:t xml:space="preserve"> na</w:t>
      </w:r>
      <w:r w:rsidRPr="001A5895">
        <w:rPr>
          <w:rFonts w:asciiTheme="minorHAnsi" w:hAnsiTheme="minorHAnsi" w:cstheme="minorHAnsi"/>
          <w:sz w:val="22"/>
          <w:szCs w:val="22"/>
        </w:rPr>
        <w:t xml:space="preserve"> </w:t>
      </w:r>
      <w:r>
        <w:rPr>
          <w:rFonts w:asciiTheme="minorHAnsi" w:hAnsiTheme="minorHAnsi" w:cstheme="minorHAnsi"/>
          <w:sz w:val="22"/>
          <w:szCs w:val="22"/>
        </w:rPr>
        <w:t xml:space="preserve">systém řízení technických zranitelností </w:t>
      </w:r>
      <w:r w:rsidRPr="001A5895">
        <w:rPr>
          <w:rFonts w:asciiTheme="minorHAnsi" w:hAnsiTheme="minorHAnsi" w:cstheme="minorHAnsi"/>
          <w:sz w:val="22"/>
          <w:szCs w:val="22"/>
        </w:rPr>
        <w:t>Objednatele. Realizace napojení bude probíhat na základě objednání formou služby IS 04 - Technická podpora rozvoje infrastruktury. Integrace bude realizována pro přenos minimálně následujícího rozsahu informací:</w:t>
      </w:r>
    </w:p>
    <w:p w14:paraId="4CFADE86" w14:textId="37EA8361" w:rsidR="001C4287" w:rsidRPr="00F709C7" w:rsidRDefault="00A87C9D" w:rsidP="6860C903">
      <w:pPr>
        <w:pStyle w:val="Zkladntext"/>
        <w:numPr>
          <w:ilvl w:val="0"/>
          <w:numId w:val="18"/>
        </w:numPr>
        <w:spacing w:after="0"/>
        <w:ind w:left="720"/>
        <w:jc w:val="both"/>
      </w:pPr>
      <w:r w:rsidRPr="44C7EEFE">
        <w:t>P</w:t>
      </w:r>
      <w:r w:rsidR="001C4287" w:rsidRPr="44C7EEFE">
        <w:t>řenos veškerých metrik pro výpočet SLA do monitoringu Objednatele</w:t>
      </w:r>
      <w:r w:rsidRPr="44C7EEFE">
        <w:t>.</w:t>
      </w:r>
      <w:r w:rsidR="001A5895" w:rsidRPr="44C7EEFE">
        <w:t>;</w:t>
      </w:r>
    </w:p>
    <w:p w14:paraId="4F37860F" w14:textId="308B57FF" w:rsidR="001C4287" w:rsidRPr="00F709C7" w:rsidRDefault="00A87C9D" w:rsidP="27C6639F">
      <w:pPr>
        <w:pStyle w:val="Zkladntext"/>
        <w:numPr>
          <w:ilvl w:val="0"/>
          <w:numId w:val="18"/>
        </w:numPr>
        <w:spacing w:after="0"/>
        <w:ind w:left="720"/>
        <w:jc w:val="both"/>
      </w:pPr>
      <w:r w:rsidRPr="44C7EEFE">
        <w:t>P</w:t>
      </w:r>
      <w:r w:rsidR="001C4287" w:rsidRPr="44C7EEFE">
        <w:t>řenos stavových informací o jednotlivých HW komponentách (</w:t>
      </w:r>
      <w:r w:rsidR="002F0815" w:rsidRPr="44C7EEFE">
        <w:t>dostupné</w:t>
      </w:r>
      <w:r w:rsidR="001C4287" w:rsidRPr="44C7EEFE">
        <w:t>/</w:t>
      </w:r>
      <w:r w:rsidR="002F0815" w:rsidRPr="44C7EEFE">
        <w:t>nedostupné</w:t>
      </w:r>
      <w:r w:rsidR="001C4287" w:rsidRPr="44C7EEFE">
        <w:t>)</w:t>
      </w:r>
      <w:r w:rsidRPr="44C7EEFE">
        <w:t>.</w:t>
      </w:r>
      <w:r w:rsidR="001A5895" w:rsidRPr="44C7EEFE">
        <w:t>;</w:t>
      </w:r>
    </w:p>
    <w:p w14:paraId="201EBCF3" w14:textId="2D154FDD" w:rsidR="001C4287" w:rsidRPr="00F709C7" w:rsidRDefault="00A87C9D" w:rsidP="27C6639F">
      <w:pPr>
        <w:pStyle w:val="Zkladntext"/>
        <w:numPr>
          <w:ilvl w:val="0"/>
          <w:numId w:val="18"/>
        </w:numPr>
        <w:spacing w:after="0"/>
        <w:ind w:left="720"/>
        <w:jc w:val="both"/>
      </w:pPr>
      <w:r w:rsidRPr="44C7EEFE">
        <w:t>P</w:t>
      </w:r>
      <w:r w:rsidR="001C4287" w:rsidRPr="44C7EEFE">
        <w:t>řenos stavových informací o jednotlivých SW komponentách</w:t>
      </w:r>
      <w:r w:rsidR="00B9777A" w:rsidRPr="44C7EEFE">
        <w:t>, až do úrovně OS</w:t>
      </w:r>
      <w:r w:rsidR="001C4287" w:rsidRPr="44C7EEFE">
        <w:t xml:space="preserve"> (</w:t>
      </w:r>
      <w:r w:rsidR="00921859" w:rsidRPr="44C7EEFE">
        <w:t>dostupné</w:t>
      </w:r>
      <w:r w:rsidR="001C4287" w:rsidRPr="44C7EEFE">
        <w:t>/</w:t>
      </w:r>
      <w:r w:rsidR="00921859" w:rsidRPr="44C7EEFE">
        <w:t>nedostupné</w:t>
      </w:r>
      <w:r w:rsidR="001C4287" w:rsidRPr="44C7EEFE">
        <w:t>)</w:t>
      </w:r>
      <w:r w:rsidRPr="44C7EEFE">
        <w:t>.</w:t>
      </w:r>
      <w:r w:rsidR="001A5895" w:rsidRPr="44C7EEFE">
        <w:t>;</w:t>
      </w:r>
    </w:p>
    <w:p w14:paraId="56438567" w14:textId="29A3FE46" w:rsidR="001C4287" w:rsidRPr="00F709C7" w:rsidRDefault="00A87C9D" w:rsidP="6860C903">
      <w:pPr>
        <w:pStyle w:val="Zkladntext"/>
        <w:numPr>
          <w:ilvl w:val="0"/>
          <w:numId w:val="18"/>
        </w:numPr>
        <w:spacing w:after="0"/>
        <w:ind w:left="720"/>
        <w:jc w:val="both"/>
      </w:pPr>
      <w:r w:rsidRPr="44C7EEFE">
        <w:t>P</w:t>
      </w:r>
      <w:r w:rsidR="001C4287" w:rsidRPr="44C7EEFE">
        <w:t>řenos performance informací o jednotlivých HW komponentách, minimálně využití CPU, využití paměti, využití síťové kapacity</w:t>
      </w:r>
      <w:r w:rsidR="00966480" w:rsidRPr="44C7EEFE">
        <w:t xml:space="preserve"> na rozhraních</w:t>
      </w:r>
      <w:r w:rsidR="001C4287" w:rsidRPr="44C7EEFE">
        <w:t>, monitoring využití diskové kapacity</w:t>
      </w:r>
      <w:r w:rsidRPr="44C7EEFE">
        <w:t>.</w:t>
      </w:r>
      <w:r w:rsidR="001A5895" w:rsidRPr="44C7EEFE">
        <w:t>;</w:t>
      </w:r>
    </w:p>
    <w:p w14:paraId="268FB69D" w14:textId="24CCF2C6" w:rsidR="00A87C9D" w:rsidRPr="00F709C7" w:rsidRDefault="00A87C9D" w:rsidP="00966480">
      <w:pPr>
        <w:pStyle w:val="Zkladntext"/>
        <w:numPr>
          <w:ilvl w:val="0"/>
          <w:numId w:val="18"/>
        </w:numPr>
        <w:spacing w:after="120"/>
        <w:ind w:left="714" w:hanging="357"/>
        <w:jc w:val="both"/>
        <w:rPr>
          <w:lang w:val="cs-CZ"/>
        </w:rPr>
      </w:pPr>
      <w:r w:rsidRPr="00F709C7">
        <w:rPr>
          <w:lang w:val="cs-CZ"/>
        </w:rPr>
        <w:t>Přenos informací o době dostupnosti (Uptime) HW komponent.;</w:t>
      </w:r>
    </w:p>
    <w:p w14:paraId="77619310" w14:textId="77777777" w:rsidR="00F0480A" w:rsidRPr="001A5895" w:rsidRDefault="00A52F05" w:rsidP="008D477D">
      <w:pPr>
        <w:pStyle w:val="Nadpis3"/>
        <w:keepLines/>
        <w:numPr>
          <w:ilvl w:val="3"/>
          <w:numId w:val="14"/>
        </w:numPr>
        <w:ind w:left="646" w:hanging="646"/>
        <w:rPr>
          <w:caps w:val="0"/>
          <w:color w:val="243F60" w:themeColor="accent1" w:themeShade="7F"/>
          <w:sz w:val="32"/>
          <w:szCs w:val="32"/>
        </w:rPr>
      </w:pPr>
      <w:r w:rsidRPr="001A5895">
        <w:rPr>
          <w:caps w:val="0"/>
          <w:color w:val="243F60" w:themeColor="accent1" w:themeShade="7F"/>
          <w:sz w:val="32"/>
          <w:szCs w:val="32"/>
        </w:rPr>
        <w:t>Provozní m</w:t>
      </w:r>
      <w:r w:rsidR="00F0480A" w:rsidRPr="001A5895">
        <w:rPr>
          <w:caps w:val="0"/>
          <w:color w:val="243F60" w:themeColor="accent1" w:themeShade="7F"/>
          <w:sz w:val="32"/>
          <w:szCs w:val="32"/>
        </w:rPr>
        <w:t>onitoring</w:t>
      </w:r>
    </w:p>
    <w:p w14:paraId="7553B410" w14:textId="77777777" w:rsidR="00A52F05" w:rsidRPr="001A5895" w:rsidRDefault="00A52F05" w:rsidP="00A52F05">
      <w:pPr>
        <w:rPr>
          <w:rFonts w:asciiTheme="minorHAnsi" w:hAnsiTheme="minorHAnsi" w:cstheme="minorHAnsi"/>
          <w:sz w:val="22"/>
          <w:szCs w:val="22"/>
        </w:rPr>
      </w:pPr>
      <w:r w:rsidRPr="001A5895">
        <w:rPr>
          <w:rFonts w:asciiTheme="minorHAnsi" w:hAnsiTheme="minorHAnsi" w:cstheme="minorHAnsi"/>
          <w:sz w:val="22"/>
          <w:szCs w:val="22"/>
        </w:rPr>
        <w:t xml:space="preserve">Objednatel v rámci provozního monitoringu požaduje zajištění provozu a správy systémů dohledu a monitoringu a provádění vlastního dohledu a monitoringu na denní bázi minimálně v následujícím rozsahu: </w:t>
      </w:r>
    </w:p>
    <w:p w14:paraId="272FAF58" w14:textId="0070E219" w:rsidR="00A52F05" w:rsidRPr="00F709C7" w:rsidRDefault="001A5895" w:rsidP="27C6639F">
      <w:pPr>
        <w:pStyle w:val="Zkladntext"/>
        <w:numPr>
          <w:ilvl w:val="0"/>
          <w:numId w:val="18"/>
        </w:numPr>
        <w:spacing w:after="0"/>
        <w:ind w:left="720"/>
        <w:jc w:val="both"/>
      </w:pPr>
      <w:r w:rsidRPr="44C7EEFE">
        <w:t>K</w:t>
      </w:r>
      <w:r w:rsidR="00A52F05" w:rsidRPr="44C7EEFE">
        <w:t>ontrola provozních logů (na denní bázi)</w:t>
      </w:r>
      <w:r w:rsidRPr="44C7EEFE">
        <w:t>.;</w:t>
      </w:r>
    </w:p>
    <w:p w14:paraId="6B667B3D" w14:textId="2EB04670" w:rsidR="00A52F05" w:rsidRPr="00F709C7" w:rsidRDefault="001A5895" w:rsidP="27C6639F">
      <w:pPr>
        <w:pStyle w:val="Zkladntext"/>
        <w:numPr>
          <w:ilvl w:val="0"/>
          <w:numId w:val="18"/>
        </w:numPr>
        <w:spacing w:after="0"/>
        <w:ind w:left="720"/>
        <w:jc w:val="both"/>
      </w:pPr>
      <w:r w:rsidRPr="44C7EEFE">
        <w:t>D</w:t>
      </w:r>
      <w:r w:rsidR="00E22A97" w:rsidRPr="44C7EEFE">
        <w:t xml:space="preserve">ohled a monitoring nad všemi prvky infrastruktury </w:t>
      </w:r>
      <w:r w:rsidR="00A52F05" w:rsidRPr="44C7EEFE">
        <w:t xml:space="preserve">a provádění kontroly stavů všech součástí </w:t>
      </w:r>
      <w:r w:rsidR="00E22A97" w:rsidRPr="44C7EEFE">
        <w:t>infrastruktury IS SZIF</w:t>
      </w:r>
      <w:r w:rsidR="00A52F05" w:rsidRPr="44C7EEFE">
        <w:t xml:space="preserve"> pomocí HW a SW výrobcem a </w:t>
      </w:r>
      <w:r w:rsidR="00E22A97" w:rsidRPr="44C7EEFE">
        <w:t>Objednatelem</w:t>
      </w:r>
      <w:r w:rsidR="00A52F05" w:rsidRPr="44C7EEFE">
        <w:t xml:space="preserve"> </w:t>
      </w:r>
      <w:r w:rsidR="002F0815" w:rsidRPr="44C7EEFE">
        <w:t xml:space="preserve">schválených </w:t>
      </w:r>
      <w:r w:rsidR="00A52F05" w:rsidRPr="44C7EEFE">
        <w:t>a doporučených utilit (v odůvodněných případech také pomocí vlastních utilit)</w:t>
      </w:r>
      <w:r w:rsidRPr="44C7EEFE">
        <w:t>.;</w:t>
      </w:r>
    </w:p>
    <w:p w14:paraId="5592BCCF" w14:textId="3022DEE6" w:rsidR="00A52F05" w:rsidRPr="001A5895" w:rsidRDefault="001A5895" w:rsidP="008D477D">
      <w:pPr>
        <w:pStyle w:val="Zkladntext"/>
        <w:numPr>
          <w:ilvl w:val="0"/>
          <w:numId w:val="18"/>
        </w:numPr>
        <w:spacing w:after="0"/>
        <w:ind w:left="720"/>
        <w:jc w:val="both"/>
        <w:rPr>
          <w:lang w:val="cs-CZ"/>
        </w:rPr>
      </w:pPr>
      <w:r w:rsidRPr="001A5895">
        <w:rPr>
          <w:lang w:val="cs-CZ"/>
        </w:rPr>
        <w:lastRenderedPageBreak/>
        <w:t>P</w:t>
      </w:r>
      <w:r w:rsidR="00A52F05" w:rsidRPr="001A5895">
        <w:rPr>
          <w:lang w:val="cs-CZ"/>
        </w:rPr>
        <w:t xml:space="preserve">rovádění konstantního dohledu a kontroly dostupnosti všech klíčových komponent </w:t>
      </w:r>
      <w:r w:rsidR="00E22A97" w:rsidRPr="001A5895">
        <w:rPr>
          <w:lang w:val="cs-CZ"/>
        </w:rPr>
        <w:t>infrastruktury IS SZIF</w:t>
      </w:r>
      <w:r w:rsidR="00A52F05" w:rsidRPr="001A5895">
        <w:rPr>
          <w:lang w:val="cs-CZ"/>
        </w:rPr>
        <w:t xml:space="preserve"> a vyhodnocování všech odchylek s důsledkem na provozuschopnost </w:t>
      </w:r>
      <w:r w:rsidR="00E22A97" w:rsidRPr="001A5895">
        <w:rPr>
          <w:lang w:val="cs-CZ"/>
        </w:rPr>
        <w:t>infrastruktury</w:t>
      </w:r>
      <w:r w:rsidR="00A52F05" w:rsidRPr="001A5895">
        <w:rPr>
          <w:lang w:val="cs-CZ"/>
        </w:rPr>
        <w:t>. Pokud dojde k výpadku služeb či jejich části, tak bezodkladně zajistit dle závažnosti opravu.</w:t>
      </w:r>
      <w:r w:rsidRPr="001A5895">
        <w:rPr>
          <w:lang w:val="cs-CZ"/>
        </w:rPr>
        <w:t>;</w:t>
      </w:r>
    </w:p>
    <w:p w14:paraId="79622F88" w14:textId="792DD3D7" w:rsidR="00A52F05" w:rsidRPr="001A5895" w:rsidRDefault="00E22A97" w:rsidP="008D477D">
      <w:pPr>
        <w:pStyle w:val="Zkladntext"/>
        <w:numPr>
          <w:ilvl w:val="0"/>
          <w:numId w:val="18"/>
        </w:numPr>
        <w:spacing w:after="0"/>
        <w:ind w:left="720"/>
        <w:jc w:val="both"/>
        <w:rPr>
          <w:lang w:val="cs-CZ"/>
        </w:rPr>
      </w:pPr>
      <w:r w:rsidRPr="001A5895">
        <w:rPr>
          <w:lang w:val="cs-CZ"/>
        </w:rPr>
        <w:t xml:space="preserve">Notifikace (alerting) při výskytu nežádoucích situací. </w:t>
      </w:r>
      <w:r w:rsidR="00A52F05" w:rsidRPr="001A5895">
        <w:rPr>
          <w:lang w:val="cs-CZ"/>
        </w:rPr>
        <w:t>Vyhodnocování těchto stavů a identifikaci příčin. Analýza řešených problémových situací a návrh opatření pro jejich eliminaci. Prozkoumání vhodnosti přijatých opatření.</w:t>
      </w:r>
      <w:r w:rsidRPr="001A5895">
        <w:rPr>
          <w:lang w:val="cs-CZ"/>
        </w:rPr>
        <w:t xml:space="preserve"> Poskytovatel zajistí emailovou notifikaci, pomocí funkcí OS</w:t>
      </w:r>
      <w:r w:rsidR="00D74188" w:rsidRPr="001A5895">
        <w:rPr>
          <w:lang w:val="cs-CZ"/>
        </w:rPr>
        <w:t>,</w:t>
      </w:r>
      <w:r w:rsidRPr="001A5895">
        <w:rPr>
          <w:lang w:val="cs-CZ"/>
        </w:rPr>
        <w:t xml:space="preserve"> na kterém bude provozován ITM, pracovníkům dohledu Poskytovatele v případě výskytu nežádoucí situace a dle požadavku Objednatele.</w:t>
      </w:r>
      <w:r w:rsidR="001A5895" w:rsidRPr="001A5895">
        <w:rPr>
          <w:lang w:val="cs-CZ"/>
        </w:rPr>
        <w:t>;</w:t>
      </w:r>
    </w:p>
    <w:p w14:paraId="46C6688C" w14:textId="21FE498C" w:rsidR="00A52F05" w:rsidRPr="00F709C7" w:rsidRDefault="00A52F05" w:rsidP="27C6639F">
      <w:pPr>
        <w:pStyle w:val="Zkladntext"/>
        <w:numPr>
          <w:ilvl w:val="0"/>
          <w:numId w:val="18"/>
        </w:numPr>
        <w:spacing w:after="0"/>
        <w:ind w:left="720"/>
        <w:jc w:val="both"/>
      </w:pPr>
      <w:r w:rsidRPr="44C7EEFE">
        <w:t xml:space="preserve">Monitoring využití zdrojů </w:t>
      </w:r>
      <w:r w:rsidR="00E22A97" w:rsidRPr="44C7EEFE">
        <w:t>infrastruktury IS SZIF</w:t>
      </w:r>
      <w:r w:rsidRPr="44C7EEFE">
        <w:t>.</w:t>
      </w:r>
      <w:r w:rsidR="001A5895" w:rsidRPr="44C7EEFE">
        <w:t>;</w:t>
      </w:r>
    </w:p>
    <w:p w14:paraId="44A58B51" w14:textId="63594D48" w:rsidR="00F0480A" w:rsidRPr="00F709C7" w:rsidRDefault="00F0480A" w:rsidP="008D477D">
      <w:pPr>
        <w:pStyle w:val="Zkladntext"/>
        <w:numPr>
          <w:ilvl w:val="0"/>
          <w:numId w:val="18"/>
        </w:numPr>
        <w:spacing w:after="0"/>
        <w:ind w:left="720"/>
        <w:jc w:val="both"/>
        <w:rPr>
          <w:lang w:val="cs-CZ"/>
        </w:rPr>
      </w:pPr>
      <w:r w:rsidRPr="00F709C7">
        <w:rPr>
          <w:lang w:val="cs-CZ"/>
        </w:rPr>
        <w:t>Nastavení monitoringu dle požadavků Objednatele, s ohledem na parametry SLA a jejich dodržení.</w:t>
      </w:r>
      <w:r w:rsidR="001A5895" w:rsidRPr="00F709C7">
        <w:rPr>
          <w:lang w:val="cs-CZ"/>
        </w:rPr>
        <w:t>;</w:t>
      </w:r>
    </w:p>
    <w:p w14:paraId="1DDE6EB5" w14:textId="6AA37E77" w:rsidR="00F0480A" w:rsidRPr="00F709C7" w:rsidRDefault="00F0480A" w:rsidP="008D477D">
      <w:pPr>
        <w:pStyle w:val="Zkladntext"/>
        <w:numPr>
          <w:ilvl w:val="0"/>
          <w:numId w:val="18"/>
        </w:numPr>
        <w:spacing w:after="0"/>
        <w:ind w:left="720"/>
        <w:jc w:val="both"/>
        <w:rPr>
          <w:lang w:val="cs-CZ"/>
        </w:rPr>
      </w:pPr>
      <w:r w:rsidRPr="00F709C7">
        <w:rPr>
          <w:lang w:val="cs-CZ"/>
        </w:rPr>
        <w:t>Tvorbu a dodání reportů analýzy výkonosti infrastruktury dle požadavků Objednatele.</w:t>
      </w:r>
      <w:r w:rsidR="00E22A97" w:rsidRPr="00F709C7">
        <w:rPr>
          <w:lang w:val="cs-CZ"/>
        </w:rPr>
        <w:t xml:space="preserve"> </w:t>
      </w:r>
      <w:r w:rsidRPr="00F709C7">
        <w:rPr>
          <w:lang w:val="cs-CZ"/>
        </w:rPr>
        <w:t>Poskytovatel dodá standardní i customizované reporty analýzy výkonosti infrastruk</w:t>
      </w:r>
      <w:r w:rsidR="0083523D" w:rsidRPr="00F709C7">
        <w:rPr>
          <w:lang w:val="cs-CZ"/>
        </w:rPr>
        <w:t>tury dle požadavků Objednatele.</w:t>
      </w:r>
      <w:r w:rsidR="001A5895" w:rsidRPr="00F709C7">
        <w:rPr>
          <w:lang w:val="cs-CZ"/>
        </w:rPr>
        <w:t>;</w:t>
      </w:r>
    </w:p>
    <w:p w14:paraId="7949C5C8" w14:textId="55B325EC" w:rsidR="00F0480A" w:rsidRPr="00F709C7" w:rsidRDefault="00F0480A" w:rsidP="27C6639F">
      <w:pPr>
        <w:pStyle w:val="Zkladntext"/>
        <w:numPr>
          <w:ilvl w:val="0"/>
          <w:numId w:val="18"/>
        </w:numPr>
        <w:spacing w:after="0"/>
        <w:ind w:left="720"/>
        <w:jc w:val="both"/>
      </w:pPr>
      <w:r w:rsidRPr="44C7EEFE">
        <w:t xml:space="preserve">Sledování trendů </w:t>
      </w:r>
      <w:r w:rsidR="00E22A97" w:rsidRPr="44C7EEFE">
        <w:t>v rámci provozu monitoringu, kdy Poskytovatel</w:t>
      </w:r>
      <w:r w:rsidRPr="44C7EEFE">
        <w:t xml:space="preserve"> zajistí sledování trendů vývoje sledovaných atributů infrastruktury a proaktivní reakci na předpokládaný vývoj</w:t>
      </w:r>
      <w:r w:rsidR="00E22A97" w:rsidRPr="44C7EEFE">
        <w:t>.</w:t>
      </w:r>
      <w:r w:rsidR="001A5895" w:rsidRPr="44C7EEFE">
        <w:t>;</w:t>
      </w:r>
      <w:r w:rsidRPr="44C7EEFE">
        <w:t xml:space="preserve"> </w:t>
      </w:r>
    </w:p>
    <w:p w14:paraId="1E35740F" w14:textId="3FAA3A67" w:rsidR="00F0480A" w:rsidRPr="001A5895" w:rsidRDefault="00F0480A" w:rsidP="008D477D">
      <w:pPr>
        <w:pStyle w:val="Zkladntext"/>
        <w:numPr>
          <w:ilvl w:val="0"/>
          <w:numId w:val="18"/>
        </w:numPr>
        <w:spacing w:after="0"/>
        <w:ind w:left="720"/>
        <w:jc w:val="both"/>
        <w:rPr>
          <w:lang w:val="cs-CZ"/>
        </w:rPr>
      </w:pPr>
      <w:r w:rsidRPr="001A5895">
        <w:rPr>
          <w:lang w:val="cs-CZ"/>
        </w:rPr>
        <w:t xml:space="preserve">Poskytovatel v případě incidentu zajistí identifikaci zodpovědných konfiguračních položek včetně předání této informace na </w:t>
      </w:r>
      <w:r w:rsidR="001A5895" w:rsidRPr="001A5895">
        <w:rPr>
          <w:lang w:val="cs-CZ"/>
        </w:rPr>
        <w:t>Service</w:t>
      </w:r>
      <w:r w:rsidRPr="001A5895">
        <w:rPr>
          <w:lang w:val="cs-CZ"/>
        </w:rPr>
        <w:t>Desk SZIF.</w:t>
      </w:r>
      <w:r w:rsidR="001A5895" w:rsidRPr="001A5895">
        <w:rPr>
          <w:lang w:val="cs-CZ"/>
        </w:rPr>
        <w:t>;</w:t>
      </w:r>
    </w:p>
    <w:p w14:paraId="03B2143B" w14:textId="789C2F81" w:rsidR="00F0480A" w:rsidRPr="001A5895" w:rsidRDefault="00F0480A" w:rsidP="008D477D">
      <w:pPr>
        <w:pStyle w:val="Zkladntext"/>
        <w:numPr>
          <w:ilvl w:val="0"/>
          <w:numId w:val="18"/>
        </w:numPr>
        <w:spacing w:after="0"/>
        <w:ind w:left="720"/>
        <w:jc w:val="both"/>
        <w:rPr>
          <w:lang w:val="cs-CZ"/>
        </w:rPr>
      </w:pPr>
      <w:r w:rsidRPr="001A5895">
        <w:rPr>
          <w:lang w:val="cs-CZ"/>
        </w:rPr>
        <w:t xml:space="preserve">Poskytovatel zajistí v případě incidentu nalezení příčiny incidentu a též řešení incidentu, včetně předání těchto informací na </w:t>
      </w:r>
      <w:r w:rsidR="001A5895" w:rsidRPr="001A5895">
        <w:rPr>
          <w:lang w:val="cs-CZ"/>
        </w:rPr>
        <w:t>Service</w:t>
      </w:r>
      <w:r w:rsidRPr="001A5895">
        <w:rPr>
          <w:lang w:val="cs-CZ"/>
        </w:rPr>
        <w:t>Desk SZIF.</w:t>
      </w:r>
      <w:r w:rsidR="001A5895" w:rsidRPr="001A5895">
        <w:rPr>
          <w:lang w:val="cs-CZ"/>
        </w:rPr>
        <w:t>;</w:t>
      </w:r>
    </w:p>
    <w:p w14:paraId="61BED86C" w14:textId="40E8D9B5" w:rsidR="00F0480A" w:rsidRPr="001A5895" w:rsidRDefault="00F0480A" w:rsidP="008D477D">
      <w:pPr>
        <w:pStyle w:val="Zkladntext"/>
        <w:numPr>
          <w:ilvl w:val="0"/>
          <w:numId w:val="18"/>
        </w:numPr>
        <w:spacing w:after="0"/>
        <w:ind w:left="720"/>
        <w:jc w:val="both"/>
        <w:rPr>
          <w:lang w:val="cs-CZ"/>
        </w:rPr>
      </w:pPr>
      <w:r w:rsidRPr="001A5895">
        <w:rPr>
          <w:lang w:val="cs-CZ"/>
        </w:rPr>
        <w:t xml:space="preserve">Poskytovatel zajistí dohled nad neoprávněnými pokusy o přihlášení do monitorovaných prvků provozované infrastruktury, včetně předání této informace na </w:t>
      </w:r>
      <w:r w:rsidR="001A5895" w:rsidRPr="001A5895">
        <w:rPr>
          <w:lang w:val="cs-CZ"/>
        </w:rPr>
        <w:t>Service</w:t>
      </w:r>
      <w:r w:rsidRPr="001A5895">
        <w:rPr>
          <w:lang w:val="cs-CZ"/>
        </w:rPr>
        <w:t>Desk SZIF.</w:t>
      </w:r>
      <w:r w:rsidR="001A5895" w:rsidRPr="001A5895">
        <w:rPr>
          <w:lang w:val="cs-CZ"/>
        </w:rPr>
        <w:t>;</w:t>
      </w:r>
    </w:p>
    <w:p w14:paraId="7181A1E4" w14:textId="264B4473" w:rsidR="00F0480A" w:rsidRPr="001A5895" w:rsidRDefault="002C5645" w:rsidP="008D477D">
      <w:pPr>
        <w:pStyle w:val="Zkladntext"/>
        <w:numPr>
          <w:ilvl w:val="0"/>
          <w:numId w:val="18"/>
        </w:numPr>
        <w:spacing w:after="120"/>
        <w:ind w:left="714" w:hanging="357"/>
        <w:jc w:val="both"/>
        <w:rPr>
          <w:lang w:val="cs-CZ"/>
        </w:rPr>
      </w:pPr>
      <w:r w:rsidRPr="001A5895">
        <w:rPr>
          <w:lang w:val="cs-CZ"/>
        </w:rPr>
        <w:t>Poskytovatel</w:t>
      </w:r>
      <w:r w:rsidR="00F0480A" w:rsidRPr="001A5895">
        <w:rPr>
          <w:lang w:val="cs-CZ"/>
        </w:rPr>
        <w:t xml:space="preserve"> zajistí hlášení antivirových incidentů na </w:t>
      </w:r>
      <w:r w:rsidR="001A5895" w:rsidRPr="001A5895">
        <w:rPr>
          <w:lang w:val="cs-CZ"/>
        </w:rPr>
        <w:t>Sevice</w:t>
      </w:r>
      <w:r w:rsidR="00F0480A" w:rsidRPr="001A5895">
        <w:rPr>
          <w:lang w:val="cs-CZ"/>
        </w:rPr>
        <w:t>Desk SZIF.</w:t>
      </w:r>
      <w:r w:rsidR="001A5895" w:rsidRPr="001A5895">
        <w:rPr>
          <w:lang w:val="cs-CZ"/>
        </w:rPr>
        <w:t>;</w:t>
      </w:r>
    </w:p>
    <w:p w14:paraId="152C8EEF" w14:textId="77777777" w:rsidR="00764BAA" w:rsidRPr="001A5895" w:rsidRDefault="00764BAA" w:rsidP="008D477D">
      <w:pPr>
        <w:pStyle w:val="Nadpis3"/>
        <w:keepLines/>
        <w:numPr>
          <w:ilvl w:val="3"/>
          <w:numId w:val="14"/>
        </w:numPr>
        <w:ind w:left="646" w:hanging="646"/>
        <w:rPr>
          <w:caps w:val="0"/>
          <w:color w:val="243F60" w:themeColor="accent1" w:themeShade="7F"/>
          <w:sz w:val="32"/>
          <w:szCs w:val="32"/>
        </w:rPr>
      </w:pPr>
      <w:r w:rsidRPr="001A5895">
        <w:rPr>
          <w:caps w:val="0"/>
          <w:color w:val="243F60" w:themeColor="accent1" w:themeShade="7F"/>
          <w:sz w:val="32"/>
          <w:szCs w:val="32"/>
        </w:rPr>
        <w:t>Provozní monitoring pro SAP</w:t>
      </w:r>
    </w:p>
    <w:p w14:paraId="40B11EB0" w14:textId="2930DA1B" w:rsidR="002F0815" w:rsidRPr="008B09C6" w:rsidRDefault="00FA2665" w:rsidP="002F0815">
      <w:pPr>
        <w:rPr>
          <w:rFonts w:asciiTheme="minorHAnsi" w:hAnsiTheme="minorHAnsi" w:cstheme="minorHAnsi"/>
          <w:sz w:val="22"/>
          <w:szCs w:val="22"/>
        </w:rPr>
      </w:pPr>
      <w:r w:rsidRPr="008B09C6">
        <w:rPr>
          <w:rFonts w:asciiTheme="minorHAnsi" w:hAnsiTheme="minorHAnsi" w:cstheme="minorHAnsi"/>
          <w:sz w:val="22"/>
          <w:szCs w:val="22"/>
        </w:rPr>
        <w:t xml:space="preserve">Dodavatel zajistí provádění monitoringu a umožní přístup provozovateli aplikační vrstvy IS SZIF v níže uvedeném rozsahu. </w:t>
      </w:r>
      <w:r w:rsidR="002F0815" w:rsidRPr="008B09C6">
        <w:rPr>
          <w:rFonts w:asciiTheme="minorHAnsi" w:hAnsiTheme="minorHAnsi" w:cstheme="minorHAnsi"/>
          <w:sz w:val="22"/>
          <w:szCs w:val="22"/>
        </w:rPr>
        <w:t>Dodavatel zajistí pro předmět dodávky a aplikační logy centrální komponentu pro sběr, uchování a analýzu logů. Minimální rozsah ukládaných logů bude následující:</w:t>
      </w:r>
    </w:p>
    <w:p w14:paraId="65F3295E" w14:textId="5337B722" w:rsidR="002F0815" w:rsidRPr="008B09C6" w:rsidRDefault="002F0815" w:rsidP="008D477D">
      <w:pPr>
        <w:pStyle w:val="Zkladntext"/>
        <w:numPr>
          <w:ilvl w:val="0"/>
          <w:numId w:val="18"/>
        </w:numPr>
        <w:spacing w:after="0"/>
        <w:ind w:left="720"/>
        <w:jc w:val="both"/>
        <w:rPr>
          <w:lang w:val="cs-CZ"/>
        </w:rPr>
      </w:pPr>
      <w:r w:rsidRPr="008B09C6">
        <w:rPr>
          <w:lang w:val="cs-CZ"/>
        </w:rPr>
        <w:t>Logy z operačního systému obsahující systémové události a přístupy do OS</w:t>
      </w:r>
      <w:r w:rsidR="008B09C6" w:rsidRPr="008B09C6">
        <w:rPr>
          <w:lang w:val="cs-CZ"/>
        </w:rPr>
        <w:t>;</w:t>
      </w:r>
    </w:p>
    <w:p w14:paraId="3C86D669" w14:textId="31F49D25" w:rsidR="002F0815" w:rsidRPr="008B09C6" w:rsidRDefault="002F0815" w:rsidP="008D477D">
      <w:pPr>
        <w:pStyle w:val="Zkladntext"/>
        <w:numPr>
          <w:ilvl w:val="0"/>
          <w:numId w:val="18"/>
        </w:numPr>
        <w:spacing w:after="0"/>
        <w:ind w:left="720"/>
        <w:jc w:val="both"/>
        <w:rPr>
          <w:lang w:val="cs-CZ"/>
        </w:rPr>
      </w:pPr>
      <w:r w:rsidRPr="008B09C6">
        <w:rPr>
          <w:lang w:val="cs-CZ"/>
        </w:rPr>
        <w:t>SAP auditní logy</w:t>
      </w:r>
      <w:r w:rsidR="008B09C6" w:rsidRPr="008B09C6">
        <w:rPr>
          <w:lang w:val="cs-CZ"/>
        </w:rPr>
        <w:t>;</w:t>
      </w:r>
    </w:p>
    <w:p w14:paraId="1BDC5D21" w14:textId="1CD6D04C" w:rsidR="002F0815" w:rsidRPr="008B09C6" w:rsidRDefault="002F0815" w:rsidP="008D477D">
      <w:pPr>
        <w:pStyle w:val="Zkladntext"/>
        <w:numPr>
          <w:ilvl w:val="0"/>
          <w:numId w:val="18"/>
        </w:numPr>
        <w:spacing w:after="0"/>
        <w:ind w:left="720"/>
        <w:jc w:val="both"/>
        <w:rPr>
          <w:lang w:val="cs-CZ"/>
        </w:rPr>
      </w:pPr>
      <w:r w:rsidRPr="008B09C6">
        <w:rPr>
          <w:lang w:val="cs-CZ"/>
        </w:rPr>
        <w:t>SAP aplikační logy</w:t>
      </w:r>
      <w:r w:rsidR="008B09C6" w:rsidRPr="008B09C6">
        <w:rPr>
          <w:lang w:val="cs-CZ"/>
        </w:rPr>
        <w:t>;</w:t>
      </w:r>
    </w:p>
    <w:p w14:paraId="6FED6C70" w14:textId="6FBF73BF" w:rsidR="002F0815" w:rsidRPr="008B09C6" w:rsidRDefault="002F0815" w:rsidP="008D477D">
      <w:pPr>
        <w:pStyle w:val="Zkladntext"/>
        <w:numPr>
          <w:ilvl w:val="0"/>
          <w:numId w:val="18"/>
        </w:numPr>
        <w:spacing w:after="0"/>
        <w:ind w:left="720"/>
        <w:jc w:val="both"/>
        <w:rPr>
          <w:lang w:val="cs-CZ"/>
        </w:rPr>
      </w:pPr>
      <w:r w:rsidRPr="008B09C6">
        <w:rPr>
          <w:lang w:val="cs-CZ"/>
        </w:rPr>
        <w:t>Logy saprouterů</w:t>
      </w:r>
      <w:r w:rsidR="008B09C6" w:rsidRPr="008B09C6">
        <w:rPr>
          <w:lang w:val="cs-CZ"/>
        </w:rPr>
        <w:t>;</w:t>
      </w:r>
    </w:p>
    <w:p w14:paraId="02660066" w14:textId="2190E002" w:rsidR="002F0815" w:rsidRPr="008B09C6" w:rsidRDefault="002F0815" w:rsidP="008D477D">
      <w:pPr>
        <w:pStyle w:val="Zkladntext"/>
        <w:numPr>
          <w:ilvl w:val="0"/>
          <w:numId w:val="18"/>
        </w:numPr>
        <w:spacing w:after="0"/>
        <w:ind w:left="720"/>
        <w:jc w:val="both"/>
        <w:rPr>
          <w:lang w:val="cs-CZ"/>
        </w:rPr>
      </w:pPr>
      <w:r w:rsidRPr="008B09C6">
        <w:rPr>
          <w:lang w:val="cs-CZ"/>
        </w:rPr>
        <w:t>Logy z rever</w:t>
      </w:r>
      <w:r w:rsidR="008B09C6" w:rsidRPr="008B09C6">
        <w:rPr>
          <w:lang w:val="cs-CZ"/>
        </w:rPr>
        <w:t>zní</w:t>
      </w:r>
      <w:r w:rsidRPr="008B09C6">
        <w:rPr>
          <w:lang w:val="cs-CZ"/>
        </w:rPr>
        <w:t xml:space="preserve"> proxy</w:t>
      </w:r>
      <w:r w:rsidR="008B09C6" w:rsidRPr="008B09C6">
        <w:rPr>
          <w:lang w:val="cs-CZ"/>
        </w:rPr>
        <w:t>;</w:t>
      </w:r>
    </w:p>
    <w:p w14:paraId="1E29F856" w14:textId="6F811F75" w:rsidR="002F0815" w:rsidRPr="008B09C6" w:rsidRDefault="002F0815" w:rsidP="008D477D">
      <w:pPr>
        <w:pStyle w:val="Zkladntext"/>
        <w:numPr>
          <w:ilvl w:val="0"/>
          <w:numId w:val="18"/>
        </w:numPr>
        <w:spacing w:after="0"/>
        <w:ind w:left="720"/>
        <w:jc w:val="both"/>
        <w:rPr>
          <w:lang w:val="cs-CZ"/>
        </w:rPr>
      </w:pPr>
      <w:r w:rsidRPr="008B09C6">
        <w:rPr>
          <w:lang w:val="cs-CZ"/>
        </w:rPr>
        <w:t>Logy z Web Application Firewall</w:t>
      </w:r>
      <w:r w:rsidR="008B09C6" w:rsidRPr="008B09C6">
        <w:rPr>
          <w:lang w:val="cs-CZ"/>
        </w:rPr>
        <w:t>;</w:t>
      </w:r>
    </w:p>
    <w:p w14:paraId="764D28C7" w14:textId="43DEB7FE" w:rsidR="002F0815" w:rsidRPr="008B09C6" w:rsidRDefault="002F0815" w:rsidP="008D477D">
      <w:pPr>
        <w:pStyle w:val="Zkladntext"/>
        <w:numPr>
          <w:ilvl w:val="0"/>
          <w:numId w:val="18"/>
        </w:numPr>
        <w:spacing w:after="0"/>
        <w:ind w:left="720"/>
        <w:jc w:val="both"/>
        <w:rPr>
          <w:lang w:val="cs-CZ"/>
        </w:rPr>
      </w:pPr>
      <w:r w:rsidRPr="008B09C6">
        <w:rPr>
          <w:lang w:val="cs-CZ"/>
        </w:rPr>
        <w:t>Logy z ostatních síťových zařízení, především Firewall</w:t>
      </w:r>
      <w:r w:rsidR="008B09C6" w:rsidRPr="008B09C6">
        <w:rPr>
          <w:lang w:val="cs-CZ"/>
        </w:rPr>
        <w:t xml:space="preserve"> a Load Balanceru;</w:t>
      </w:r>
    </w:p>
    <w:p w14:paraId="05781194" w14:textId="112266E3" w:rsidR="002F0815" w:rsidRPr="008B09C6" w:rsidRDefault="002F0815" w:rsidP="002F0815">
      <w:pPr>
        <w:rPr>
          <w:rFonts w:asciiTheme="minorHAnsi" w:hAnsiTheme="minorHAnsi" w:cstheme="minorHAnsi"/>
          <w:sz w:val="22"/>
          <w:szCs w:val="22"/>
        </w:rPr>
      </w:pPr>
      <w:r w:rsidRPr="008B09C6">
        <w:rPr>
          <w:rFonts w:asciiTheme="minorHAnsi" w:hAnsiTheme="minorHAnsi" w:cstheme="minorHAnsi"/>
          <w:sz w:val="22"/>
          <w:szCs w:val="22"/>
        </w:rPr>
        <w:t xml:space="preserve">Uchování logů </w:t>
      </w:r>
      <w:r w:rsidR="00921859" w:rsidRPr="008B09C6">
        <w:rPr>
          <w:rFonts w:asciiTheme="minorHAnsi" w:hAnsiTheme="minorHAnsi" w:cstheme="minorHAnsi"/>
          <w:sz w:val="22"/>
          <w:szCs w:val="22"/>
        </w:rPr>
        <w:t xml:space="preserve">bude </w:t>
      </w:r>
      <w:r w:rsidRPr="008B09C6">
        <w:rPr>
          <w:rFonts w:asciiTheme="minorHAnsi" w:hAnsiTheme="minorHAnsi" w:cstheme="minorHAnsi"/>
          <w:sz w:val="22"/>
          <w:szCs w:val="22"/>
        </w:rPr>
        <w:t xml:space="preserve">po dobu </w:t>
      </w:r>
      <w:r w:rsidR="00FA2665" w:rsidRPr="008B09C6">
        <w:rPr>
          <w:rFonts w:asciiTheme="minorHAnsi" w:hAnsiTheme="minorHAnsi" w:cstheme="minorHAnsi"/>
          <w:sz w:val="22"/>
          <w:szCs w:val="22"/>
        </w:rPr>
        <w:t xml:space="preserve">trvání </w:t>
      </w:r>
      <w:r w:rsidR="0095766D">
        <w:rPr>
          <w:rFonts w:asciiTheme="minorHAnsi" w:hAnsiTheme="minorHAnsi" w:cstheme="minorHAnsi"/>
          <w:sz w:val="22"/>
          <w:szCs w:val="22"/>
        </w:rPr>
        <w:t>servisní</w:t>
      </w:r>
      <w:r w:rsidR="0095766D" w:rsidRPr="008B09C6">
        <w:rPr>
          <w:rFonts w:asciiTheme="minorHAnsi" w:hAnsiTheme="minorHAnsi" w:cstheme="minorHAnsi"/>
          <w:sz w:val="22"/>
          <w:szCs w:val="22"/>
        </w:rPr>
        <w:t xml:space="preserve"> </w:t>
      </w:r>
      <w:r w:rsidR="00FA2665" w:rsidRPr="008B09C6">
        <w:rPr>
          <w:rFonts w:asciiTheme="minorHAnsi" w:hAnsiTheme="minorHAnsi" w:cstheme="minorHAnsi"/>
          <w:sz w:val="22"/>
          <w:szCs w:val="22"/>
        </w:rPr>
        <w:t>smlouvy</w:t>
      </w:r>
      <w:r w:rsidRPr="008B09C6">
        <w:rPr>
          <w:rFonts w:asciiTheme="minorHAnsi" w:hAnsiTheme="minorHAnsi" w:cstheme="minorHAnsi"/>
          <w:sz w:val="22"/>
          <w:szCs w:val="22"/>
        </w:rPr>
        <w:t xml:space="preserve">. Přístup ke všem logům budou mít pracovníci určení </w:t>
      </w:r>
      <w:r w:rsidR="00921859" w:rsidRPr="008B09C6">
        <w:rPr>
          <w:rFonts w:asciiTheme="minorHAnsi" w:hAnsiTheme="minorHAnsi" w:cstheme="minorHAnsi"/>
          <w:sz w:val="22"/>
          <w:szCs w:val="22"/>
        </w:rPr>
        <w:t>O</w:t>
      </w:r>
      <w:r w:rsidRPr="008B09C6">
        <w:rPr>
          <w:rFonts w:asciiTheme="minorHAnsi" w:hAnsiTheme="minorHAnsi" w:cstheme="minorHAnsi"/>
          <w:sz w:val="22"/>
          <w:szCs w:val="22"/>
        </w:rPr>
        <w:t>bjednatelem. Data starší než 1 rok nemusí být dostupná online, ale mohou být archivována a předána na vyžádání v podobě vhodné pro další zpracování.</w:t>
      </w:r>
    </w:p>
    <w:p w14:paraId="6A470A45" w14:textId="79118178" w:rsidR="002F0815" w:rsidRPr="008B09C6" w:rsidRDefault="00FA2665" w:rsidP="002F0815">
      <w:pPr>
        <w:rPr>
          <w:rFonts w:asciiTheme="minorHAnsi" w:hAnsiTheme="minorHAnsi" w:cstheme="minorHAnsi"/>
          <w:sz w:val="22"/>
          <w:szCs w:val="22"/>
        </w:rPr>
      </w:pPr>
      <w:r w:rsidRPr="008B09C6">
        <w:rPr>
          <w:rFonts w:asciiTheme="minorHAnsi" w:hAnsiTheme="minorHAnsi" w:cstheme="minorHAnsi"/>
          <w:sz w:val="22"/>
          <w:szCs w:val="22"/>
        </w:rPr>
        <w:t>Dodavatel zajistí provoz a s</w:t>
      </w:r>
      <w:r w:rsidR="002F0815" w:rsidRPr="008B09C6">
        <w:rPr>
          <w:rFonts w:asciiTheme="minorHAnsi" w:hAnsiTheme="minorHAnsi" w:cstheme="minorHAnsi"/>
          <w:sz w:val="22"/>
          <w:szCs w:val="22"/>
        </w:rPr>
        <w:t>práv</w:t>
      </w:r>
      <w:r w:rsidRPr="008B09C6">
        <w:rPr>
          <w:rFonts w:asciiTheme="minorHAnsi" w:hAnsiTheme="minorHAnsi" w:cstheme="minorHAnsi"/>
          <w:sz w:val="22"/>
          <w:szCs w:val="22"/>
        </w:rPr>
        <w:t>u</w:t>
      </w:r>
      <w:r w:rsidR="002F0815" w:rsidRPr="008B09C6">
        <w:rPr>
          <w:rFonts w:asciiTheme="minorHAnsi" w:hAnsiTheme="minorHAnsi" w:cstheme="minorHAnsi"/>
          <w:sz w:val="22"/>
          <w:szCs w:val="22"/>
        </w:rPr>
        <w:t xml:space="preserve"> systémů dohledu a monitoringu a provádění vlastního monitoringu </w:t>
      </w:r>
      <w:r w:rsidR="00921859" w:rsidRPr="008B09C6">
        <w:rPr>
          <w:rFonts w:asciiTheme="minorHAnsi" w:hAnsiTheme="minorHAnsi" w:cstheme="minorHAnsi"/>
          <w:sz w:val="22"/>
          <w:szCs w:val="22"/>
        </w:rPr>
        <w:t xml:space="preserve">ze strany Dodavatele </w:t>
      </w:r>
      <w:r w:rsidR="002F0815" w:rsidRPr="008B09C6">
        <w:rPr>
          <w:rFonts w:asciiTheme="minorHAnsi" w:hAnsiTheme="minorHAnsi" w:cstheme="minorHAnsi"/>
          <w:sz w:val="22"/>
          <w:szCs w:val="22"/>
        </w:rPr>
        <w:t>na denní bázi minimálně v následujícím rozsahu:</w:t>
      </w:r>
    </w:p>
    <w:p w14:paraId="4261D90D" w14:textId="671CF54B" w:rsidR="002F0815" w:rsidRPr="008B09C6" w:rsidRDefault="002F0815" w:rsidP="008D477D">
      <w:pPr>
        <w:pStyle w:val="Zkladntext"/>
        <w:numPr>
          <w:ilvl w:val="0"/>
          <w:numId w:val="18"/>
        </w:numPr>
        <w:spacing w:after="0"/>
        <w:ind w:left="720"/>
        <w:jc w:val="both"/>
        <w:rPr>
          <w:lang w:val="cs-CZ"/>
        </w:rPr>
      </w:pPr>
      <w:r w:rsidRPr="008B09C6">
        <w:rPr>
          <w:lang w:val="cs-CZ"/>
        </w:rPr>
        <w:t>Kontrola provozních logů na denní bázi</w:t>
      </w:r>
      <w:r w:rsidR="008B09C6" w:rsidRPr="008B09C6">
        <w:rPr>
          <w:lang w:val="cs-CZ"/>
        </w:rPr>
        <w:t>;</w:t>
      </w:r>
    </w:p>
    <w:p w14:paraId="3ED09559" w14:textId="7DCAB4D0" w:rsidR="002F0815" w:rsidRPr="008B09C6" w:rsidRDefault="002F0815" w:rsidP="008D477D">
      <w:pPr>
        <w:pStyle w:val="Zkladntext"/>
        <w:numPr>
          <w:ilvl w:val="0"/>
          <w:numId w:val="18"/>
        </w:numPr>
        <w:spacing w:after="0"/>
        <w:ind w:left="720"/>
        <w:jc w:val="both"/>
        <w:rPr>
          <w:lang w:val="cs-CZ"/>
        </w:rPr>
      </w:pPr>
      <w:r w:rsidRPr="008B09C6">
        <w:rPr>
          <w:lang w:val="cs-CZ"/>
        </w:rPr>
        <w:lastRenderedPageBreak/>
        <w:t>Proaktivně sledovat v provozní době stav a chování jednotlivých komponent infrastruktury a SAP systémů. Jedná se zejména o stav běžících procesů a komponent, dosažení trasholdů (kritického stavu) systémových zdrojů: CPU, RAM, zaplnění filesystémů, swap s shared pool. V případě nestandardního chování, pádu či dosažení trasholdu je požadováno zaslání SMS notifikace a emailu na objednatelem definované adresy.</w:t>
      </w:r>
      <w:r w:rsidR="008B09C6" w:rsidRPr="008B09C6">
        <w:rPr>
          <w:lang w:val="cs-CZ"/>
        </w:rPr>
        <w:t>;</w:t>
      </w:r>
    </w:p>
    <w:p w14:paraId="62FE5810" w14:textId="77777777" w:rsidR="002F0815" w:rsidRPr="008B09C6" w:rsidRDefault="002F0815" w:rsidP="008D477D">
      <w:pPr>
        <w:pStyle w:val="Zkladntext"/>
        <w:numPr>
          <w:ilvl w:val="0"/>
          <w:numId w:val="18"/>
        </w:numPr>
        <w:spacing w:after="0"/>
        <w:ind w:left="720"/>
        <w:jc w:val="both"/>
        <w:rPr>
          <w:lang w:val="cs-CZ"/>
        </w:rPr>
      </w:pPr>
      <w:r w:rsidRPr="008B09C6">
        <w:rPr>
          <w:lang w:val="cs-CZ"/>
        </w:rPr>
        <w:t>Zajistit monitoring a reporting zátěže:</w:t>
      </w:r>
    </w:p>
    <w:p w14:paraId="52854AC2" w14:textId="78B37016" w:rsidR="002F0815" w:rsidRPr="008B09C6" w:rsidRDefault="002F0815" w:rsidP="008D477D">
      <w:pPr>
        <w:pStyle w:val="Odrazka1"/>
        <w:numPr>
          <w:ilvl w:val="0"/>
          <w:numId w:val="19"/>
        </w:numPr>
        <w:rPr>
          <w:rFonts w:asciiTheme="minorHAnsi" w:hAnsiTheme="minorHAnsi" w:cstheme="minorHAnsi"/>
          <w:sz w:val="22"/>
          <w:szCs w:val="22"/>
        </w:rPr>
      </w:pPr>
      <w:r w:rsidRPr="008B09C6">
        <w:rPr>
          <w:rFonts w:asciiTheme="minorHAnsi" w:hAnsiTheme="minorHAnsi" w:cstheme="minorHAnsi"/>
          <w:sz w:val="22"/>
          <w:szCs w:val="22"/>
        </w:rPr>
        <w:t>CPU</w:t>
      </w:r>
      <w:r w:rsidR="008B09C6">
        <w:rPr>
          <w:rFonts w:asciiTheme="minorHAnsi" w:hAnsiTheme="minorHAnsi" w:cstheme="minorHAnsi"/>
          <w:sz w:val="22"/>
          <w:szCs w:val="22"/>
        </w:rPr>
        <w:t>:</w:t>
      </w:r>
    </w:p>
    <w:p w14:paraId="5E91D25C" w14:textId="31C654DF" w:rsidR="002F0815" w:rsidRPr="008B09C6" w:rsidRDefault="002F0815" w:rsidP="008D477D">
      <w:pPr>
        <w:pStyle w:val="Zkladntext"/>
        <w:numPr>
          <w:ilvl w:val="2"/>
          <w:numId w:val="18"/>
        </w:numPr>
        <w:spacing w:after="0"/>
        <w:jc w:val="both"/>
        <w:rPr>
          <w:lang w:val="cs-CZ"/>
        </w:rPr>
      </w:pPr>
      <w:r w:rsidRPr="008B09C6">
        <w:rPr>
          <w:lang w:val="cs-CZ"/>
        </w:rPr>
        <w:t>Monitoring okamžité zátěže</w:t>
      </w:r>
      <w:r w:rsidR="008B09C6">
        <w:rPr>
          <w:lang w:val="cs-CZ"/>
        </w:rPr>
        <w:t>;</w:t>
      </w:r>
    </w:p>
    <w:p w14:paraId="1B40041E" w14:textId="4B2C80CB" w:rsidR="002F0815" w:rsidRPr="008B09C6" w:rsidRDefault="002F0815" w:rsidP="008D477D">
      <w:pPr>
        <w:pStyle w:val="Zkladntext"/>
        <w:numPr>
          <w:ilvl w:val="2"/>
          <w:numId w:val="18"/>
        </w:numPr>
        <w:spacing w:after="0"/>
        <w:jc w:val="both"/>
        <w:rPr>
          <w:lang w:val="cs-CZ"/>
        </w:rPr>
      </w:pPr>
      <w:r w:rsidRPr="008B09C6">
        <w:rPr>
          <w:lang w:val="cs-CZ"/>
        </w:rPr>
        <w:t>Monitoring využití shared poolu</w:t>
      </w:r>
      <w:r w:rsidR="008B09C6">
        <w:rPr>
          <w:lang w:val="cs-CZ"/>
        </w:rPr>
        <w:t>;</w:t>
      </w:r>
    </w:p>
    <w:p w14:paraId="01EAAD92" w14:textId="0067E6FF" w:rsidR="002F0815" w:rsidRPr="008B09C6" w:rsidRDefault="002F0815" w:rsidP="008D477D">
      <w:pPr>
        <w:pStyle w:val="Zkladntext"/>
        <w:numPr>
          <w:ilvl w:val="2"/>
          <w:numId w:val="18"/>
        </w:numPr>
        <w:spacing w:after="0"/>
        <w:jc w:val="both"/>
        <w:rPr>
          <w:lang w:val="cs-CZ"/>
        </w:rPr>
      </w:pPr>
      <w:r w:rsidRPr="008B09C6">
        <w:rPr>
          <w:lang w:val="cs-CZ"/>
        </w:rPr>
        <w:t>Reporting průměrné zátěže a maximální zátěže</w:t>
      </w:r>
      <w:r w:rsidR="008B09C6">
        <w:rPr>
          <w:lang w:val="cs-CZ"/>
        </w:rPr>
        <w:t>:</w:t>
      </w:r>
    </w:p>
    <w:p w14:paraId="23117622" w14:textId="62CCD0CF" w:rsidR="002F0815" w:rsidRPr="008B09C6" w:rsidRDefault="002F0815" w:rsidP="008D477D">
      <w:pPr>
        <w:pStyle w:val="Zkladntext"/>
        <w:numPr>
          <w:ilvl w:val="3"/>
          <w:numId w:val="18"/>
        </w:numPr>
        <w:spacing w:after="0"/>
        <w:jc w:val="both"/>
        <w:rPr>
          <w:lang w:val="cs-CZ"/>
        </w:rPr>
      </w:pPr>
      <w:r w:rsidRPr="008B09C6">
        <w:rPr>
          <w:lang w:val="cs-CZ"/>
        </w:rPr>
        <w:t>Agregovaná data na bázi 5 minut za poslední měsíc</w:t>
      </w:r>
      <w:r w:rsidR="008B09C6">
        <w:rPr>
          <w:lang w:val="cs-CZ"/>
        </w:rPr>
        <w:t>;</w:t>
      </w:r>
    </w:p>
    <w:p w14:paraId="6FEDC3C1" w14:textId="654A0AF4" w:rsidR="002F0815" w:rsidRPr="008B09C6" w:rsidRDefault="002F0815" w:rsidP="008D477D">
      <w:pPr>
        <w:pStyle w:val="Zkladntext"/>
        <w:numPr>
          <w:ilvl w:val="3"/>
          <w:numId w:val="18"/>
        </w:numPr>
        <w:spacing w:after="0"/>
        <w:jc w:val="both"/>
        <w:rPr>
          <w:lang w:val="cs-CZ"/>
        </w:rPr>
      </w:pPr>
      <w:r w:rsidRPr="008B09C6">
        <w:rPr>
          <w:lang w:val="cs-CZ"/>
        </w:rPr>
        <w:t>Agregovaná data na bázi 30 minut za poslední 1 rok</w:t>
      </w:r>
      <w:r w:rsidR="008B09C6">
        <w:rPr>
          <w:lang w:val="cs-CZ"/>
        </w:rPr>
        <w:t>;</w:t>
      </w:r>
    </w:p>
    <w:p w14:paraId="0F7BA5F2" w14:textId="5CB0F181" w:rsidR="002F0815" w:rsidRDefault="002F0815" w:rsidP="008D477D">
      <w:pPr>
        <w:pStyle w:val="Zkladntext"/>
        <w:numPr>
          <w:ilvl w:val="3"/>
          <w:numId w:val="18"/>
        </w:numPr>
        <w:spacing w:after="0"/>
        <w:jc w:val="both"/>
        <w:rPr>
          <w:lang w:val="cs-CZ"/>
        </w:rPr>
      </w:pPr>
      <w:r w:rsidRPr="008B09C6">
        <w:rPr>
          <w:lang w:val="cs-CZ"/>
        </w:rPr>
        <w:t>Agregovaná data na bázi 30 minut za posledních 5 let. Data starší než 1 rok nemusí být dostupná online, ale mohou být archivována a předána na vyžádání v podobě vhodné pro další zpracování.</w:t>
      </w:r>
      <w:r w:rsidR="008B09C6">
        <w:rPr>
          <w:lang w:val="cs-CZ"/>
        </w:rPr>
        <w:t>;</w:t>
      </w:r>
    </w:p>
    <w:p w14:paraId="0B2DD1F6" w14:textId="1D5B35A4" w:rsidR="0047716E" w:rsidRPr="00E9772B" w:rsidRDefault="0047716E" w:rsidP="27C6639F">
      <w:pPr>
        <w:pStyle w:val="Zkladntext"/>
        <w:numPr>
          <w:ilvl w:val="3"/>
          <w:numId w:val="18"/>
        </w:numPr>
        <w:spacing w:after="0"/>
        <w:jc w:val="both"/>
        <w:rPr>
          <w:lang w:val="cs-CZ"/>
        </w:rPr>
      </w:pPr>
      <w:r w:rsidRPr="00E9772B">
        <w:rPr>
          <w:lang w:val="cs-CZ"/>
        </w:rPr>
        <w:t>Reporting pro potřeby škálování výkonu, dosažená maxima výkonových špiček CPU v intervalech 5 min/hod a průměrné hodinové zátěže. Data zachovat po dobu životnosti HW po jednotlivých logických systémech.;</w:t>
      </w:r>
    </w:p>
    <w:p w14:paraId="1599FEDF" w14:textId="4322C7A5" w:rsidR="002F0815" w:rsidRPr="008B09C6" w:rsidRDefault="002F0815" w:rsidP="008D477D">
      <w:pPr>
        <w:pStyle w:val="Odrazka1"/>
        <w:numPr>
          <w:ilvl w:val="0"/>
          <w:numId w:val="19"/>
        </w:numPr>
        <w:rPr>
          <w:rFonts w:asciiTheme="minorHAnsi" w:hAnsiTheme="minorHAnsi" w:cstheme="minorHAnsi"/>
          <w:sz w:val="22"/>
          <w:szCs w:val="22"/>
        </w:rPr>
      </w:pPr>
      <w:r w:rsidRPr="008B09C6">
        <w:rPr>
          <w:rFonts w:asciiTheme="minorHAnsi" w:hAnsiTheme="minorHAnsi" w:cstheme="minorHAnsi"/>
          <w:sz w:val="22"/>
          <w:szCs w:val="22"/>
        </w:rPr>
        <w:t>RAM</w:t>
      </w:r>
      <w:r w:rsidR="008B09C6">
        <w:rPr>
          <w:rFonts w:asciiTheme="minorHAnsi" w:hAnsiTheme="minorHAnsi" w:cstheme="minorHAnsi"/>
          <w:sz w:val="22"/>
          <w:szCs w:val="22"/>
        </w:rPr>
        <w:t>:</w:t>
      </w:r>
    </w:p>
    <w:p w14:paraId="4FD36F34" w14:textId="0E735BB2" w:rsidR="002F0815" w:rsidRPr="008B09C6" w:rsidRDefault="002F0815" w:rsidP="008D477D">
      <w:pPr>
        <w:pStyle w:val="Zkladntext"/>
        <w:numPr>
          <w:ilvl w:val="2"/>
          <w:numId w:val="18"/>
        </w:numPr>
        <w:spacing w:after="0"/>
        <w:jc w:val="both"/>
        <w:rPr>
          <w:lang w:val="cs-CZ"/>
        </w:rPr>
      </w:pPr>
      <w:r w:rsidRPr="008B09C6">
        <w:rPr>
          <w:lang w:val="cs-CZ"/>
        </w:rPr>
        <w:t>Monitoring okamžitého využití a alokace</w:t>
      </w:r>
      <w:r w:rsidR="008B09C6">
        <w:rPr>
          <w:lang w:val="cs-CZ"/>
        </w:rPr>
        <w:t>;</w:t>
      </w:r>
    </w:p>
    <w:p w14:paraId="7D5DEE96" w14:textId="517E97A5" w:rsidR="002F0815" w:rsidRPr="008B09C6" w:rsidRDefault="002F0815" w:rsidP="008D477D">
      <w:pPr>
        <w:pStyle w:val="Zkladntext"/>
        <w:numPr>
          <w:ilvl w:val="2"/>
          <w:numId w:val="18"/>
        </w:numPr>
        <w:spacing w:after="0"/>
        <w:jc w:val="both"/>
        <w:rPr>
          <w:lang w:val="cs-CZ"/>
        </w:rPr>
      </w:pPr>
      <w:r w:rsidRPr="008B09C6">
        <w:rPr>
          <w:lang w:val="cs-CZ"/>
        </w:rPr>
        <w:t>Reporting využití a alok</w:t>
      </w:r>
      <w:r w:rsidR="008B09C6">
        <w:rPr>
          <w:lang w:val="cs-CZ"/>
        </w:rPr>
        <w:t>a</w:t>
      </w:r>
      <w:r w:rsidRPr="008B09C6">
        <w:rPr>
          <w:lang w:val="cs-CZ"/>
        </w:rPr>
        <w:t>ce</w:t>
      </w:r>
      <w:r w:rsidR="008B09C6">
        <w:rPr>
          <w:lang w:val="cs-CZ"/>
        </w:rPr>
        <w:t>:</w:t>
      </w:r>
    </w:p>
    <w:p w14:paraId="1796E263" w14:textId="69C3C621" w:rsidR="002F0815" w:rsidRPr="008B09C6" w:rsidRDefault="002F0815" w:rsidP="008D477D">
      <w:pPr>
        <w:pStyle w:val="Zkladntext"/>
        <w:numPr>
          <w:ilvl w:val="3"/>
          <w:numId w:val="18"/>
        </w:numPr>
        <w:spacing w:after="0"/>
        <w:jc w:val="both"/>
        <w:rPr>
          <w:lang w:val="cs-CZ"/>
        </w:rPr>
      </w:pPr>
      <w:r w:rsidRPr="008B09C6">
        <w:rPr>
          <w:lang w:val="cs-CZ"/>
        </w:rPr>
        <w:t>Agregovaná data na bázi 5 minut za poslední měsíc</w:t>
      </w:r>
      <w:r w:rsidR="008B09C6">
        <w:rPr>
          <w:lang w:val="cs-CZ"/>
        </w:rPr>
        <w:t>;</w:t>
      </w:r>
    </w:p>
    <w:p w14:paraId="1277A70A" w14:textId="40B72214" w:rsidR="002F0815" w:rsidRPr="008B09C6" w:rsidRDefault="002F0815" w:rsidP="008D477D">
      <w:pPr>
        <w:pStyle w:val="Zkladntext"/>
        <w:numPr>
          <w:ilvl w:val="3"/>
          <w:numId w:val="18"/>
        </w:numPr>
        <w:spacing w:after="0"/>
        <w:jc w:val="both"/>
        <w:rPr>
          <w:lang w:val="cs-CZ"/>
        </w:rPr>
      </w:pPr>
      <w:r w:rsidRPr="008B09C6">
        <w:rPr>
          <w:lang w:val="cs-CZ"/>
        </w:rPr>
        <w:t>Agregovaná data na bázi 30 minut za poslední 1 rok</w:t>
      </w:r>
      <w:r w:rsidR="008B09C6">
        <w:rPr>
          <w:lang w:val="cs-CZ"/>
        </w:rPr>
        <w:t>;</w:t>
      </w:r>
    </w:p>
    <w:p w14:paraId="134FF185" w14:textId="711D1BC3" w:rsidR="002F0815" w:rsidRDefault="002F0815" w:rsidP="008D477D">
      <w:pPr>
        <w:pStyle w:val="Zkladntext"/>
        <w:numPr>
          <w:ilvl w:val="3"/>
          <w:numId w:val="18"/>
        </w:numPr>
        <w:spacing w:after="0"/>
        <w:jc w:val="both"/>
        <w:rPr>
          <w:lang w:val="cs-CZ"/>
        </w:rPr>
      </w:pPr>
      <w:r w:rsidRPr="008B09C6">
        <w:rPr>
          <w:lang w:val="cs-CZ"/>
        </w:rPr>
        <w:t>Agregovaná data na bázi 30 minut za posledních 5 let. Data starší než 1 rok nemusí být dostupná online, ale mohou být archivována a předána na vyžádání v podobě vhodné pro další zpracování.</w:t>
      </w:r>
      <w:r w:rsidR="008B09C6">
        <w:rPr>
          <w:lang w:val="cs-CZ"/>
        </w:rPr>
        <w:t>;</w:t>
      </w:r>
    </w:p>
    <w:p w14:paraId="04BF002E" w14:textId="6B9D8167" w:rsidR="0047716E" w:rsidRPr="00E9772B" w:rsidRDefault="0047716E" w:rsidP="27C6639F">
      <w:pPr>
        <w:pStyle w:val="Zkladntext"/>
        <w:numPr>
          <w:ilvl w:val="3"/>
          <w:numId w:val="18"/>
        </w:numPr>
        <w:spacing w:after="0"/>
        <w:jc w:val="both"/>
        <w:rPr>
          <w:lang w:val="cs-CZ"/>
        </w:rPr>
      </w:pPr>
      <w:r w:rsidRPr="00E9772B">
        <w:rPr>
          <w:lang w:val="cs-CZ"/>
        </w:rPr>
        <w:t>Reporting pro potřeby škálování výkonu, dosažená maxima výkonových špiček RAM v intervalech 5 min/hod a průměrné hodinové zátěže. Data zachovat po dobu životnosti HW po jednotlivých logických systémech.;</w:t>
      </w:r>
    </w:p>
    <w:p w14:paraId="7CF12858" w14:textId="6C29D17B" w:rsidR="002F0815" w:rsidRPr="008B09C6" w:rsidRDefault="002F0815" w:rsidP="008D477D">
      <w:pPr>
        <w:pStyle w:val="Odrazka1"/>
        <w:numPr>
          <w:ilvl w:val="0"/>
          <w:numId w:val="19"/>
        </w:numPr>
        <w:rPr>
          <w:rFonts w:asciiTheme="minorHAnsi" w:hAnsiTheme="minorHAnsi" w:cstheme="minorHAnsi"/>
          <w:sz w:val="22"/>
          <w:szCs w:val="22"/>
        </w:rPr>
      </w:pPr>
      <w:r w:rsidRPr="008B09C6">
        <w:rPr>
          <w:rFonts w:asciiTheme="minorHAnsi" w:hAnsiTheme="minorHAnsi" w:cstheme="minorHAnsi"/>
          <w:sz w:val="22"/>
          <w:szCs w:val="22"/>
        </w:rPr>
        <w:t>Diskový subsystém</w:t>
      </w:r>
      <w:r w:rsidR="008B09C6">
        <w:rPr>
          <w:rFonts w:asciiTheme="minorHAnsi" w:hAnsiTheme="minorHAnsi" w:cstheme="minorHAnsi"/>
          <w:sz w:val="22"/>
          <w:szCs w:val="22"/>
        </w:rPr>
        <w:t>:</w:t>
      </w:r>
    </w:p>
    <w:p w14:paraId="4AA5BE8A" w14:textId="1B20F196" w:rsidR="002F0815" w:rsidRPr="008B09C6" w:rsidRDefault="002F0815" w:rsidP="008D477D">
      <w:pPr>
        <w:pStyle w:val="Zkladntext"/>
        <w:numPr>
          <w:ilvl w:val="2"/>
          <w:numId w:val="18"/>
        </w:numPr>
        <w:spacing w:after="0"/>
        <w:jc w:val="both"/>
        <w:rPr>
          <w:lang w:val="cs-CZ"/>
        </w:rPr>
      </w:pPr>
      <w:r w:rsidRPr="008B09C6">
        <w:rPr>
          <w:lang w:val="cs-CZ"/>
        </w:rPr>
        <w:t>Monitoring alokované</w:t>
      </w:r>
      <w:r w:rsidR="002D5CB5">
        <w:rPr>
          <w:lang w:val="cs-CZ"/>
        </w:rPr>
        <w:t>ho</w:t>
      </w:r>
      <w:r w:rsidRPr="008B09C6">
        <w:rPr>
          <w:lang w:val="cs-CZ"/>
        </w:rPr>
        <w:t xml:space="preserve"> a využitého místa pro jednotlivé filesyst</w:t>
      </w:r>
      <w:r w:rsidR="009920E8">
        <w:rPr>
          <w:lang w:val="cs-CZ"/>
        </w:rPr>
        <w:t>e</w:t>
      </w:r>
      <w:r w:rsidRPr="008B09C6">
        <w:rPr>
          <w:lang w:val="cs-CZ"/>
        </w:rPr>
        <w:t>my</w:t>
      </w:r>
      <w:r w:rsidR="008B09C6">
        <w:rPr>
          <w:lang w:val="cs-CZ"/>
        </w:rPr>
        <w:t>;</w:t>
      </w:r>
    </w:p>
    <w:p w14:paraId="538B96AA" w14:textId="53BCF5CD" w:rsidR="002F0815" w:rsidRPr="00D43B63" w:rsidRDefault="002F0815" w:rsidP="27C6639F">
      <w:pPr>
        <w:pStyle w:val="Zkladntext"/>
        <w:numPr>
          <w:ilvl w:val="2"/>
          <w:numId w:val="18"/>
        </w:numPr>
        <w:spacing w:after="0"/>
        <w:jc w:val="both"/>
        <w:rPr>
          <w:lang w:val="cs-CZ"/>
        </w:rPr>
      </w:pPr>
      <w:r w:rsidRPr="00D43B63">
        <w:rPr>
          <w:lang w:val="cs-CZ"/>
        </w:rPr>
        <w:t xml:space="preserve">Monitoring </w:t>
      </w:r>
      <w:r w:rsidR="002B3B24" w:rsidRPr="00D43B63">
        <w:rPr>
          <w:lang w:val="cs-CZ"/>
        </w:rPr>
        <w:t xml:space="preserve">vytížení </w:t>
      </w:r>
      <w:r w:rsidR="00EF0E28" w:rsidRPr="00D43B63">
        <w:rPr>
          <w:lang w:val="cs-CZ"/>
        </w:rPr>
        <w:t xml:space="preserve">jednotlivých zdrojů dat. </w:t>
      </w:r>
      <w:r w:rsidR="00B458A5" w:rsidRPr="00D43B63">
        <w:rPr>
          <w:lang w:val="cs-CZ"/>
        </w:rPr>
        <w:t>ú</w:t>
      </w:r>
      <w:r w:rsidR="004B462D" w:rsidRPr="00D43B63">
        <w:rPr>
          <w:lang w:val="cs-CZ"/>
        </w:rPr>
        <w:t>ložišť</w:t>
      </w:r>
      <w:r w:rsidR="00B458A5" w:rsidRPr="00D43B63">
        <w:rPr>
          <w:lang w:val="cs-CZ"/>
        </w:rPr>
        <w:t xml:space="preserve"> (Volume, Pool, Host) s informacemi o </w:t>
      </w:r>
      <w:r w:rsidRPr="00D43B63">
        <w:rPr>
          <w:lang w:val="cs-CZ"/>
        </w:rPr>
        <w:t>aktuální zátěž</w:t>
      </w:r>
      <w:r w:rsidR="00B458A5" w:rsidRPr="00D43B63">
        <w:rPr>
          <w:lang w:val="cs-CZ"/>
        </w:rPr>
        <w:t>i</w:t>
      </w:r>
      <w:r w:rsidRPr="00D43B63">
        <w:rPr>
          <w:lang w:val="cs-CZ"/>
        </w:rPr>
        <w:t xml:space="preserve"> (IOpS)</w:t>
      </w:r>
      <w:r w:rsidR="00B458A5" w:rsidRPr="00D43B63">
        <w:rPr>
          <w:lang w:val="cs-CZ"/>
        </w:rPr>
        <w:t xml:space="preserve">, </w:t>
      </w:r>
      <w:r w:rsidR="00D43B63" w:rsidRPr="00D43B63">
        <w:rPr>
          <w:lang w:val="cs-CZ"/>
        </w:rPr>
        <w:t>množství zpracovávaných da</w:t>
      </w:r>
      <w:r w:rsidR="002D5CB5">
        <w:rPr>
          <w:lang w:val="cs-CZ"/>
        </w:rPr>
        <w:t>t</w:t>
      </w:r>
      <w:r w:rsidR="00D43B63" w:rsidRPr="00D43B63">
        <w:rPr>
          <w:lang w:val="cs-CZ"/>
        </w:rPr>
        <w:t xml:space="preserve"> a době odezvy</w:t>
      </w:r>
      <w:r w:rsidR="008B09C6" w:rsidRPr="00D43B63">
        <w:rPr>
          <w:lang w:val="cs-CZ"/>
        </w:rPr>
        <w:t>;</w:t>
      </w:r>
    </w:p>
    <w:p w14:paraId="2D1FCC21" w14:textId="09696D0B" w:rsidR="002F0815" w:rsidRPr="008B09C6" w:rsidRDefault="002F0815" w:rsidP="008D477D">
      <w:pPr>
        <w:pStyle w:val="Zkladntext"/>
        <w:numPr>
          <w:ilvl w:val="2"/>
          <w:numId w:val="18"/>
        </w:numPr>
        <w:spacing w:after="0"/>
        <w:jc w:val="both"/>
        <w:rPr>
          <w:lang w:val="cs-CZ"/>
        </w:rPr>
      </w:pPr>
      <w:r w:rsidRPr="008B09C6">
        <w:rPr>
          <w:lang w:val="cs-CZ"/>
        </w:rPr>
        <w:t>Reporting průměrné zátěže a maximální zátěže</w:t>
      </w:r>
      <w:r w:rsidR="008B09C6">
        <w:rPr>
          <w:lang w:val="cs-CZ"/>
        </w:rPr>
        <w:t>:</w:t>
      </w:r>
    </w:p>
    <w:p w14:paraId="37E6D5B2" w14:textId="480CCA4D" w:rsidR="002F0815" w:rsidRPr="008B09C6" w:rsidRDefault="002F0815" w:rsidP="008D477D">
      <w:pPr>
        <w:pStyle w:val="Zkladntext"/>
        <w:numPr>
          <w:ilvl w:val="3"/>
          <w:numId w:val="18"/>
        </w:numPr>
        <w:spacing w:after="0"/>
        <w:jc w:val="both"/>
        <w:rPr>
          <w:lang w:val="cs-CZ"/>
        </w:rPr>
      </w:pPr>
      <w:r w:rsidRPr="008B09C6">
        <w:rPr>
          <w:lang w:val="cs-CZ"/>
        </w:rPr>
        <w:t>Agregovaná data na bázi 5 minut za poslední měsíc</w:t>
      </w:r>
      <w:r w:rsidR="008B09C6">
        <w:rPr>
          <w:lang w:val="cs-CZ"/>
        </w:rPr>
        <w:t>;</w:t>
      </w:r>
    </w:p>
    <w:p w14:paraId="2DA0E0FC" w14:textId="631915A0" w:rsidR="002F0815" w:rsidRPr="008B09C6" w:rsidRDefault="002F0815" w:rsidP="008D477D">
      <w:pPr>
        <w:pStyle w:val="Zkladntext"/>
        <w:numPr>
          <w:ilvl w:val="3"/>
          <w:numId w:val="18"/>
        </w:numPr>
        <w:spacing w:after="0"/>
        <w:jc w:val="both"/>
        <w:rPr>
          <w:lang w:val="cs-CZ"/>
        </w:rPr>
      </w:pPr>
      <w:r w:rsidRPr="008B09C6">
        <w:rPr>
          <w:lang w:val="cs-CZ"/>
        </w:rPr>
        <w:t>Agregovaná data na bázi 30 minut za poslední 1 rok</w:t>
      </w:r>
      <w:r w:rsidR="008B09C6">
        <w:rPr>
          <w:lang w:val="cs-CZ"/>
        </w:rPr>
        <w:t>;</w:t>
      </w:r>
    </w:p>
    <w:p w14:paraId="0FE3FCCA" w14:textId="147A42F5" w:rsidR="002F0815" w:rsidRDefault="002F0815" w:rsidP="008D477D">
      <w:pPr>
        <w:pStyle w:val="Zkladntext"/>
        <w:numPr>
          <w:ilvl w:val="3"/>
          <w:numId w:val="18"/>
        </w:numPr>
        <w:spacing w:after="0"/>
        <w:jc w:val="both"/>
        <w:rPr>
          <w:lang w:val="cs-CZ"/>
        </w:rPr>
      </w:pPr>
      <w:r w:rsidRPr="008B09C6">
        <w:rPr>
          <w:lang w:val="cs-CZ"/>
        </w:rPr>
        <w:t>Agregovaná data na bázi 30 minut za posledních 5 let. Data starší než 1 rok nemusí být dostupná online, ale mohou být archivována a předána na vyžádání v podobě vhodné pro další zpracování.</w:t>
      </w:r>
      <w:r w:rsidR="008B09C6">
        <w:rPr>
          <w:lang w:val="cs-CZ"/>
        </w:rPr>
        <w:t>;</w:t>
      </w:r>
    </w:p>
    <w:p w14:paraId="31677245" w14:textId="63AE1FA5" w:rsidR="0047716E" w:rsidRPr="0047716E" w:rsidRDefault="0047716E" w:rsidP="0047716E">
      <w:pPr>
        <w:pStyle w:val="Zkladntext"/>
        <w:numPr>
          <w:ilvl w:val="3"/>
          <w:numId w:val="18"/>
        </w:numPr>
        <w:spacing w:after="0"/>
        <w:jc w:val="both"/>
        <w:rPr>
          <w:lang w:val="cs-CZ"/>
        </w:rPr>
      </w:pPr>
      <w:r w:rsidRPr="0047716E">
        <w:rPr>
          <w:lang w:val="cs-CZ"/>
        </w:rPr>
        <w:t xml:space="preserve">Reporting pro potřeby </w:t>
      </w:r>
      <w:r w:rsidR="00267DAE">
        <w:rPr>
          <w:lang w:val="cs-CZ"/>
        </w:rPr>
        <w:t xml:space="preserve">škálování výkonu, sledování </w:t>
      </w:r>
      <w:r w:rsidRPr="0047716E">
        <w:rPr>
          <w:lang w:val="cs-CZ"/>
        </w:rPr>
        <w:t>alokovan</w:t>
      </w:r>
      <w:r w:rsidR="00267DAE">
        <w:rPr>
          <w:lang w:val="cs-CZ"/>
        </w:rPr>
        <w:t>é</w:t>
      </w:r>
      <w:r w:rsidRPr="0047716E">
        <w:rPr>
          <w:lang w:val="cs-CZ"/>
        </w:rPr>
        <w:t xml:space="preserve"> kapacit</w:t>
      </w:r>
      <w:r w:rsidR="00267DAE">
        <w:rPr>
          <w:lang w:val="cs-CZ"/>
        </w:rPr>
        <w:t>y</w:t>
      </w:r>
      <w:r w:rsidRPr="0047716E">
        <w:rPr>
          <w:lang w:val="cs-CZ"/>
        </w:rPr>
        <w:t xml:space="preserve"> po dnech</w:t>
      </w:r>
      <w:r w:rsidR="00267DAE">
        <w:rPr>
          <w:lang w:val="cs-CZ"/>
        </w:rPr>
        <w:t>.</w:t>
      </w:r>
      <w:r w:rsidRPr="0047716E">
        <w:rPr>
          <w:lang w:val="cs-CZ"/>
        </w:rPr>
        <w:t xml:space="preserve"> Data zachovat po dobu životnosti HW po jednotlivých logických systémech.;</w:t>
      </w:r>
    </w:p>
    <w:p w14:paraId="386591AC" w14:textId="15352ED1" w:rsidR="002F0815" w:rsidRPr="008B09C6" w:rsidRDefault="002F0815" w:rsidP="008D477D">
      <w:pPr>
        <w:pStyle w:val="Odrazka1"/>
        <w:numPr>
          <w:ilvl w:val="0"/>
          <w:numId w:val="19"/>
        </w:numPr>
        <w:rPr>
          <w:rFonts w:asciiTheme="minorHAnsi" w:hAnsiTheme="minorHAnsi" w:cstheme="minorHAnsi"/>
          <w:sz w:val="22"/>
          <w:szCs w:val="22"/>
        </w:rPr>
      </w:pPr>
      <w:r w:rsidRPr="008B09C6">
        <w:rPr>
          <w:rFonts w:asciiTheme="minorHAnsi" w:hAnsiTheme="minorHAnsi" w:cstheme="minorHAnsi"/>
          <w:sz w:val="22"/>
          <w:szCs w:val="22"/>
        </w:rPr>
        <w:lastRenderedPageBreak/>
        <w:t>LAN a SAN</w:t>
      </w:r>
      <w:r w:rsidR="008B09C6">
        <w:rPr>
          <w:rFonts w:asciiTheme="minorHAnsi" w:hAnsiTheme="minorHAnsi" w:cstheme="minorHAnsi"/>
          <w:sz w:val="22"/>
          <w:szCs w:val="22"/>
        </w:rPr>
        <w:t>:</w:t>
      </w:r>
    </w:p>
    <w:p w14:paraId="2ED3D194" w14:textId="77777777" w:rsidR="000D3740" w:rsidRDefault="002F0815" w:rsidP="008D477D">
      <w:pPr>
        <w:pStyle w:val="Zkladntext"/>
        <w:numPr>
          <w:ilvl w:val="2"/>
          <w:numId w:val="18"/>
        </w:numPr>
        <w:spacing w:after="0"/>
        <w:jc w:val="both"/>
        <w:rPr>
          <w:lang w:val="cs-CZ"/>
        </w:rPr>
      </w:pPr>
      <w:r w:rsidRPr="008B09C6">
        <w:rPr>
          <w:lang w:val="cs-CZ"/>
        </w:rPr>
        <w:t xml:space="preserve">Monitoring </w:t>
      </w:r>
      <w:r w:rsidR="00635F92">
        <w:rPr>
          <w:lang w:val="cs-CZ"/>
        </w:rPr>
        <w:t xml:space="preserve">vytížení </w:t>
      </w:r>
      <w:r w:rsidR="00BF5D79">
        <w:rPr>
          <w:lang w:val="cs-CZ"/>
        </w:rPr>
        <w:t xml:space="preserve">všech HW prvků </w:t>
      </w:r>
      <w:r w:rsidR="000D3740">
        <w:rPr>
          <w:lang w:val="cs-CZ"/>
        </w:rPr>
        <w:t>SAN a LAN infrastruktury;</w:t>
      </w:r>
      <w:r w:rsidR="007610EA">
        <w:rPr>
          <w:lang w:val="cs-CZ"/>
        </w:rPr>
        <w:t xml:space="preserve"> </w:t>
      </w:r>
    </w:p>
    <w:p w14:paraId="2B92477B" w14:textId="479FF473" w:rsidR="002F0815" w:rsidRDefault="003B7134" w:rsidP="008D477D">
      <w:pPr>
        <w:pStyle w:val="Zkladntext"/>
        <w:numPr>
          <w:ilvl w:val="2"/>
          <w:numId w:val="18"/>
        </w:numPr>
        <w:spacing w:after="0"/>
        <w:jc w:val="both"/>
        <w:rPr>
          <w:lang w:val="cs-CZ"/>
        </w:rPr>
      </w:pPr>
      <w:r>
        <w:rPr>
          <w:lang w:val="cs-CZ"/>
        </w:rPr>
        <w:t xml:space="preserve">Monitoring </w:t>
      </w:r>
      <w:r w:rsidR="007610EA">
        <w:rPr>
          <w:lang w:val="cs-CZ"/>
        </w:rPr>
        <w:t xml:space="preserve">datové </w:t>
      </w:r>
      <w:r w:rsidR="002F0815" w:rsidRPr="008B09C6">
        <w:rPr>
          <w:lang w:val="cs-CZ"/>
        </w:rPr>
        <w:t>propustnosti</w:t>
      </w:r>
      <w:r w:rsidR="00701A25">
        <w:rPr>
          <w:lang w:val="cs-CZ"/>
        </w:rPr>
        <w:t xml:space="preserve"> všech rozhraní </w:t>
      </w:r>
      <w:r w:rsidR="002F0815" w:rsidRPr="008B09C6">
        <w:rPr>
          <w:lang w:val="cs-CZ"/>
        </w:rPr>
        <w:t>SAN a LAN</w:t>
      </w:r>
      <w:r w:rsidR="007E71CD">
        <w:rPr>
          <w:lang w:val="cs-CZ"/>
        </w:rPr>
        <w:t xml:space="preserve"> infrastruktury</w:t>
      </w:r>
      <w:r w:rsidR="008B09C6">
        <w:rPr>
          <w:lang w:val="cs-CZ"/>
        </w:rPr>
        <w:t>;</w:t>
      </w:r>
    </w:p>
    <w:p w14:paraId="4BB9D645" w14:textId="1B0DD6A1" w:rsidR="007E71CD" w:rsidRPr="008B09C6" w:rsidRDefault="007E71CD" w:rsidP="008D477D">
      <w:pPr>
        <w:pStyle w:val="Zkladntext"/>
        <w:numPr>
          <w:ilvl w:val="2"/>
          <w:numId w:val="18"/>
        </w:numPr>
        <w:spacing w:after="0"/>
        <w:jc w:val="both"/>
        <w:rPr>
          <w:lang w:val="cs-CZ"/>
        </w:rPr>
      </w:pPr>
      <w:r>
        <w:rPr>
          <w:lang w:val="cs-CZ"/>
        </w:rPr>
        <w:t xml:space="preserve">Monitoring </w:t>
      </w:r>
      <w:r w:rsidR="00885E75">
        <w:rPr>
          <w:lang w:val="cs-CZ"/>
        </w:rPr>
        <w:t xml:space="preserve">sestavených spojení </w:t>
      </w:r>
      <w:r w:rsidR="009D4EF2">
        <w:rPr>
          <w:lang w:val="cs-CZ"/>
        </w:rPr>
        <w:t>na FW</w:t>
      </w:r>
      <w:r w:rsidR="001B678E">
        <w:rPr>
          <w:lang w:val="cs-CZ"/>
        </w:rPr>
        <w:t xml:space="preserve"> </w:t>
      </w:r>
      <w:r w:rsidR="009D4EF2">
        <w:rPr>
          <w:lang w:val="cs-CZ"/>
        </w:rPr>
        <w:t>obsahující min.: datum</w:t>
      </w:r>
      <w:r w:rsidR="001B678E">
        <w:rPr>
          <w:lang w:val="cs-CZ"/>
        </w:rPr>
        <w:t xml:space="preserve"> a čas, zdrojovou a cílovou IP adresu</w:t>
      </w:r>
      <w:r w:rsidR="00BD10CE">
        <w:rPr>
          <w:lang w:val="cs-CZ"/>
        </w:rPr>
        <w:t xml:space="preserve"> včetně čísel por</w:t>
      </w:r>
      <w:r w:rsidR="00D34181">
        <w:rPr>
          <w:lang w:val="cs-CZ"/>
        </w:rPr>
        <w:t>t</w:t>
      </w:r>
      <w:r w:rsidR="00BD10CE">
        <w:rPr>
          <w:lang w:val="cs-CZ"/>
        </w:rPr>
        <w:t xml:space="preserve">ů, objem přenesených dat </w:t>
      </w:r>
      <w:r w:rsidR="0098771D">
        <w:rPr>
          <w:lang w:val="cs-CZ"/>
        </w:rPr>
        <w:t>a délku spojení</w:t>
      </w:r>
    </w:p>
    <w:p w14:paraId="25CD04EA" w14:textId="39B53B6A" w:rsidR="002F0815" w:rsidRPr="008B09C6" w:rsidRDefault="002F0815" w:rsidP="008D477D">
      <w:pPr>
        <w:pStyle w:val="Zkladntext"/>
        <w:numPr>
          <w:ilvl w:val="2"/>
          <w:numId w:val="18"/>
        </w:numPr>
        <w:spacing w:after="0"/>
        <w:jc w:val="both"/>
        <w:rPr>
          <w:lang w:val="cs-CZ"/>
        </w:rPr>
      </w:pPr>
      <w:r w:rsidRPr="008B09C6">
        <w:rPr>
          <w:lang w:val="cs-CZ"/>
        </w:rPr>
        <w:t>Reporting průměrné zátěže a maximální zátěže</w:t>
      </w:r>
      <w:r w:rsidR="008B09C6">
        <w:rPr>
          <w:lang w:val="cs-CZ"/>
        </w:rPr>
        <w:t>:</w:t>
      </w:r>
    </w:p>
    <w:p w14:paraId="45424692" w14:textId="06B56A66" w:rsidR="002F0815" w:rsidRPr="008B09C6" w:rsidRDefault="002F0815" w:rsidP="008D477D">
      <w:pPr>
        <w:pStyle w:val="Zkladntext"/>
        <w:numPr>
          <w:ilvl w:val="3"/>
          <w:numId w:val="18"/>
        </w:numPr>
        <w:spacing w:after="0"/>
        <w:jc w:val="both"/>
        <w:rPr>
          <w:lang w:val="cs-CZ"/>
        </w:rPr>
      </w:pPr>
      <w:r w:rsidRPr="008B09C6">
        <w:rPr>
          <w:lang w:val="cs-CZ"/>
        </w:rPr>
        <w:t>Agregovaná data na bázi 5 minut za poslední měsíc</w:t>
      </w:r>
      <w:r w:rsidR="008B09C6">
        <w:rPr>
          <w:lang w:val="cs-CZ"/>
        </w:rPr>
        <w:t>;</w:t>
      </w:r>
    </w:p>
    <w:p w14:paraId="1A9A2668" w14:textId="6AEBB792" w:rsidR="002F0815" w:rsidRPr="008B09C6" w:rsidRDefault="002F0815" w:rsidP="008D477D">
      <w:pPr>
        <w:pStyle w:val="Zkladntext"/>
        <w:numPr>
          <w:ilvl w:val="3"/>
          <w:numId w:val="18"/>
        </w:numPr>
        <w:spacing w:after="0"/>
        <w:jc w:val="both"/>
        <w:rPr>
          <w:lang w:val="cs-CZ"/>
        </w:rPr>
      </w:pPr>
      <w:r w:rsidRPr="008B09C6">
        <w:rPr>
          <w:lang w:val="cs-CZ"/>
        </w:rPr>
        <w:t>Agregovaná data na bázi 30 minut za poslední 1 rok</w:t>
      </w:r>
      <w:r w:rsidR="008B09C6">
        <w:rPr>
          <w:lang w:val="cs-CZ"/>
        </w:rPr>
        <w:t>;</w:t>
      </w:r>
    </w:p>
    <w:p w14:paraId="70F404B1" w14:textId="7EC9367A" w:rsidR="00E22A97" w:rsidRDefault="002F0815" w:rsidP="00267DAE">
      <w:pPr>
        <w:pStyle w:val="Zkladntext"/>
        <w:numPr>
          <w:ilvl w:val="3"/>
          <w:numId w:val="18"/>
        </w:numPr>
        <w:spacing w:after="0"/>
        <w:ind w:left="2517" w:hanging="357"/>
        <w:jc w:val="both"/>
        <w:rPr>
          <w:lang w:val="cs-CZ"/>
        </w:rPr>
      </w:pPr>
      <w:r w:rsidRPr="008B09C6">
        <w:rPr>
          <w:lang w:val="cs-CZ"/>
        </w:rPr>
        <w:t>Agregovaná data na bázi 30 minut za posledních 5 let. Data starší než 1 rok nemusí být dostupná online, ale mohou být archivována a předána na vyžádání v podobě vhodné pro další zpracování.</w:t>
      </w:r>
      <w:r w:rsidR="008B09C6">
        <w:rPr>
          <w:lang w:val="cs-CZ"/>
        </w:rPr>
        <w:t>;</w:t>
      </w:r>
    </w:p>
    <w:p w14:paraId="71C42C17" w14:textId="77777777" w:rsidR="00DD4850" w:rsidRPr="00DD4850" w:rsidRDefault="00DD4850" w:rsidP="00DD4850">
      <w:pPr>
        <w:pStyle w:val="Zkladntext"/>
        <w:numPr>
          <w:ilvl w:val="2"/>
          <w:numId w:val="18"/>
        </w:numPr>
        <w:spacing w:after="120"/>
        <w:jc w:val="both"/>
        <w:rPr>
          <w:lang w:val="cs-CZ"/>
        </w:rPr>
      </w:pPr>
      <w:r w:rsidRPr="00AF70A4">
        <w:rPr>
          <w:lang w:val="cs-CZ"/>
        </w:rPr>
        <w:t>Reporting výše zmíněných veličin pro potřeby škálování výkonu</w:t>
      </w:r>
      <w:r>
        <w:rPr>
          <w:lang w:val="cs-CZ"/>
        </w:rPr>
        <w:t>;</w:t>
      </w:r>
    </w:p>
    <w:p w14:paraId="76826F71" w14:textId="60F27CE2" w:rsidR="004C027F" w:rsidRDefault="009A3F87" w:rsidP="004C027F">
      <w:pPr>
        <w:pStyle w:val="Zkladntext"/>
        <w:numPr>
          <w:ilvl w:val="1"/>
          <w:numId w:val="18"/>
        </w:numPr>
        <w:spacing w:after="120"/>
        <w:jc w:val="both"/>
        <w:rPr>
          <w:lang w:val="cs-CZ"/>
        </w:rPr>
      </w:pPr>
      <w:r>
        <w:rPr>
          <w:lang w:val="cs-CZ"/>
        </w:rPr>
        <w:t>Firewall</w:t>
      </w:r>
    </w:p>
    <w:p w14:paraId="660288AA" w14:textId="2E660656" w:rsidR="009A3F87" w:rsidRPr="008B09C6" w:rsidRDefault="009A3F87" w:rsidP="009A3F87">
      <w:pPr>
        <w:pStyle w:val="Zkladntext"/>
        <w:numPr>
          <w:ilvl w:val="2"/>
          <w:numId w:val="18"/>
        </w:numPr>
        <w:spacing w:after="0"/>
        <w:jc w:val="both"/>
        <w:rPr>
          <w:lang w:val="cs-CZ"/>
        </w:rPr>
      </w:pPr>
      <w:r>
        <w:rPr>
          <w:lang w:val="cs-CZ"/>
        </w:rPr>
        <w:t>Monitoring sestavených spojení na FW obsahující min.: datum a čas, zdrojovou a cílovou IP adresu včetně čísel portů, objem přenesených dat a délku spojení</w:t>
      </w:r>
      <w:r w:rsidR="00D34181">
        <w:rPr>
          <w:lang w:val="cs-CZ"/>
        </w:rPr>
        <w:t>;</w:t>
      </w:r>
    </w:p>
    <w:p w14:paraId="0A41C471" w14:textId="77777777" w:rsidR="009A3F87" w:rsidRPr="008B09C6" w:rsidRDefault="009A3F87" w:rsidP="009A3F87">
      <w:pPr>
        <w:pStyle w:val="Zkladntext"/>
        <w:numPr>
          <w:ilvl w:val="2"/>
          <w:numId w:val="18"/>
        </w:numPr>
        <w:spacing w:after="0"/>
        <w:jc w:val="both"/>
        <w:rPr>
          <w:lang w:val="cs-CZ"/>
        </w:rPr>
      </w:pPr>
      <w:r w:rsidRPr="008B09C6">
        <w:rPr>
          <w:lang w:val="cs-CZ"/>
        </w:rPr>
        <w:t>Reporting průměrné zátěže a maximální zátěže</w:t>
      </w:r>
      <w:r>
        <w:rPr>
          <w:lang w:val="cs-CZ"/>
        </w:rPr>
        <w:t>:</w:t>
      </w:r>
    </w:p>
    <w:p w14:paraId="1819DEFF" w14:textId="77777777" w:rsidR="009A3F87" w:rsidRPr="008B09C6" w:rsidRDefault="009A3F87" w:rsidP="009A3F87">
      <w:pPr>
        <w:pStyle w:val="Zkladntext"/>
        <w:numPr>
          <w:ilvl w:val="3"/>
          <w:numId w:val="18"/>
        </w:numPr>
        <w:spacing w:after="0"/>
        <w:jc w:val="both"/>
        <w:rPr>
          <w:lang w:val="cs-CZ"/>
        </w:rPr>
      </w:pPr>
      <w:r w:rsidRPr="008B09C6">
        <w:rPr>
          <w:lang w:val="cs-CZ"/>
        </w:rPr>
        <w:t>Agregovaná data na bázi 5 minut za poslední měsíc</w:t>
      </w:r>
      <w:r>
        <w:rPr>
          <w:lang w:val="cs-CZ"/>
        </w:rPr>
        <w:t>;</w:t>
      </w:r>
    </w:p>
    <w:p w14:paraId="338C9C1A" w14:textId="3A8DBF07" w:rsidR="009A3F87" w:rsidRPr="008B09C6" w:rsidRDefault="009A3F87" w:rsidP="009A3F87">
      <w:pPr>
        <w:pStyle w:val="Zkladntext"/>
        <w:numPr>
          <w:ilvl w:val="3"/>
          <w:numId w:val="18"/>
        </w:numPr>
        <w:spacing w:after="0"/>
        <w:jc w:val="both"/>
        <w:rPr>
          <w:lang w:val="cs-CZ"/>
        </w:rPr>
      </w:pPr>
      <w:r w:rsidRPr="008B09C6">
        <w:rPr>
          <w:lang w:val="cs-CZ"/>
        </w:rPr>
        <w:t>Agregovaná data na bázi 30 minut za poslední 1 rok</w:t>
      </w:r>
      <w:r>
        <w:rPr>
          <w:lang w:val="cs-CZ"/>
        </w:rPr>
        <w:t>;</w:t>
      </w:r>
    </w:p>
    <w:p w14:paraId="344D6584" w14:textId="77777777" w:rsidR="009A3F87" w:rsidRDefault="009A3F87" w:rsidP="009A3F87">
      <w:pPr>
        <w:pStyle w:val="Zkladntext"/>
        <w:numPr>
          <w:ilvl w:val="3"/>
          <w:numId w:val="18"/>
        </w:numPr>
        <w:spacing w:after="0"/>
        <w:ind w:left="2517" w:hanging="357"/>
        <w:jc w:val="both"/>
        <w:rPr>
          <w:lang w:val="cs-CZ"/>
        </w:rPr>
      </w:pPr>
      <w:r w:rsidRPr="008B09C6">
        <w:rPr>
          <w:lang w:val="cs-CZ"/>
        </w:rPr>
        <w:t>Agregovaná data na bázi 30 minut za posledních 5 let. Data starší než 1 rok nemusí být dostupná online, ale mohou být archivována a předána na vyžádání v podobě vhodné pro další zpracování.</w:t>
      </w:r>
      <w:r>
        <w:rPr>
          <w:lang w:val="cs-CZ"/>
        </w:rPr>
        <w:t>;</w:t>
      </w:r>
    </w:p>
    <w:p w14:paraId="47E2FD0F" w14:textId="321C479B" w:rsidR="009A3F87" w:rsidRPr="00DD4850" w:rsidRDefault="009A3F87" w:rsidP="00DD4850">
      <w:pPr>
        <w:pStyle w:val="Zkladntext"/>
        <w:numPr>
          <w:ilvl w:val="2"/>
          <w:numId w:val="18"/>
        </w:numPr>
        <w:spacing w:after="120"/>
        <w:jc w:val="both"/>
        <w:rPr>
          <w:lang w:val="cs-CZ"/>
        </w:rPr>
      </w:pPr>
      <w:r w:rsidRPr="00AF70A4">
        <w:rPr>
          <w:lang w:val="cs-CZ"/>
        </w:rPr>
        <w:t xml:space="preserve">Reporting </w:t>
      </w:r>
      <w:r w:rsidR="00AF70A4" w:rsidRPr="00AF70A4">
        <w:rPr>
          <w:lang w:val="cs-CZ"/>
        </w:rPr>
        <w:t xml:space="preserve">výše zmíněných veličin </w:t>
      </w:r>
      <w:r w:rsidRPr="00AF70A4">
        <w:rPr>
          <w:lang w:val="cs-CZ"/>
        </w:rPr>
        <w:t>pro potřeby škálování výkonu</w:t>
      </w:r>
      <w:r w:rsidR="00DD4850">
        <w:rPr>
          <w:lang w:val="cs-CZ"/>
        </w:rPr>
        <w:t>;</w:t>
      </w:r>
    </w:p>
    <w:p w14:paraId="5C64E512" w14:textId="77777777" w:rsidR="007C1BCE" w:rsidRPr="00B86113" w:rsidRDefault="007C1BCE" w:rsidP="008D477D">
      <w:pPr>
        <w:pStyle w:val="Nadpis3"/>
        <w:keepLines/>
        <w:numPr>
          <w:ilvl w:val="2"/>
          <w:numId w:val="14"/>
        </w:numPr>
        <w:ind w:left="720" w:hanging="720"/>
        <w:rPr>
          <w:caps w:val="0"/>
          <w:color w:val="243F60" w:themeColor="accent1" w:themeShade="7F"/>
          <w:sz w:val="32"/>
          <w:szCs w:val="32"/>
        </w:rPr>
      </w:pPr>
      <w:r w:rsidRPr="00B86113">
        <w:rPr>
          <w:caps w:val="0"/>
          <w:color w:val="243F60" w:themeColor="accent1" w:themeShade="7F"/>
          <w:sz w:val="32"/>
          <w:szCs w:val="32"/>
        </w:rPr>
        <w:t>Vyhodnocení služby</w:t>
      </w:r>
    </w:p>
    <w:p w14:paraId="25B4DD99" w14:textId="77777777" w:rsidR="00742CB3" w:rsidRPr="00663EE4" w:rsidRDefault="00742CB3" w:rsidP="00742CB3">
      <w:pPr>
        <w:rPr>
          <w:rFonts w:asciiTheme="minorHAnsi" w:hAnsiTheme="minorHAnsi" w:cstheme="minorHAnsi"/>
          <w:sz w:val="22"/>
          <w:szCs w:val="22"/>
        </w:rPr>
      </w:pPr>
      <w:r w:rsidRPr="00663EE4">
        <w:rPr>
          <w:rFonts w:asciiTheme="minorHAnsi" w:hAnsiTheme="minorHAnsi" w:cstheme="minorHAnsi"/>
          <w:sz w:val="22"/>
          <w:szCs w:val="22"/>
        </w:rPr>
        <w:t>O poskytnutí všech služeb bude připraven ze strany Poskytovatele tzv. "</w:t>
      </w:r>
      <w:r w:rsidRPr="00663EE4">
        <w:rPr>
          <w:rFonts w:asciiTheme="minorHAnsi" w:hAnsiTheme="minorHAnsi" w:cstheme="minorHAnsi"/>
          <w:b/>
          <w:bCs/>
          <w:sz w:val="22"/>
          <w:szCs w:val="22"/>
        </w:rPr>
        <w:t>Protokol o poskytnuté službě</w:t>
      </w:r>
      <w:r w:rsidRPr="00663EE4">
        <w:rPr>
          <w:rFonts w:asciiTheme="minorHAnsi" w:hAnsiTheme="minorHAnsi" w:cstheme="minorHAnsi"/>
          <w:sz w:val="22"/>
          <w:szCs w:val="22"/>
        </w:rPr>
        <w:t>" za dobu uplynulého vyhodnocovacího období a obsahující zejména následující:</w:t>
      </w:r>
    </w:p>
    <w:p w14:paraId="26A60C4D" w14:textId="523967BE" w:rsidR="00742CB3" w:rsidRPr="00663EE4" w:rsidRDefault="00742CB3" w:rsidP="008D477D">
      <w:pPr>
        <w:pStyle w:val="Zkladntext"/>
        <w:numPr>
          <w:ilvl w:val="0"/>
          <w:numId w:val="18"/>
        </w:numPr>
        <w:spacing w:after="0"/>
        <w:ind w:left="720"/>
        <w:jc w:val="both"/>
        <w:rPr>
          <w:lang w:val="cs-CZ"/>
        </w:rPr>
      </w:pPr>
      <w:r w:rsidRPr="00663EE4">
        <w:rPr>
          <w:lang w:val="cs-CZ"/>
        </w:rPr>
        <w:t>Zpráva o průběhu a stavu systémů dohledu</w:t>
      </w:r>
      <w:r w:rsidR="00B86113" w:rsidRPr="00663EE4">
        <w:rPr>
          <w:lang w:val="cs-CZ"/>
        </w:rPr>
        <w:t>;</w:t>
      </w:r>
    </w:p>
    <w:p w14:paraId="4B32B805" w14:textId="1E3EBCEC" w:rsidR="00742CB3" w:rsidRPr="00663EE4" w:rsidRDefault="00742CB3" w:rsidP="008D477D">
      <w:pPr>
        <w:pStyle w:val="Zkladntext"/>
        <w:numPr>
          <w:ilvl w:val="0"/>
          <w:numId w:val="18"/>
        </w:numPr>
        <w:spacing w:after="0"/>
        <w:ind w:left="720"/>
        <w:jc w:val="both"/>
        <w:rPr>
          <w:lang w:val="cs-CZ"/>
        </w:rPr>
      </w:pPr>
      <w:r w:rsidRPr="00663EE4">
        <w:rPr>
          <w:lang w:val="cs-CZ"/>
        </w:rPr>
        <w:t xml:space="preserve">Návrhy na změnu a optimalizaci dohledových nástrojů a úrovně logování </w:t>
      </w:r>
      <w:r w:rsidR="00DC1EFD" w:rsidRPr="00663EE4">
        <w:rPr>
          <w:lang w:val="cs-CZ"/>
        </w:rPr>
        <w:t>infrastruktury IS SZIF</w:t>
      </w:r>
      <w:r w:rsidR="00B86113" w:rsidRPr="00663EE4">
        <w:rPr>
          <w:lang w:val="cs-CZ"/>
        </w:rPr>
        <w:t>;</w:t>
      </w:r>
    </w:p>
    <w:p w14:paraId="73CA6DAE" w14:textId="54E5B1AF" w:rsidR="00510033" w:rsidRPr="00663EE4" w:rsidRDefault="00510033" w:rsidP="008D477D">
      <w:pPr>
        <w:pStyle w:val="Zkladntext"/>
        <w:numPr>
          <w:ilvl w:val="0"/>
          <w:numId w:val="18"/>
        </w:numPr>
        <w:spacing w:after="0"/>
        <w:ind w:left="720"/>
        <w:jc w:val="both"/>
        <w:rPr>
          <w:lang w:val="cs-CZ"/>
        </w:rPr>
      </w:pPr>
      <w:r w:rsidRPr="00663EE4">
        <w:rPr>
          <w:lang w:val="cs-CZ"/>
        </w:rPr>
        <w:t>Měsíční report výkonnosti systémů</w:t>
      </w:r>
      <w:r w:rsidR="00B86113" w:rsidRPr="00663EE4">
        <w:rPr>
          <w:lang w:val="cs-CZ"/>
        </w:rPr>
        <w:t>;</w:t>
      </w:r>
    </w:p>
    <w:p w14:paraId="37DEB28F" w14:textId="3465C1D5" w:rsidR="00510033" w:rsidRPr="00663EE4" w:rsidRDefault="00510033" w:rsidP="008D477D">
      <w:pPr>
        <w:pStyle w:val="Zkladntext"/>
        <w:numPr>
          <w:ilvl w:val="0"/>
          <w:numId w:val="18"/>
        </w:numPr>
        <w:spacing w:after="0"/>
        <w:ind w:left="720"/>
        <w:jc w:val="both"/>
        <w:rPr>
          <w:lang w:val="cs-CZ"/>
        </w:rPr>
      </w:pPr>
      <w:r w:rsidRPr="00663EE4">
        <w:rPr>
          <w:lang w:val="cs-CZ"/>
        </w:rPr>
        <w:t>Měsíční přehledy plnění SLA a dostupnosti služeb a jejich komponent</w:t>
      </w:r>
      <w:r w:rsidR="00B86113" w:rsidRPr="00663EE4">
        <w:rPr>
          <w:lang w:val="cs-CZ"/>
        </w:rPr>
        <w:t>;</w:t>
      </w:r>
    </w:p>
    <w:p w14:paraId="7574E5A6" w14:textId="2D3F444C" w:rsidR="00510033" w:rsidRPr="00663EE4" w:rsidRDefault="00510033" w:rsidP="008D477D">
      <w:pPr>
        <w:pStyle w:val="Zkladntext"/>
        <w:numPr>
          <w:ilvl w:val="0"/>
          <w:numId w:val="18"/>
        </w:numPr>
        <w:spacing w:after="0"/>
        <w:ind w:left="720"/>
        <w:jc w:val="both"/>
        <w:rPr>
          <w:lang w:val="cs-CZ"/>
        </w:rPr>
      </w:pPr>
      <w:r w:rsidRPr="00663EE4">
        <w:rPr>
          <w:lang w:val="cs-CZ"/>
        </w:rPr>
        <w:t xml:space="preserve">Měsíční přehledy o pravidelné údržbě všech </w:t>
      </w:r>
      <w:r w:rsidR="00663EE4" w:rsidRPr="00663EE4">
        <w:rPr>
          <w:lang w:val="cs-CZ"/>
        </w:rPr>
        <w:t>monitorovaných</w:t>
      </w:r>
      <w:r w:rsidRPr="00663EE4">
        <w:rPr>
          <w:lang w:val="cs-CZ"/>
        </w:rPr>
        <w:t xml:space="preserve"> komponent a služeb prováděných v rámci kalendáře plánovaných odstávek služeb SZIF</w:t>
      </w:r>
      <w:r w:rsidR="00663EE4" w:rsidRPr="00663EE4">
        <w:rPr>
          <w:lang w:val="cs-CZ"/>
        </w:rPr>
        <w:t>;</w:t>
      </w:r>
    </w:p>
    <w:p w14:paraId="209AF902" w14:textId="75C4A6C2" w:rsidR="00510033" w:rsidRPr="00663EE4" w:rsidRDefault="00510033" w:rsidP="008D477D">
      <w:pPr>
        <w:pStyle w:val="Zkladntext"/>
        <w:numPr>
          <w:ilvl w:val="0"/>
          <w:numId w:val="18"/>
        </w:numPr>
        <w:spacing w:after="0"/>
        <w:ind w:left="720"/>
        <w:jc w:val="both"/>
        <w:rPr>
          <w:lang w:val="cs-CZ"/>
        </w:rPr>
      </w:pPr>
      <w:r w:rsidRPr="00663EE4">
        <w:rPr>
          <w:lang w:val="cs-CZ"/>
        </w:rPr>
        <w:t>Přehled o stavu firmware a základního software spolu s historií a plánem aktualizací</w:t>
      </w:r>
      <w:r w:rsidR="00663EE4" w:rsidRPr="00663EE4">
        <w:rPr>
          <w:lang w:val="cs-CZ"/>
        </w:rPr>
        <w:t>;</w:t>
      </w:r>
    </w:p>
    <w:p w14:paraId="744F842F" w14:textId="2E8B9396" w:rsidR="00510033" w:rsidRPr="00933120" w:rsidRDefault="00510033" w:rsidP="008D477D">
      <w:pPr>
        <w:pStyle w:val="Zkladntext"/>
        <w:numPr>
          <w:ilvl w:val="0"/>
          <w:numId w:val="18"/>
        </w:numPr>
        <w:spacing w:after="0"/>
        <w:ind w:left="720"/>
        <w:jc w:val="both"/>
        <w:rPr>
          <w:lang w:val="cs-CZ"/>
        </w:rPr>
      </w:pPr>
      <w:r w:rsidRPr="00933120">
        <w:rPr>
          <w:lang w:val="cs-CZ"/>
        </w:rPr>
        <w:t>Záznamy o používání vzdáleného přístupu do provozovaných systémů</w:t>
      </w:r>
      <w:r w:rsidR="00663EE4" w:rsidRPr="00933120">
        <w:rPr>
          <w:lang w:val="cs-CZ"/>
        </w:rPr>
        <w:t>;</w:t>
      </w:r>
    </w:p>
    <w:p w14:paraId="298F03B3" w14:textId="332A7266" w:rsidR="00510033" w:rsidRPr="00933120" w:rsidRDefault="00510033" w:rsidP="008D477D">
      <w:pPr>
        <w:pStyle w:val="Zkladntext"/>
        <w:numPr>
          <w:ilvl w:val="0"/>
          <w:numId w:val="18"/>
        </w:numPr>
        <w:spacing w:after="0"/>
        <w:ind w:left="720"/>
        <w:jc w:val="both"/>
        <w:rPr>
          <w:lang w:val="cs-CZ"/>
        </w:rPr>
      </w:pPr>
      <w:r w:rsidRPr="00933120">
        <w:rPr>
          <w:lang w:val="cs-CZ"/>
        </w:rPr>
        <w:t>Záznamy o privilegovaných přihlášeních do systémů, vzdálené správy a konzolí pro správu</w:t>
      </w:r>
      <w:r w:rsidR="00663EE4" w:rsidRPr="00933120">
        <w:rPr>
          <w:lang w:val="cs-CZ"/>
        </w:rPr>
        <w:t>;</w:t>
      </w:r>
    </w:p>
    <w:p w14:paraId="6E8DB0FB" w14:textId="4DD782F5" w:rsidR="00510033" w:rsidRPr="00663EE4" w:rsidRDefault="00510033" w:rsidP="008D477D">
      <w:pPr>
        <w:pStyle w:val="Zkladntext"/>
        <w:numPr>
          <w:ilvl w:val="0"/>
          <w:numId w:val="18"/>
        </w:numPr>
        <w:spacing w:after="0"/>
        <w:ind w:left="720"/>
        <w:jc w:val="both"/>
        <w:rPr>
          <w:lang w:val="cs-CZ"/>
        </w:rPr>
      </w:pPr>
      <w:r w:rsidRPr="00663EE4">
        <w:rPr>
          <w:lang w:val="cs-CZ"/>
        </w:rPr>
        <w:t>Měsíční přehled antivirových incidentů a aktualizací antivirové ochrany na systémech platformy MS</w:t>
      </w:r>
      <w:r w:rsidR="00663EE4" w:rsidRPr="00663EE4">
        <w:rPr>
          <w:lang w:val="cs-CZ"/>
        </w:rPr>
        <w:t>;</w:t>
      </w:r>
    </w:p>
    <w:p w14:paraId="58D84B94" w14:textId="434E7DDE" w:rsidR="007C1BCE" w:rsidRPr="00493CBD" w:rsidRDefault="0002368E" w:rsidP="008D477D">
      <w:pPr>
        <w:pStyle w:val="Zkladntext"/>
        <w:numPr>
          <w:ilvl w:val="0"/>
          <w:numId w:val="18"/>
        </w:numPr>
        <w:spacing w:after="0"/>
        <w:ind w:left="720"/>
        <w:jc w:val="both"/>
        <w:rPr>
          <w:lang w:val="cs-CZ"/>
        </w:rPr>
      </w:pPr>
      <w:r w:rsidRPr="00663EE4">
        <w:rPr>
          <w:lang w:val="cs-CZ"/>
        </w:rPr>
        <w:t>Další doklady dokládající prokazatelné čerpání služeb daných služeb a oprávněnou fakturaci služby ze strany Poskytovatele</w:t>
      </w:r>
      <w:r w:rsidR="00663EE4" w:rsidRPr="00663EE4">
        <w:rPr>
          <w:lang w:val="cs-CZ"/>
        </w:rPr>
        <w:t>;</w:t>
      </w:r>
    </w:p>
    <w:p w14:paraId="7CD85BBB" w14:textId="77777777" w:rsidR="00DC1F5E" w:rsidRDefault="000122D3" w:rsidP="008D477D">
      <w:pPr>
        <w:pStyle w:val="Nadpis1"/>
        <w:numPr>
          <w:ilvl w:val="1"/>
          <w:numId w:val="14"/>
        </w:numPr>
        <w:ind w:left="431" w:hanging="431"/>
      </w:pPr>
      <w:bookmarkStart w:id="158" w:name="_Toc177709655"/>
      <w:bookmarkStart w:id="159" w:name="_Toc185492585"/>
      <w:bookmarkStart w:id="160" w:name="_Hlk185490073"/>
      <w:bookmarkEnd w:id="155"/>
      <w:r>
        <w:lastRenderedPageBreak/>
        <w:t>Služba</w:t>
      </w:r>
      <w:r w:rsidR="005D6BF6">
        <w:t xml:space="preserve"> "IS04 - Technická</w:t>
      </w:r>
      <w:r w:rsidR="005F44C8">
        <w:t xml:space="preserve"> podpor</w:t>
      </w:r>
      <w:r w:rsidR="005D6BF6">
        <w:t>a"</w:t>
      </w:r>
      <w:bookmarkEnd w:id="158"/>
      <w:bookmarkEnd w:id="159"/>
    </w:p>
    <w:p w14:paraId="13441583" w14:textId="77777777" w:rsidR="007C1BCE" w:rsidRDefault="007C1BCE" w:rsidP="008D477D">
      <w:pPr>
        <w:pStyle w:val="Nadpis3"/>
        <w:keepLines/>
        <w:numPr>
          <w:ilvl w:val="2"/>
          <w:numId w:val="14"/>
        </w:numPr>
        <w:ind w:left="720" w:hanging="720"/>
        <w:rPr>
          <w:caps w:val="0"/>
          <w:color w:val="243F60" w:themeColor="accent1" w:themeShade="7F"/>
          <w:sz w:val="32"/>
          <w:szCs w:val="32"/>
        </w:rPr>
      </w:pPr>
      <w:r w:rsidRPr="00493CBD">
        <w:rPr>
          <w:caps w:val="0"/>
          <w:color w:val="243F60" w:themeColor="accent1" w:themeShade="7F"/>
          <w:sz w:val="32"/>
          <w:szCs w:val="32"/>
        </w:rPr>
        <w:t>Parametry služby</w:t>
      </w:r>
    </w:p>
    <w:p w14:paraId="42526C1E" w14:textId="77777777" w:rsidR="00493CBD" w:rsidRPr="00493CBD" w:rsidRDefault="00493CBD" w:rsidP="00493CBD">
      <w:pPr>
        <w:rPr>
          <w:lang w:eastAsia="zh-CN"/>
        </w:rPr>
      </w:pPr>
    </w:p>
    <w:tbl>
      <w:tblPr>
        <w:tblStyle w:val="Mkatabulky"/>
        <w:tblW w:w="9229" w:type="dxa"/>
        <w:tblLayout w:type="fixed"/>
        <w:tblLook w:val="04A0" w:firstRow="1" w:lastRow="0" w:firstColumn="1" w:lastColumn="0" w:noHBand="0" w:noVBand="1"/>
      </w:tblPr>
      <w:tblGrid>
        <w:gridCol w:w="1952"/>
        <w:gridCol w:w="2837"/>
        <w:gridCol w:w="1273"/>
        <w:gridCol w:w="1420"/>
        <w:gridCol w:w="1747"/>
      </w:tblGrid>
      <w:tr w:rsidR="005D6BF6" w:rsidRPr="00551E43" w14:paraId="075B8E4D" w14:textId="77777777" w:rsidTr="00D42AA1">
        <w:trPr>
          <w:cantSplit/>
          <w:trHeight w:val="375"/>
        </w:trPr>
        <w:tc>
          <w:tcPr>
            <w:tcW w:w="1952" w:type="dxa"/>
            <w:shd w:val="clear" w:color="auto" w:fill="006600"/>
            <w:vAlign w:val="center"/>
          </w:tcPr>
          <w:p w14:paraId="35FA10BE" w14:textId="77777777" w:rsidR="005D6BF6" w:rsidRPr="00551E43" w:rsidRDefault="005D6BF6" w:rsidP="005D6BF6">
            <w:pPr>
              <w:spacing w:before="0" w:after="0"/>
              <w:jc w:val="left"/>
            </w:pPr>
            <w:bookmarkStart w:id="161" w:name="_Hlk185493894"/>
            <w:r w:rsidRPr="00551E43">
              <w:t>Označení</w:t>
            </w:r>
          </w:p>
        </w:tc>
        <w:tc>
          <w:tcPr>
            <w:tcW w:w="7277" w:type="dxa"/>
            <w:gridSpan w:val="4"/>
            <w:shd w:val="clear" w:color="auto" w:fill="006600"/>
            <w:vAlign w:val="center"/>
          </w:tcPr>
          <w:p w14:paraId="55610DCE" w14:textId="77777777" w:rsidR="005D6BF6" w:rsidRPr="00551E43" w:rsidRDefault="005D6BF6" w:rsidP="005D6BF6">
            <w:pPr>
              <w:spacing w:before="0" w:after="0"/>
              <w:jc w:val="left"/>
            </w:pPr>
            <w:r w:rsidRPr="00551E43">
              <w:t>Název služby</w:t>
            </w:r>
          </w:p>
        </w:tc>
      </w:tr>
      <w:tr w:rsidR="005D6BF6" w:rsidRPr="00551E43" w14:paraId="253C4970" w14:textId="77777777" w:rsidTr="00D42AA1">
        <w:trPr>
          <w:cantSplit/>
          <w:trHeight w:val="408"/>
        </w:trPr>
        <w:tc>
          <w:tcPr>
            <w:tcW w:w="1952" w:type="dxa"/>
            <w:tcBorders>
              <w:bottom w:val="single" w:sz="4" w:space="0" w:color="auto"/>
            </w:tcBorders>
            <w:vAlign w:val="center"/>
          </w:tcPr>
          <w:p w14:paraId="5E6EDA1E" w14:textId="77777777" w:rsidR="005D6BF6" w:rsidRPr="00551E43" w:rsidRDefault="005D6BF6" w:rsidP="005D6BF6">
            <w:pPr>
              <w:spacing w:before="0" w:after="0"/>
              <w:jc w:val="left"/>
            </w:pPr>
            <w:r>
              <w:t>IS04</w:t>
            </w:r>
          </w:p>
        </w:tc>
        <w:tc>
          <w:tcPr>
            <w:tcW w:w="7277" w:type="dxa"/>
            <w:gridSpan w:val="4"/>
            <w:tcBorders>
              <w:bottom w:val="single" w:sz="4" w:space="0" w:color="auto"/>
            </w:tcBorders>
            <w:vAlign w:val="center"/>
          </w:tcPr>
          <w:p w14:paraId="5DB288F0" w14:textId="77777777" w:rsidR="005D6BF6" w:rsidRPr="00551E43" w:rsidRDefault="005D6BF6" w:rsidP="005D6BF6">
            <w:pPr>
              <w:spacing w:before="0" w:after="0"/>
              <w:jc w:val="left"/>
            </w:pPr>
            <w:r>
              <w:t>Technická podpora</w:t>
            </w:r>
          </w:p>
        </w:tc>
      </w:tr>
      <w:tr w:rsidR="005D6BF6" w:rsidRPr="00551E43" w14:paraId="0DAD146E" w14:textId="77777777" w:rsidTr="00D42AA1">
        <w:trPr>
          <w:cantSplit/>
          <w:trHeight w:val="408"/>
        </w:trPr>
        <w:tc>
          <w:tcPr>
            <w:tcW w:w="9229" w:type="dxa"/>
            <w:gridSpan w:val="5"/>
            <w:shd w:val="clear" w:color="auto" w:fill="006600"/>
            <w:vAlign w:val="center"/>
          </w:tcPr>
          <w:p w14:paraId="14DA16E5" w14:textId="77777777" w:rsidR="005D6BF6" w:rsidRPr="00551E43" w:rsidRDefault="005D6BF6" w:rsidP="005D6BF6">
            <w:pPr>
              <w:spacing w:before="0" w:after="0"/>
              <w:jc w:val="left"/>
            </w:pPr>
            <w:r w:rsidRPr="00551E43">
              <w:t>Vymezení služby</w:t>
            </w:r>
          </w:p>
        </w:tc>
      </w:tr>
      <w:tr w:rsidR="005D6BF6" w:rsidRPr="00551E43" w14:paraId="5662F223" w14:textId="77777777" w:rsidTr="00D42AA1">
        <w:trPr>
          <w:cantSplit/>
          <w:trHeight w:val="408"/>
        </w:trPr>
        <w:tc>
          <w:tcPr>
            <w:tcW w:w="1952" w:type="dxa"/>
            <w:tcBorders>
              <w:bottom w:val="single" w:sz="4" w:space="0" w:color="auto"/>
            </w:tcBorders>
            <w:shd w:val="clear" w:color="auto" w:fill="AEEAC1"/>
            <w:vAlign w:val="center"/>
          </w:tcPr>
          <w:p w14:paraId="43F56D25" w14:textId="77777777" w:rsidR="005D6BF6" w:rsidRPr="00551E43" w:rsidRDefault="005D6BF6" w:rsidP="005D6BF6">
            <w:pPr>
              <w:spacing w:before="0" w:after="0"/>
              <w:jc w:val="left"/>
            </w:pPr>
            <w:r w:rsidRPr="00551E43">
              <w:t>Lokalita</w:t>
            </w:r>
          </w:p>
        </w:tc>
        <w:tc>
          <w:tcPr>
            <w:tcW w:w="2837" w:type="dxa"/>
            <w:shd w:val="clear" w:color="auto" w:fill="auto"/>
            <w:vAlign w:val="center"/>
          </w:tcPr>
          <w:p w14:paraId="3968EC39" w14:textId="77777777" w:rsidR="005D6BF6" w:rsidRPr="00551E43" w:rsidRDefault="005D6BF6" w:rsidP="005D6BF6">
            <w:pPr>
              <w:spacing w:before="0" w:after="0"/>
              <w:jc w:val="left"/>
            </w:pPr>
            <w:r>
              <w:t>A, B</w:t>
            </w:r>
          </w:p>
        </w:tc>
        <w:tc>
          <w:tcPr>
            <w:tcW w:w="1273" w:type="dxa"/>
            <w:shd w:val="clear" w:color="auto" w:fill="AEEAC1"/>
            <w:vAlign w:val="center"/>
          </w:tcPr>
          <w:p w14:paraId="093B2100" w14:textId="77777777" w:rsidR="005D6BF6" w:rsidRPr="00551E43" w:rsidRDefault="005D6BF6" w:rsidP="005D6BF6">
            <w:pPr>
              <w:spacing w:before="0" w:after="0"/>
              <w:jc w:val="left"/>
            </w:pPr>
            <w:r w:rsidRPr="00551E43">
              <w:t>Prostředí</w:t>
            </w:r>
          </w:p>
        </w:tc>
        <w:tc>
          <w:tcPr>
            <w:tcW w:w="3167" w:type="dxa"/>
            <w:gridSpan w:val="2"/>
            <w:shd w:val="clear" w:color="auto" w:fill="auto"/>
            <w:vAlign w:val="center"/>
          </w:tcPr>
          <w:p w14:paraId="3C6DABC1" w14:textId="77777777" w:rsidR="005D6BF6" w:rsidRPr="00551E43" w:rsidRDefault="005D6BF6" w:rsidP="005D6BF6">
            <w:pPr>
              <w:spacing w:before="0" w:after="0"/>
              <w:jc w:val="left"/>
            </w:pPr>
            <w:r>
              <w:t>PROD/TEST/DEV/MGMT</w:t>
            </w:r>
          </w:p>
        </w:tc>
      </w:tr>
      <w:tr w:rsidR="005D6BF6" w:rsidRPr="00551E43" w14:paraId="328D780E" w14:textId="77777777" w:rsidTr="00D42AA1">
        <w:trPr>
          <w:cantSplit/>
          <w:trHeight w:val="408"/>
        </w:trPr>
        <w:tc>
          <w:tcPr>
            <w:tcW w:w="1952" w:type="dxa"/>
            <w:tcBorders>
              <w:top w:val="single" w:sz="4" w:space="0" w:color="auto"/>
            </w:tcBorders>
            <w:shd w:val="clear" w:color="auto" w:fill="AEEAC1"/>
            <w:vAlign w:val="center"/>
          </w:tcPr>
          <w:p w14:paraId="2CF01F8D" w14:textId="77777777" w:rsidR="005D6BF6" w:rsidRPr="00551E43" w:rsidRDefault="005D6BF6" w:rsidP="005D6BF6">
            <w:pPr>
              <w:spacing w:before="0" w:after="0"/>
              <w:jc w:val="left"/>
            </w:pPr>
            <w:r w:rsidRPr="00551E43">
              <w:t>Zkrácený popis služby</w:t>
            </w:r>
          </w:p>
        </w:tc>
        <w:tc>
          <w:tcPr>
            <w:tcW w:w="7277" w:type="dxa"/>
            <w:gridSpan w:val="4"/>
            <w:shd w:val="clear" w:color="auto" w:fill="auto"/>
            <w:vAlign w:val="center"/>
          </w:tcPr>
          <w:p w14:paraId="12F74136" w14:textId="77777777" w:rsidR="005D6BF6" w:rsidRPr="00551E43" w:rsidRDefault="00D53C06" w:rsidP="001C4287">
            <w:pPr>
              <w:spacing w:before="0" w:after="0"/>
              <w:jc w:val="left"/>
            </w:pPr>
            <w:r>
              <w:t>Poskytování technické podpory infrastruktury IS SZIF</w:t>
            </w:r>
          </w:p>
        </w:tc>
      </w:tr>
      <w:tr w:rsidR="005D6BF6" w:rsidRPr="00551E43" w14:paraId="1D80E3A2" w14:textId="77777777" w:rsidTr="00D42AA1">
        <w:trPr>
          <w:cantSplit/>
          <w:trHeight w:val="891"/>
        </w:trPr>
        <w:tc>
          <w:tcPr>
            <w:tcW w:w="1952" w:type="dxa"/>
            <w:tcBorders>
              <w:top w:val="single" w:sz="4" w:space="0" w:color="auto"/>
            </w:tcBorders>
            <w:shd w:val="clear" w:color="auto" w:fill="AEEAC1"/>
            <w:vAlign w:val="center"/>
          </w:tcPr>
          <w:p w14:paraId="784376D7" w14:textId="77777777" w:rsidR="005D6BF6" w:rsidRPr="00551E43" w:rsidRDefault="005D6BF6" w:rsidP="005D6BF6">
            <w:pPr>
              <w:spacing w:before="0" w:after="0"/>
              <w:jc w:val="left"/>
            </w:pPr>
            <w:r w:rsidRPr="00551E43">
              <w:t>Klíčové činnosti v rámci služby</w:t>
            </w:r>
          </w:p>
        </w:tc>
        <w:tc>
          <w:tcPr>
            <w:tcW w:w="7277" w:type="dxa"/>
            <w:gridSpan w:val="4"/>
            <w:tcBorders>
              <w:bottom w:val="single" w:sz="4" w:space="0" w:color="auto"/>
            </w:tcBorders>
            <w:shd w:val="clear" w:color="auto" w:fill="auto"/>
            <w:vAlign w:val="center"/>
          </w:tcPr>
          <w:p w14:paraId="4F331A6E" w14:textId="1B0CEB07" w:rsidR="00D53C06" w:rsidRDefault="00AB75E7" w:rsidP="008D477D">
            <w:pPr>
              <w:pStyle w:val="Odstavecseseznamem"/>
              <w:numPr>
                <w:ilvl w:val="0"/>
                <w:numId w:val="9"/>
              </w:numPr>
              <w:spacing w:before="0" w:after="0"/>
              <w:jc w:val="left"/>
              <w:rPr>
                <w:del w:id="162" w:author="Word Document Comparison" w:date="2024-12-27T14:47:00Z" w16du:dateUtc="2024-12-27T13:47:00Z"/>
              </w:rPr>
            </w:pPr>
            <w:r>
              <w:t>Úroveň</w:t>
            </w:r>
            <w:r w:rsidR="00653F5A">
              <w:t xml:space="preserve"> p</w:t>
            </w:r>
            <w:r w:rsidR="001C4287">
              <w:t>odpor</w:t>
            </w:r>
            <w:r w:rsidR="00653F5A">
              <w:t>y L2</w:t>
            </w:r>
          </w:p>
          <w:p w14:paraId="7689BF68" w14:textId="4B1241C0" w:rsidR="00B31CC6" w:rsidRPr="00551E43" w:rsidRDefault="00450302" w:rsidP="008D477D">
            <w:pPr>
              <w:pStyle w:val="Odstavecseseznamem"/>
              <w:numPr>
                <w:ilvl w:val="0"/>
                <w:numId w:val="9"/>
              </w:numPr>
              <w:spacing w:before="0" w:after="0"/>
              <w:jc w:val="left"/>
            </w:pPr>
            <w:del w:id="163" w:author="Word Document Comparison" w:date="2024-12-27T14:47:00Z" w16du:dateUtc="2024-12-27T13:47:00Z">
              <w:r>
                <w:delText>Technická podpora rozvoje infrastruktury</w:delText>
              </w:r>
            </w:del>
          </w:p>
        </w:tc>
      </w:tr>
      <w:tr w:rsidR="00222A53" w:rsidRPr="00551E43" w14:paraId="6BD98C7C" w14:textId="77777777" w:rsidTr="00222A53">
        <w:trPr>
          <w:cantSplit/>
          <w:trHeight w:val="408"/>
        </w:trPr>
        <w:tc>
          <w:tcPr>
            <w:tcW w:w="1952" w:type="dxa"/>
            <w:vMerge w:val="restart"/>
            <w:tcBorders>
              <w:top w:val="single" w:sz="4" w:space="0" w:color="auto"/>
              <w:left w:val="single" w:sz="4" w:space="0" w:color="auto"/>
              <w:right w:val="single" w:sz="4" w:space="0" w:color="auto"/>
            </w:tcBorders>
            <w:shd w:val="clear" w:color="auto" w:fill="AEEAC1"/>
            <w:vAlign w:val="center"/>
            <w:hideMark/>
          </w:tcPr>
          <w:p w14:paraId="74A97239" w14:textId="77777777" w:rsidR="00222A53" w:rsidRPr="00551E43" w:rsidRDefault="00222A53" w:rsidP="005D6BF6">
            <w:pPr>
              <w:spacing w:before="0" w:after="0"/>
              <w:jc w:val="left"/>
            </w:pPr>
            <w:r w:rsidRPr="00551E43">
              <w:t>Minimální rozsah služeb</w:t>
            </w:r>
          </w:p>
        </w:tc>
        <w:tc>
          <w:tcPr>
            <w:tcW w:w="2837" w:type="dxa"/>
            <w:tcBorders>
              <w:top w:val="single" w:sz="4" w:space="0" w:color="auto"/>
              <w:left w:val="single" w:sz="4" w:space="0" w:color="auto"/>
              <w:bottom w:val="single" w:sz="4" w:space="0" w:color="auto"/>
              <w:right w:val="single" w:sz="4" w:space="0" w:color="auto"/>
            </w:tcBorders>
            <w:shd w:val="clear" w:color="auto" w:fill="AEEAC1"/>
            <w:vAlign w:val="center"/>
            <w:hideMark/>
          </w:tcPr>
          <w:p w14:paraId="238FF3A3" w14:textId="77777777" w:rsidR="00222A53" w:rsidRPr="00551E43" w:rsidRDefault="00222A53" w:rsidP="005D6BF6">
            <w:pPr>
              <w:spacing w:before="0" w:after="0"/>
              <w:jc w:val="left"/>
            </w:pPr>
            <w:r w:rsidRPr="00551E43">
              <w:t>Klíčová činnost</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EEAC1"/>
            <w:vAlign w:val="center"/>
            <w:hideMark/>
          </w:tcPr>
          <w:p w14:paraId="648282AA" w14:textId="140C5D24" w:rsidR="00222A53" w:rsidRPr="00551E43" w:rsidRDefault="004A1ED8" w:rsidP="004A1ED8">
            <w:pPr>
              <w:spacing w:before="0" w:after="0"/>
              <w:jc w:val="left"/>
            </w:pPr>
            <w:r>
              <w:t>R</w:t>
            </w:r>
            <w:r w:rsidR="007F062E">
              <w:t>ozsah</w:t>
            </w:r>
            <w:r>
              <w:t xml:space="preserve"> služby</w:t>
            </w:r>
          </w:p>
        </w:tc>
        <w:tc>
          <w:tcPr>
            <w:tcW w:w="1747" w:type="dxa"/>
            <w:tcBorders>
              <w:top w:val="single" w:sz="4" w:space="0" w:color="auto"/>
              <w:left w:val="single" w:sz="4" w:space="0" w:color="auto"/>
              <w:bottom w:val="single" w:sz="4" w:space="0" w:color="auto"/>
              <w:right w:val="single" w:sz="4" w:space="0" w:color="auto"/>
            </w:tcBorders>
            <w:shd w:val="clear" w:color="auto" w:fill="AEEAC1"/>
            <w:vAlign w:val="center"/>
            <w:hideMark/>
          </w:tcPr>
          <w:p w14:paraId="7DDB9469" w14:textId="77777777" w:rsidR="00222A53" w:rsidRPr="00551E43" w:rsidRDefault="00222A53" w:rsidP="005D6BF6">
            <w:pPr>
              <w:spacing w:before="0" w:after="0"/>
              <w:jc w:val="left"/>
            </w:pPr>
            <w:r w:rsidRPr="00551E43">
              <w:t>Periodicita činnosti</w:t>
            </w:r>
          </w:p>
        </w:tc>
      </w:tr>
      <w:tr w:rsidR="00B75E94" w:rsidRPr="00551E43" w14:paraId="201AA1D1" w14:textId="77777777" w:rsidTr="00222A53">
        <w:trPr>
          <w:cantSplit/>
          <w:trHeight w:val="408"/>
        </w:trPr>
        <w:tc>
          <w:tcPr>
            <w:tcW w:w="1952" w:type="dxa"/>
            <w:vMerge/>
            <w:tcBorders>
              <w:left w:val="single" w:sz="4" w:space="0" w:color="auto"/>
              <w:right w:val="single" w:sz="4" w:space="0" w:color="auto"/>
            </w:tcBorders>
            <w:shd w:val="clear" w:color="auto" w:fill="AEEAC1"/>
            <w:vAlign w:val="center"/>
            <w:hideMark/>
          </w:tcPr>
          <w:p w14:paraId="13EF5322" w14:textId="77777777" w:rsidR="00B75E94" w:rsidRPr="00551E43" w:rsidRDefault="00B75E94" w:rsidP="005D6BF6">
            <w:pPr>
              <w:spacing w:before="0" w:after="0"/>
              <w:jc w:val="left"/>
            </w:pPr>
          </w:p>
        </w:tc>
        <w:tc>
          <w:tcPr>
            <w:tcW w:w="2837" w:type="dxa"/>
            <w:tcBorders>
              <w:top w:val="single" w:sz="4" w:space="0" w:color="auto"/>
              <w:left w:val="single" w:sz="4" w:space="0" w:color="auto"/>
              <w:bottom w:val="single" w:sz="4" w:space="0" w:color="auto"/>
              <w:right w:val="single" w:sz="4" w:space="0" w:color="auto"/>
            </w:tcBorders>
            <w:vAlign w:val="center"/>
          </w:tcPr>
          <w:p w14:paraId="5F54E9FC" w14:textId="11CCADA1" w:rsidR="00B75E94" w:rsidRPr="00551E43" w:rsidRDefault="009E5223" w:rsidP="005D6BF6">
            <w:pPr>
              <w:spacing w:before="0" w:after="0"/>
              <w:jc w:val="left"/>
            </w:pPr>
            <w:r>
              <w:t>Úroveň podpory L2</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57A14FF2" w14:textId="77777777" w:rsidR="00B75E94" w:rsidRPr="00551E43" w:rsidRDefault="007F062E" w:rsidP="005D6BF6">
            <w:pPr>
              <w:spacing w:before="0" w:after="0"/>
              <w:jc w:val="left"/>
            </w:pPr>
            <w:r>
              <w:t>N/A</w:t>
            </w:r>
          </w:p>
        </w:tc>
        <w:tc>
          <w:tcPr>
            <w:tcW w:w="1747" w:type="dxa"/>
            <w:tcBorders>
              <w:left w:val="single" w:sz="4" w:space="0" w:color="auto"/>
              <w:right w:val="single" w:sz="4" w:space="0" w:color="auto"/>
            </w:tcBorders>
            <w:vAlign w:val="center"/>
            <w:cellMerge w:id="164" w:author="Word Document Comparison" w:date="2024-12-27T14:47:00Z" w:vMergeOrig="rest"/>
          </w:tcPr>
          <w:p w14:paraId="6284EA3A" w14:textId="77777777" w:rsidR="00B75E94" w:rsidRPr="00551E43" w:rsidRDefault="00B75E94" w:rsidP="005D6BF6">
            <w:pPr>
              <w:spacing w:before="0" w:after="0"/>
              <w:jc w:val="left"/>
            </w:pPr>
            <w:r>
              <w:t>Vyhodnocovací období</w:t>
            </w:r>
          </w:p>
        </w:tc>
      </w:tr>
      <w:tr w:rsidR="00B75E94" w:rsidRPr="00551E43" w14:paraId="6C3C869C" w14:textId="77777777" w:rsidTr="00222A53">
        <w:trPr>
          <w:cantSplit/>
          <w:trHeight w:val="408"/>
          <w:del w:id="165" w:author="Word Document Comparison" w:date="2024-12-27T14:47:00Z" w16du:dateUtc="2024-12-27T13:47:00Z"/>
        </w:trPr>
        <w:tc>
          <w:tcPr>
            <w:tcW w:w="1952" w:type="dxa"/>
            <w:vMerge/>
            <w:tcBorders>
              <w:left w:val="single" w:sz="4" w:space="0" w:color="auto"/>
              <w:bottom w:val="single" w:sz="4" w:space="0" w:color="auto"/>
              <w:right w:val="single" w:sz="4" w:space="0" w:color="auto"/>
            </w:tcBorders>
            <w:shd w:val="clear" w:color="auto" w:fill="AEEAC1"/>
            <w:vAlign w:val="center"/>
          </w:tcPr>
          <w:p w14:paraId="38BE943C" w14:textId="77777777" w:rsidR="00B75E94" w:rsidRPr="00551E43" w:rsidRDefault="00B75E94" w:rsidP="005D6BF6">
            <w:pPr>
              <w:spacing w:before="0" w:after="0"/>
              <w:jc w:val="left"/>
              <w:rPr>
                <w:del w:id="166" w:author="Word Document Comparison" w:date="2024-12-27T14:47:00Z" w16du:dateUtc="2024-12-27T13:47:00Z"/>
              </w:rPr>
            </w:pPr>
          </w:p>
        </w:tc>
        <w:tc>
          <w:tcPr>
            <w:tcW w:w="2837" w:type="dxa"/>
            <w:tcBorders>
              <w:top w:val="single" w:sz="4" w:space="0" w:color="auto"/>
              <w:left w:val="single" w:sz="4" w:space="0" w:color="auto"/>
              <w:bottom w:val="single" w:sz="4" w:space="0" w:color="auto"/>
              <w:right w:val="single" w:sz="4" w:space="0" w:color="auto"/>
            </w:tcBorders>
            <w:vAlign w:val="center"/>
          </w:tcPr>
          <w:p w14:paraId="02499C50" w14:textId="77777777" w:rsidR="00B75E94" w:rsidRDefault="00B75E94" w:rsidP="005D6BF6">
            <w:pPr>
              <w:spacing w:before="0" w:after="0"/>
              <w:jc w:val="left"/>
              <w:rPr>
                <w:del w:id="167" w:author="Word Document Comparison" w:date="2024-12-27T14:47:00Z" w16du:dateUtc="2024-12-27T13:47:00Z"/>
              </w:rPr>
            </w:pPr>
            <w:del w:id="168" w:author="Word Document Comparison" w:date="2024-12-27T14:47:00Z" w16du:dateUtc="2024-12-27T13:47:00Z">
              <w:r>
                <w:delText>Technická podpora rozvoje infrastruktury</w:delText>
              </w:r>
            </w:del>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5CFE6CB9" w14:textId="525B93C7" w:rsidR="00B75E94" w:rsidRDefault="009920E8" w:rsidP="005D6BF6">
            <w:pPr>
              <w:spacing w:before="0" w:after="0"/>
              <w:jc w:val="left"/>
              <w:rPr>
                <w:del w:id="169" w:author="Word Document Comparison" w:date="2024-12-27T14:47:00Z" w16du:dateUtc="2024-12-27T13:47:00Z"/>
              </w:rPr>
            </w:pPr>
            <w:del w:id="170" w:author="Word Document Comparison" w:date="2024-12-27T14:47:00Z" w16du:dateUtc="2024-12-27T13:47:00Z">
              <w:r w:rsidRPr="00210626">
                <w:delText>30</w:delText>
              </w:r>
              <w:r w:rsidR="007F062E" w:rsidRPr="00210626">
                <w:delText>MD/období</w:delText>
              </w:r>
            </w:del>
          </w:p>
        </w:tc>
        <w:tc>
          <w:tcPr>
            <w:tcW w:w="1747" w:type="dxa"/>
            <w:tcBorders>
              <w:left w:val="single" w:sz="4" w:space="0" w:color="auto"/>
              <w:right w:val="single" w:sz="4" w:space="0" w:color="auto"/>
            </w:tcBorders>
            <w:vAlign w:val="center"/>
            <w:cellMerge w:id="171" w:author="Word Document Comparison" w:date="2024-12-27T14:47:00Z" w:vMergeOrig="cont"/>
          </w:tcPr>
          <w:p w14:paraId="279DCFE0" w14:textId="77777777" w:rsidR="00B75E94" w:rsidRPr="00551E43" w:rsidRDefault="00B75E94" w:rsidP="005D6BF6">
            <w:pPr>
              <w:spacing w:before="0" w:after="0"/>
              <w:jc w:val="left"/>
              <w:rPr>
                <w:del w:id="172" w:author="Word Document Comparison" w:date="2024-12-27T14:47:00Z" w16du:dateUtc="2024-12-27T13:47:00Z"/>
              </w:rPr>
            </w:pPr>
          </w:p>
        </w:tc>
      </w:tr>
      <w:tr w:rsidR="005D6BF6" w:rsidRPr="00551E43" w14:paraId="7FA01592" w14:textId="77777777" w:rsidTr="00D42AA1">
        <w:trPr>
          <w:cantSplit/>
          <w:trHeight w:val="408"/>
        </w:trPr>
        <w:tc>
          <w:tcPr>
            <w:tcW w:w="9229" w:type="dxa"/>
            <w:gridSpan w:val="5"/>
            <w:shd w:val="clear" w:color="auto" w:fill="006600"/>
            <w:vAlign w:val="center"/>
          </w:tcPr>
          <w:p w14:paraId="6904FE63" w14:textId="77777777" w:rsidR="005D6BF6" w:rsidRPr="00551E43" w:rsidRDefault="005D6BF6" w:rsidP="005D6BF6">
            <w:pPr>
              <w:spacing w:before="0" w:after="0"/>
              <w:jc w:val="left"/>
            </w:pPr>
            <w:r w:rsidRPr="00551E43">
              <w:t>SLA parametry služby</w:t>
            </w:r>
          </w:p>
        </w:tc>
      </w:tr>
      <w:tr w:rsidR="005D6BF6" w:rsidRPr="00551E43" w14:paraId="038A8E58" w14:textId="77777777" w:rsidTr="00D42AA1">
        <w:trPr>
          <w:cantSplit/>
          <w:trHeight w:val="482"/>
        </w:trPr>
        <w:tc>
          <w:tcPr>
            <w:tcW w:w="4789" w:type="dxa"/>
            <w:gridSpan w:val="2"/>
            <w:tcBorders>
              <w:bottom w:val="single" w:sz="4" w:space="0" w:color="auto"/>
            </w:tcBorders>
            <w:shd w:val="clear" w:color="auto" w:fill="auto"/>
            <w:vAlign w:val="center"/>
          </w:tcPr>
          <w:p w14:paraId="3B687AAD" w14:textId="77777777" w:rsidR="005D6BF6" w:rsidRPr="00551E43" w:rsidRDefault="005D6BF6" w:rsidP="005D6BF6">
            <w:pPr>
              <w:spacing w:before="0" w:after="0"/>
              <w:jc w:val="left"/>
            </w:pPr>
            <w:r w:rsidRPr="00551E43">
              <w:t>Vyhodnocovací období</w:t>
            </w:r>
          </w:p>
        </w:tc>
        <w:tc>
          <w:tcPr>
            <w:tcW w:w="4440" w:type="dxa"/>
            <w:gridSpan w:val="3"/>
            <w:tcBorders>
              <w:bottom w:val="single" w:sz="4" w:space="0" w:color="auto"/>
            </w:tcBorders>
            <w:shd w:val="clear" w:color="auto" w:fill="auto"/>
            <w:vAlign w:val="center"/>
          </w:tcPr>
          <w:p w14:paraId="32370369" w14:textId="77777777" w:rsidR="005D6BF6" w:rsidRPr="00551E43" w:rsidRDefault="005D6BF6" w:rsidP="008D62E2">
            <w:pPr>
              <w:keepNext/>
              <w:spacing w:before="0" w:after="0"/>
              <w:jc w:val="left"/>
            </w:pPr>
            <w:r w:rsidRPr="00551E43">
              <w:t>1 kalendářní měsíc</w:t>
            </w:r>
          </w:p>
        </w:tc>
      </w:tr>
    </w:tbl>
    <w:bookmarkEnd w:id="161"/>
    <w:p w14:paraId="4CF13D74" w14:textId="089B9337" w:rsidR="00C15EA7" w:rsidRDefault="008D62E2" w:rsidP="008D62E2">
      <w:pPr>
        <w:pStyle w:val="Titulek"/>
        <w:jc w:val="center"/>
      </w:pPr>
      <w:r>
        <w:t xml:space="preserve">Tabulka </w:t>
      </w:r>
      <w:r>
        <w:fldChar w:fldCharType="begin"/>
      </w:r>
      <w:r>
        <w:instrText>SEQ Tabulka \* ARABIC</w:instrText>
      </w:r>
      <w:r>
        <w:fldChar w:fldCharType="separate"/>
      </w:r>
      <w:r w:rsidR="00020410">
        <w:rPr>
          <w:noProof/>
        </w:rPr>
        <w:t>12</w:t>
      </w:r>
      <w:r>
        <w:fldChar w:fldCharType="end"/>
      </w:r>
      <w:r>
        <w:t xml:space="preserve"> - Parametry IS04</w:t>
      </w:r>
    </w:p>
    <w:p w14:paraId="5DCF5997" w14:textId="77777777" w:rsidR="007C1BCE" w:rsidRPr="008D62E2" w:rsidRDefault="007C1BCE" w:rsidP="008D477D">
      <w:pPr>
        <w:pStyle w:val="Nadpis3"/>
        <w:keepLines/>
        <w:numPr>
          <w:ilvl w:val="2"/>
          <w:numId w:val="14"/>
        </w:numPr>
        <w:ind w:left="720" w:hanging="720"/>
        <w:rPr>
          <w:caps w:val="0"/>
          <w:color w:val="243F60" w:themeColor="accent1" w:themeShade="7F"/>
          <w:sz w:val="32"/>
          <w:szCs w:val="32"/>
        </w:rPr>
      </w:pPr>
      <w:r w:rsidRPr="008D62E2">
        <w:rPr>
          <w:caps w:val="0"/>
          <w:color w:val="243F60" w:themeColor="accent1" w:themeShade="7F"/>
          <w:sz w:val="32"/>
          <w:szCs w:val="32"/>
        </w:rPr>
        <w:t>Popis a parametry činností</w:t>
      </w:r>
    </w:p>
    <w:p w14:paraId="73330637" w14:textId="6ACCF330" w:rsidR="002F0815" w:rsidRPr="008D62E2" w:rsidRDefault="002F0815" w:rsidP="002F0815">
      <w:pPr>
        <w:rPr>
          <w:rFonts w:asciiTheme="minorHAnsi" w:hAnsiTheme="minorHAnsi" w:cstheme="minorHAnsi"/>
          <w:sz w:val="22"/>
          <w:szCs w:val="22"/>
        </w:rPr>
      </w:pPr>
      <w:r w:rsidRPr="008D62E2">
        <w:rPr>
          <w:rFonts w:asciiTheme="minorHAnsi" w:hAnsiTheme="minorHAnsi" w:cstheme="minorHAnsi"/>
          <w:sz w:val="22"/>
          <w:szCs w:val="22"/>
        </w:rPr>
        <w:t xml:space="preserve">Poskytovatel musí zajistit ve vztahu k infrastruktuře IS SZIF kompletní </w:t>
      </w:r>
      <w:ins w:id="173" w:author="Word Document Comparison" w:date="2024-12-27T14:47:00Z" w16du:dateUtc="2024-12-27T13:47:00Z">
        <w:r w:rsidRPr="008D62E2">
          <w:rPr>
            <w:rFonts w:asciiTheme="minorHAnsi" w:hAnsiTheme="minorHAnsi" w:cstheme="minorHAnsi"/>
            <w:sz w:val="22"/>
            <w:szCs w:val="22"/>
          </w:rPr>
          <w:t>procesní</w:t>
        </w:r>
      </w:ins>
      <w:del w:id="174" w:author="Word Document Comparison" w:date="2024-12-27T14:47:00Z" w16du:dateUtc="2024-12-27T13:47:00Z">
        <w:r w:rsidRPr="008D62E2">
          <w:rPr>
            <w:rFonts w:asciiTheme="minorHAnsi" w:hAnsiTheme="minorHAnsi" w:cstheme="minorHAnsi"/>
            <w:sz w:val="22"/>
            <w:szCs w:val="22"/>
          </w:rPr>
          <w:delText>službu procesního</w:delText>
        </w:r>
      </w:del>
      <w:r w:rsidRPr="008D62E2">
        <w:rPr>
          <w:rFonts w:asciiTheme="minorHAnsi" w:hAnsiTheme="minorHAnsi" w:cstheme="minorHAnsi"/>
          <w:sz w:val="22"/>
          <w:szCs w:val="22"/>
        </w:rPr>
        <w:t xml:space="preserve"> zajištění poskytování služeb IS01-IS05, JS01</w:t>
      </w:r>
      <w:r w:rsidR="008D62E2" w:rsidRPr="008D62E2">
        <w:rPr>
          <w:rFonts w:asciiTheme="minorHAnsi" w:hAnsiTheme="minorHAnsi" w:cstheme="minorHAnsi"/>
          <w:sz w:val="22"/>
          <w:szCs w:val="22"/>
        </w:rPr>
        <w:t xml:space="preserve">, </w:t>
      </w:r>
      <w:r w:rsidRPr="008D62E2">
        <w:rPr>
          <w:rFonts w:asciiTheme="minorHAnsi" w:hAnsiTheme="minorHAnsi" w:cstheme="minorHAnsi"/>
          <w:sz w:val="22"/>
          <w:szCs w:val="22"/>
        </w:rPr>
        <w:t>JS02</w:t>
      </w:r>
      <w:r w:rsidR="008D62E2" w:rsidRPr="008D62E2">
        <w:rPr>
          <w:rFonts w:asciiTheme="minorHAnsi" w:hAnsiTheme="minorHAnsi" w:cstheme="minorHAnsi"/>
          <w:sz w:val="22"/>
          <w:szCs w:val="22"/>
        </w:rPr>
        <w:t xml:space="preserve"> a </w:t>
      </w:r>
      <w:r w:rsidR="008D62E2" w:rsidRPr="00FD4486">
        <w:rPr>
          <w:rFonts w:asciiTheme="minorHAnsi" w:hAnsiTheme="minorHAnsi" w:cstheme="minorHAnsi"/>
          <w:sz w:val="22"/>
          <w:szCs w:val="22"/>
        </w:rPr>
        <w:t>JS03</w:t>
      </w:r>
      <w:r w:rsidRPr="008D62E2">
        <w:rPr>
          <w:rFonts w:asciiTheme="minorHAnsi" w:hAnsiTheme="minorHAnsi" w:cstheme="minorHAnsi"/>
          <w:sz w:val="22"/>
          <w:szCs w:val="22"/>
        </w:rPr>
        <w:t>. Součástí služby technické podpory v rozsahu odpovědností definovaných následujícím schématem. Technická podpora a údržba systému bude zajištěna součinností vícero subjektů, další součástí bude zajištění projektového a procesního řízení.</w:t>
      </w:r>
    </w:p>
    <w:p w14:paraId="0782545C" w14:textId="77777777" w:rsidR="002F0815" w:rsidRPr="008D62E2" w:rsidRDefault="002F0815" w:rsidP="002F0815">
      <w:pPr>
        <w:rPr>
          <w:rFonts w:asciiTheme="minorHAnsi" w:hAnsiTheme="minorHAnsi" w:cstheme="minorHAnsi"/>
          <w:sz w:val="22"/>
          <w:szCs w:val="22"/>
        </w:rPr>
      </w:pPr>
      <w:r w:rsidRPr="008D62E2">
        <w:rPr>
          <w:rFonts w:asciiTheme="minorHAnsi" w:hAnsiTheme="minorHAnsi" w:cstheme="minorHAnsi"/>
          <w:sz w:val="22"/>
          <w:szCs w:val="22"/>
        </w:rPr>
        <w:t>Poskytovatel zajistí formou služby výkon činnosti 2. úrovně podpory pro oblast infrastruktury IS SZIF, 3. úrovně podpory dodavatelů a výrobců HW a SW, které jsou součástí Dodávky infrastruktury IS SZIF a dále koordinuje poskytování 3. úrovně podpory dodavatelů a výrobců HW a SW, které nejsou součástí Dodávky infrastruktury IS SZIF.</w:t>
      </w:r>
    </w:p>
    <w:p w14:paraId="2DEB01F3" w14:textId="77777777" w:rsidR="002F0815" w:rsidRPr="008D62E2" w:rsidRDefault="002F0815" w:rsidP="002F0815">
      <w:pPr>
        <w:rPr>
          <w:rFonts w:asciiTheme="minorHAnsi" w:hAnsiTheme="minorHAnsi" w:cstheme="minorHAnsi"/>
          <w:sz w:val="22"/>
          <w:szCs w:val="22"/>
        </w:rPr>
      </w:pPr>
      <w:r w:rsidRPr="008D62E2">
        <w:rPr>
          <w:rFonts w:asciiTheme="minorHAnsi" w:hAnsiTheme="minorHAnsi" w:cstheme="minorHAnsi"/>
          <w:sz w:val="22"/>
          <w:szCs w:val="22"/>
        </w:rPr>
        <w:t>1. úroveň podpory zajišťuje Objednatel.</w:t>
      </w:r>
    </w:p>
    <w:p w14:paraId="2BB6876B" w14:textId="77777777" w:rsidR="002F0815" w:rsidRPr="008D62E2" w:rsidRDefault="002F0815" w:rsidP="002F0815">
      <w:pPr>
        <w:rPr>
          <w:rFonts w:asciiTheme="minorHAnsi" w:hAnsiTheme="minorHAnsi" w:cstheme="minorHAnsi"/>
          <w:sz w:val="22"/>
          <w:szCs w:val="22"/>
        </w:rPr>
      </w:pPr>
      <w:r w:rsidRPr="008D62E2">
        <w:rPr>
          <w:rFonts w:asciiTheme="minorHAnsi" w:hAnsiTheme="minorHAnsi" w:cstheme="minorHAnsi"/>
          <w:sz w:val="22"/>
          <w:szCs w:val="22"/>
        </w:rPr>
        <w:t xml:space="preserve">Detailní požadavky na rozsah činností a služeb Poskytovatele v rámci 2. úrovně podpory jsou specifikovány dále.  </w:t>
      </w:r>
    </w:p>
    <w:p w14:paraId="3A694718" w14:textId="77777777" w:rsidR="008D62E2" w:rsidRDefault="006F4B40" w:rsidP="008D62E2">
      <w:pPr>
        <w:keepNext/>
      </w:pPr>
      <w:r w:rsidRPr="004844D5">
        <w:rPr>
          <w:rFonts w:asciiTheme="minorHAnsi" w:eastAsia="Calibri" w:hAnsiTheme="minorHAnsi"/>
          <w:noProof/>
          <w:szCs w:val="22"/>
        </w:rPr>
        <w:lastRenderedPageBreak/>
        <w:drawing>
          <wp:inline distT="0" distB="0" distL="0" distR="0" wp14:anchorId="2BFFB3F7" wp14:editId="1C5262B5">
            <wp:extent cx="5486400" cy="3200400"/>
            <wp:effectExtent l="0" t="19050" r="0" b="1905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5DA9BC66" w14:textId="2C3F54FC" w:rsidR="007C4355" w:rsidRDefault="008D62E2" w:rsidP="008D62E2">
      <w:pPr>
        <w:pStyle w:val="Titulek"/>
        <w:jc w:val="center"/>
        <w:rPr>
          <w:rFonts w:cs="Arial"/>
        </w:rPr>
      </w:pPr>
      <w:r>
        <w:t xml:space="preserve">Tabulka </w:t>
      </w:r>
      <w:r>
        <w:fldChar w:fldCharType="begin"/>
      </w:r>
      <w:r>
        <w:instrText>SEQ Tabulka \* ARABIC</w:instrText>
      </w:r>
      <w:r>
        <w:fldChar w:fldCharType="separate"/>
      </w:r>
      <w:r w:rsidR="00020410">
        <w:rPr>
          <w:noProof/>
        </w:rPr>
        <w:t>13</w:t>
      </w:r>
      <w:r>
        <w:fldChar w:fldCharType="end"/>
      </w:r>
      <w:r>
        <w:t xml:space="preserve"> - Schéma podpory</w:t>
      </w:r>
    </w:p>
    <w:p w14:paraId="53AD757D" w14:textId="77777777" w:rsidR="006F4B40" w:rsidRDefault="006F4B40" w:rsidP="00D53C06">
      <w:pPr>
        <w:rPr>
          <w:rFonts w:cs="Arial"/>
        </w:rPr>
      </w:pPr>
    </w:p>
    <w:p w14:paraId="40810D7C" w14:textId="673F57C2" w:rsidR="00D53C06" w:rsidRPr="008D62E2" w:rsidRDefault="009E5223" w:rsidP="008D477D">
      <w:pPr>
        <w:pStyle w:val="Nadpis3"/>
        <w:keepLines/>
        <w:numPr>
          <w:ilvl w:val="3"/>
          <w:numId w:val="14"/>
        </w:numPr>
        <w:ind w:left="646" w:hanging="646"/>
        <w:rPr>
          <w:caps w:val="0"/>
          <w:color w:val="243F60" w:themeColor="accent1" w:themeShade="7F"/>
          <w:sz w:val="32"/>
          <w:szCs w:val="32"/>
        </w:rPr>
      </w:pPr>
      <w:r w:rsidRPr="009E5223">
        <w:rPr>
          <w:caps w:val="0"/>
          <w:color w:val="243F60" w:themeColor="accent1" w:themeShade="7F"/>
          <w:sz w:val="32"/>
          <w:szCs w:val="32"/>
        </w:rPr>
        <w:t>Úroveň podpory L2</w:t>
      </w:r>
    </w:p>
    <w:p w14:paraId="31EF160E" w14:textId="77777777" w:rsidR="00DC1EFD" w:rsidRPr="008D62E2" w:rsidRDefault="00DC1EFD" w:rsidP="00DC1EFD">
      <w:pPr>
        <w:rPr>
          <w:rFonts w:asciiTheme="minorHAnsi" w:hAnsiTheme="minorHAnsi" w:cstheme="minorHAnsi"/>
          <w:sz w:val="22"/>
          <w:szCs w:val="22"/>
        </w:rPr>
      </w:pPr>
      <w:r w:rsidRPr="008D62E2">
        <w:rPr>
          <w:rFonts w:asciiTheme="minorHAnsi" w:hAnsiTheme="minorHAnsi" w:cstheme="minorHAnsi"/>
          <w:sz w:val="22"/>
          <w:szCs w:val="22"/>
        </w:rPr>
        <w:t>V rámci 2. úrovně podpory zajistí Poskytovatel zejména následující činnosti:</w:t>
      </w:r>
    </w:p>
    <w:p w14:paraId="3C2DDFEB" w14:textId="77777777" w:rsidR="00DC1EFD" w:rsidRPr="008D62E2" w:rsidRDefault="00DC1EFD" w:rsidP="008D477D">
      <w:pPr>
        <w:pStyle w:val="Zkladntext"/>
        <w:numPr>
          <w:ilvl w:val="0"/>
          <w:numId w:val="18"/>
        </w:numPr>
        <w:spacing w:after="0"/>
        <w:ind w:left="720"/>
        <w:jc w:val="both"/>
        <w:rPr>
          <w:lang w:val="cs-CZ"/>
        </w:rPr>
      </w:pPr>
      <w:r w:rsidRPr="008D62E2">
        <w:rPr>
          <w:lang w:val="cs-CZ"/>
        </w:rPr>
        <w:t xml:space="preserve">Provádění servisních služeb: </w:t>
      </w:r>
    </w:p>
    <w:p w14:paraId="46F40320" w14:textId="78CC3685" w:rsidR="00DC1EFD" w:rsidRPr="008D62E2" w:rsidRDefault="00DC1EFD" w:rsidP="008D477D">
      <w:pPr>
        <w:pStyle w:val="Odrazka1"/>
        <w:numPr>
          <w:ilvl w:val="0"/>
          <w:numId w:val="19"/>
        </w:numPr>
        <w:rPr>
          <w:rFonts w:asciiTheme="minorHAnsi" w:hAnsiTheme="minorHAnsi" w:cstheme="minorHAnsi"/>
          <w:sz w:val="22"/>
          <w:szCs w:val="22"/>
        </w:rPr>
      </w:pPr>
      <w:r w:rsidRPr="008D62E2">
        <w:rPr>
          <w:rFonts w:asciiTheme="minorHAnsi" w:hAnsiTheme="minorHAnsi" w:cstheme="minorHAnsi"/>
          <w:sz w:val="22"/>
          <w:szCs w:val="22"/>
        </w:rPr>
        <w:t xml:space="preserve">Řešení nestandardních a poruchových stavů/incidentů a požadavků v denním provozu, předaných z 1. úrovně podpory. Odstraňování incidentů na úrovni provozu infrastruktury IS SZIF (chyb provozu, chyb, které lze odstranit změnou konfigurace </w:t>
      </w:r>
      <w:r w:rsidR="007841E2" w:rsidRPr="008D62E2">
        <w:rPr>
          <w:rFonts w:asciiTheme="minorHAnsi" w:hAnsiTheme="minorHAnsi" w:cstheme="minorHAnsi"/>
          <w:sz w:val="22"/>
          <w:szCs w:val="22"/>
        </w:rPr>
        <w:t>řešení</w:t>
      </w:r>
      <w:r w:rsidRPr="008D62E2">
        <w:rPr>
          <w:rFonts w:asciiTheme="minorHAnsi" w:hAnsiTheme="minorHAnsi" w:cstheme="minorHAnsi"/>
          <w:sz w:val="22"/>
          <w:szCs w:val="22"/>
        </w:rPr>
        <w:t xml:space="preserve"> atd.).</w:t>
      </w:r>
      <w:r w:rsidR="008D62E2">
        <w:rPr>
          <w:rFonts w:asciiTheme="minorHAnsi" w:hAnsiTheme="minorHAnsi" w:cstheme="minorHAnsi"/>
          <w:sz w:val="22"/>
          <w:szCs w:val="22"/>
        </w:rPr>
        <w:t>;</w:t>
      </w:r>
    </w:p>
    <w:p w14:paraId="1A28CAC7" w14:textId="402C9E70" w:rsidR="00DC1EFD" w:rsidRPr="008D62E2" w:rsidRDefault="00DC1EFD" w:rsidP="008D477D">
      <w:pPr>
        <w:pStyle w:val="Odrazka1"/>
        <w:numPr>
          <w:ilvl w:val="0"/>
          <w:numId w:val="19"/>
        </w:numPr>
        <w:rPr>
          <w:rFonts w:asciiTheme="minorHAnsi" w:hAnsiTheme="minorHAnsi" w:cstheme="minorHAnsi"/>
          <w:sz w:val="22"/>
          <w:szCs w:val="22"/>
        </w:rPr>
      </w:pPr>
      <w:r w:rsidRPr="008D62E2">
        <w:rPr>
          <w:rFonts w:asciiTheme="minorHAnsi" w:hAnsiTheme="minorHAnsi" w:cstheme="minorHAnsi"/>
          <w:sz w:val="22"/>
          <w:szCs w:val="22"/>
        </w:rPr>
        <w:t>Vedení konfigurační databáze infrastruktury IS SZIF do úrovně jednotlivých komponent, systémů a služeb</w:t>
      </w:r>
      <w:r w:rsidR="008D62E2">
        <w:rPr>
          <w:rFonts w:asciiTheme="minorHAnsi" w:hAnsiTheme="minorHAnsi" w:cstheme="minorHAnsi"/>
          <w:sz w:val="22"/>
          <w:szCs w:val="22"/>
        </w:rPr>
        <w:t>.;</w:t>
      </w:r>
    </w:p>
    <w:p w14:paraId="29F7FA34" w14:textId="77777777" w:rsidR="00DC1EFD" w:rsidRPr="008D62E2" w:rsidRDefault="00DC1EFD" w:rsidP="008D477D">
      <w:pPr>
        <w:pStyle w:val="Odrazka1"/>
        <w:numPr>
          <w:ilvl w:val="0"/>
          <w:numId w:val="19"/>
        </w:numPr>
        <w:rPr>
          <w:rFonts w:asciiTheme="minorHAnsi" w:hAnsiTheme="minorHAnsi" w:cstheme="minorHAnsi"/>
          <w:sz w:val="22"/>
          <w:szCs w:val="22"/>
        </w:rPr>
      </w:pPr>
      <w:r w:rsidRPr="008D62E2">
        <w:rPr>
          <w:rFonts w:asciiTheme="minorHAnsi" w:hAnsiTheme="minorHAnsi" w:cstheme="minorHAnsi"/>
          <w:sz w:val="22"/>
          <w:szCs w:val="22"/>
        </w:rPr>
        <w:t>Komunikace s 3. úrovní podpory:</w:t>
      </w:r>
    </w:p>
    <w:p w14:paraId="2946626D" w14:textId="6B3424E2" w:rsidR="00DC1EFD" w:rsidRPr="00756CE8" w:rsidRDefault="00DC1EFD" w:rsidP="6860C903">
      <w:pPr>
        <w:pStyle w:val="Zkladntext"/>
        <w:numPr>
          <w:ilvl w:val="2"/>
          <w:numId w:val="18"/>
        </w:numPr>
        <w:spacing w:after="0"/>
        <w:jc w:val="both"/>
      </w:pPr>
      <w:r w:rsidRPr="0082125B">
        <w:rPr>
          <w:lang w:val="cs-CZ"/>
        </w:rPr>
        <w:t>zajištění HW servisu prvků/zařízení infrastruktury IS SZIF (u výrobce/poskytovatele) včetně případného zajištění náhrady v případě poruchy (v rozsahu smluvně zajištěné</w:t>
      </w:r>
      <w:r w:rsidRPr="6860C903">
        <w:t xml:space="preserve"> maintenance)</w:t>
      </w:r>
      <w:r w:rsidR="007841E2" w:rsidRPr="6860C903">
        <w:t>;</w:t>
      </w:r>
    </w:p>
    <w:p w14:paraId="0C3AB8A8" w14:textId="0853DB21" w:rsidR="00DC1EFD" w:rsidRPr="007841E2" w:rsidRDefault="00DC1EFD" w:rsidP="008D477D">
      <w:pPr>
        <w:pStyle w:val="Zkladntext"/>
        <w:numPr>
          <w:ilvl w:val="2"/>
          <w:numId w:val="18"/>
        </w:numPr>
        <w:spacing w:after="0"/>
        <w:jc w:val="both"/>
        <w:rPr>
          <w:lang w:val="cs-CZ"/>
        </w:rPr>
      </w:pPr>
      <w:r w:rsidRPr="007841E2">
        <w:rPr>
          <w:lang w:val="cs-CZ"/>
        </w:rPr>
        <w:t>komunikace v oblasti SW za účelem odstranění chyb ve vrstvě operačních systémů a aplikací</w:t>
      </w:r>
      <w:r w:rsidR="007841E2">
        <w:rPr>
          <w:lang w:val="cs-CZ"/>
        </w:rPr>
        <w:t>;</w:t>
      </w:r>
    </w:p>
    <w:p w14:paraId="43CABC54" w14:textId="7DD1A6FC" w:rsidR="00FC6002" w:rsidRPr="007841E2" w:rsidRDefault="00DC1EFD" w:rsidP="008D477D">
      <w:pPr>
        <w:pStyle w:val="Zkladntext"/>
        <w:numPr>
          <w:ilvl w:val="0"/>
          <w:numId w:val="18"/>
        </w:numPr>
        <w:spacing w:after="0"/>
        <w:ind w:left="720"/>
        <w:jc w:val="both"/>
        <w:rPr>
          <w:lang w:val="cs-CZ"/>
        </w:rPr>
      </w:pPr>
      <w:r w:rsidRPr="00DC1EFD">
        <w:rPr>
          <w:rFonts w:cs="Arial"/>
        </w:rPr>
        <w:t>Z</w:t>
      </w:r>
      <w:r w:rsidR="00756CE8" w:rsidRPr="007841E2">
        <w:rPr>
          <w:lang w:val="cs-CZ"/>
        </w:rPr>
        <w:t>přístupnění</w:t>
      </w:r>
      <w:r w:rsidRPr="007841E2">
        <w:rPr>
          <w:lang w:val="cs-CZ"/>
        </w:rPr>
        <w:t xml:space="preserve"> infrastruktury IS SZIF při uplatnění záručního a pozáručního odstranění vad iniciovaného Objednatelem.</w:t>
      </w:r>
      <w:r w:rsidR="007841E2">
        <w:rPr>
          <w:lang w:val="cs-CZ"/>
        </w:rPr>
        <w:t>;</w:t>
      </w:r>
    </w:p>
    <w:p w14:paraId="53A7BE4D" w14:textId="29AB3CDF" w:rsidR="00DC1EFD" w:rsidRPr="007841E2" w:rsidRDefault="00FC6002" w:rsidP="008D477D">
      <w:pPr>
        <w:pStyle w:val="Zkladntext"/>
        <w:numPr>
          <w:ilvl w:val="0"/>
          <w:numId w:val="18"/>
        </w:numPr>
        <w:spacing w:after="0"/>
        <w:ind w:left="720"/>
        <w:jc w:val="both"/>
        <w:rPr>
          <w:lang w:val="cs-CZ"/>
        </w:rPr>
      </w:pPr>
      <w:r w:rsidRPr="007841E2">
        <w:rPr>
          <w:lang w:val="cs-CZ"/>
        </w:rPr>
        <w:t>Provádění odborných a technických činností 2. úrovně podpory v rámci eskalačních postupů a procesů podpory SZIF (technická podpora a technické analýzy infrastruktury při řešení bezpečnostních incidentů, incidentů a poruchových stavu na aplikační úrovni)</w:t>
      </w:r>
      <w:r w:rsidR="00DC1EFD" w:rsidRPr="007841E2">
        <w:rPr>
          <w:lang w:val="cs-CZ"/>
        </w:rPr>
        <w:t xml:space="preserve"> </w:t>
      </w:r>
      <w:r w:rsidRPr="007841E2">
        <w:rPr>
          <w:lang w:val="cs-CZ"/>
        </w:rPr>
        <w:t>a poskytnutí odborné technické podpory Objednateli při komunikaci s dalšími externími subjekty (dodavateli).</w:t>
      </w:r>
      <w:r w:rsidR="007841E2">
        <w:rPr>
          <w:lang w:val="cs-CZ"/>
        </w:rPr>
        <w:t>;</w:t>
      </w:r>
    </w:p>
    <w:p w14:paraId="653C7D5E" w14:textId="77777777" w:rsidR="00DC1EFD" w:rsidRDefault="00DC1EFD" w:rsidP="00DC1EFD"/>
    <w:p w14:paraId="5CA2607B" w14:textId="77777777" w:rsidR="00DC1EFD" w:rsidRPr="007841E2" w:rsidRDefault="00DC1EFD" w:rsidP="00DC1EFD">
      <w:pPr>
        <w:rPr>
          <w:rFonts w:asciiTheme="minorHAnsi" w:hAnsiTheme="minorHAnsi" w:cstheme="minorHAnsi"/>
          <w:sz w:val="22"/>
          <w:szCs w:val="22"/>
        </w:rPr>
      </w:pPr>
      <w:r w:rsidRPr="007841E2">
        <w:rPr>
          <w:rFonts w:asciiTheme="minorHAnsi" w:hAnsiTheme="minorHAnsi" w:cstheme="minorHAnsi"/>
          <w:sz w:val="22"/>
          <w:szCs w:val="22"/>
        </w:rPr>
        <w:lastRenderedPageBreak/>
        <w:t>Služba 2. úrovně podpory musí být schopna:</w:t>
      </w:r>
    </w:p>
    <w:p w14:paraId="5C5C26A6" w14:textId="77777777" w:rsidR="00F7387B" w:rsidRPr="007841E2" w:rsidRDefault="00DC1EFD" w:rsidP="008D477D">
      <w:pPr>
        <w:pStyle w:val="Zkladntext"/>
        <w:numPr>
          <w:ilvl w:val="0"/>
          <w:numId w:val="18"/>
        </w:numPr>
        <w:spacing w:after="0"/>
        <w:ind w:left="720"/>
        <w:jc w:val="both"/>
        <w:rPr>
          <w:lang w:val="cs-CZ"/>
        </w:rPr>
      </w:pPr>
      <w:r w:rsidRPr="007841E2">
        <w:rPr>
          <w:lang w:val="cs-CZ"/>
        </w:rPr>
        <w:t>na základě výstupů ze systémů dohl</w:t>
      </w:r>
      <w:r w:rsidR="00F7387B" w:rsidRPr="007841E2">
        <w:rPr>
          <w:lang w:val="cs-CZ"/>
        </w:rPr>
        <w:t>edu a monitoringu musí být na 2.</w:t>
      </w:r>
      <w:r w:rsidRPr="007841E2">
        <w:rPr>
          <w:lang w:val="cs-CZ"/>
        </w:rPr>
        <w:t xml:space="preserve"> úrovni podpory umožněna</w:t>
      </w:r>
      <w:r w:rsidR="00F7387B" w:rsidRPr="007841E2">
        <w:rPr>
          <w:lang w:val="cs-CZ"/>
        </w:rPr>
        <w:t>:</w:t>
      </w:r>
      <w:r w:rsidRPr="007841E2">
        <w:rPr>
          <w:lang w:val="cs-CZ"/>
        </w:rPr>
        <w:t xml:space="preserve"> </w:t>
      </w:r>
    </w:p>
    <w:p w14:paraId="56439195" w14:textId="77777777" w:rsidR="00F4049C" w:rsidRPr="007841E2" w:rsidRDefault="00F4049C" w:rsidP="008D477D">
      <w:pPr>
        <w:pStyle w:val="Odrazka1"/>
        <w:numPr>
          <w:ilvl w:val="0"/>
          <w:numId w:val="19"/>
        </w:numPr>
        <w:rPr>
          <w:rFonts w:asciiTheme="minorHAnsi" w:hAnsiTheme="minorHAnsi" w:cstheme="minorHAnsi"/>
          <w:sz w:val="22"/>
          <w:szCs w:val="22"/>
        </w:rPr>
      </w:pPr>
      <w:r w:rsidRPr="007841E2">
        <w:rPr>
          <w:rFonts w:asciiTheme="minorHAnsi" w:hAnsiTheme="minorHAnsi" w:cstheme="minorHAnsi"/>
          <w:sz w:val="22"/>
          <w:szCs w:val="22"/>
        </w:rPr>
        <w:t>verifikace funkčnosti nebo dostupnosti služeb z pohledu Objednatele;</w:t>
      </w:r>
    </w:p>
    <w:p w14:paraId="7934F4D1" w14:textId="203125B0" w:rsidR="00F4049C" w:rsidRPr="007841E2" w:rsidRDefault="00F4049C" w:rsidP="008D477D">
      <w:pPr>
        <w:pStyle w:val="Odrazka1"/>
        <w:numPr>
          <w:ilvl w:val="0"/>
          <w:numId w:val="19"/>
        </w:numPr>
        <w:rPr>
          <w:rFonts w:asciiTheme="minorHAnsi" w:hAnsiTheme="minorHAnsi" w:cstheme="minorHAnsi"/>
          <w:sz w:val="22"/>
          <w:szCs w:val="22"/>
        </w:rPr>
      </w:pPr>
      <w:r w:rsidRPr="007841E2">
        <w:rPr>
          <w:rFonts w:asciiTheme="minorHAnsi" w:hAnsiTheme="minorHAnsi" w:cstheme="minorHAnsi"/>
          <w:sz w:val="22"/>
          <w:szCs w:val="22"/>
        </w:rPr>
        <w:t xml:space="preserve">detekce degradace </w:t>
      </w:r>
      <w:r w:rsidR="007841E2" w:rsidRPr="007841E2">
        <w:rPr>
          <w:rFonts w:asciiTheme="minorHAnsi" w:hAnsiTheme="minorHAnsi" w:cstheme="minorHAnsi"/>
          <w:sz w:val="22"/>
          <w:szCs w:val="22"/>
        </w:rPr>
        <w:t>služby,</w:t>
      </w:r>
      <w:r w:rsidRPr="007841E2">
        <w:rPr>
          <w:rFonts w:asciiTheme="minorHAnsi" w:hAnsiTheme="minorHAnsi" w:cstheme="minorHAnsi"/>
          <w:sz w:val="22"/>
          <w:szCs w:val="22"/>
        </w:rPr>
        <w:t xml:space="preserve"> než se projeví u koncových uživatelů Objednatele;</w:t>
      </w:r>
    </w:p>
    <w:p w14:paraId="7FA0E125" w14:textId="6C7DB365" w:rsidR="00F4049C" w:rsidRPr="007841E2" w:rsidRDefault="00F4049C" w:rsidP="008D477D">
      <w:pPr>
        <w:pStyle w:val="Odrazka1"/>
        <w:numPr>
          <w:ilvl w:val="0"/>
          <w:numId w:val="19"/>
        </w:numPr>
        <w:rPr>
          <w:rFonts w:asciiTheme="minorHAnsi" w:hAnsiTheme="minorHAnsi" w:cstheme="minorHAnsi"/>
          <w:sz w:val="22"/>
          <w:szCs w:val="22"/>
        </w:rPr>
      </w:pPr>
      <w:r w:rsidRPr="007841E2">
        <w:rPr>
          <w:rFonts w:asciiTheme="minorHAnsi" w:hAnsiTheme="minorHAnsi" w:cstheme="minorHAnsi"/>
          <w:sz w:val="22"/>
          <w:szCs w:val="22"/>
        </w:rPr>
        <w:t xml:space="preserve">prvotní analýza pro rychlé a jednoznačné určení a předání specializovanému pracovišti, které </w:t>
      </w:r>
      <w:r w:rsidR="00F7387B" w:rsidRPr="007841E2">
        <w:rPr>
          <w:rFonts w:asciiTheme="minorHAnsi" w:hAnsiTheme="minorHAnsi" w:cstheme="minorHAnsi"/>
          <w:sz w:val="22"/>
          <w:szCs w:val="22"/>
        </w:rPr>
        <w:t>je zodpovědné za řešení poruchy</w:t>
      </w:r>
      <w:r w:rsidR="007841E2">
        <w:rPr>
          <w:rFonts w:asciiTheme="minorHAnsi" w:hAnsiTheme="minorHAnsi" w:cstheme="minorHAnsi"/>
          <w:sz w:val="22"/>
          <w:szCs w:val="22"/>
        </w:rPr>
        <w:t>;</w:t>
      </w:r>
    </w:p>
    <w:p w14:paraId="50A0633B" w14:textId="539A5D5D" w:rsidR="00345B5F" w:rsidRPr="007841E2" w:rsidRDefault="002F0815" w:rsidP="00F532C2">
      <w:pPr>
        <w:rPr>
          <w:rFonts w:asciiTheme="minorHAnsi" w:hAnsiTheme="minorHAnsi" w:cstheme="minorHAnsi"/>
          <w:sz w:val="22"/>
          <w:szCs w:val="22"/>
        </w:rPr>
      </w:pPr>
      <w:r w:rsidRPr="007841E2">
        <w:rPr>
          <w:rFonts w:asciiTheme="minorHAnsi" w:hAnsiTheme="minorHAnsi" w:cstheme="minorHAnsi"/>
          <w:sz w:val="22"/>
          <w:szCs w:val="22"/>
        </w:rPr>
        <w:t xml:space="preserve">Pro výkon následujících činností v rámci služeb 2. úrovně podpory bude Poskytovatel využívat prostředí ServiceDesku </w:t>
      </w:r>
      <w:ins w:id="175" w:author="Word Document Comparison" w:date="2024-12-27T14:47:00Z" w16du:dateUtc="2024-12-27T13:47:00Z">
        <w:r w:rsidRPr="007841E2">
          <w:rPr>
            <w:rFonts w:asciiTheme="minorHAnsi" w:hAnsiTheme="minorHAnsi" w:cstheme="minorHAnsi"/>
            <w:sz w:val="22"/>
            <w:szCs w:val="22"/>
          </w:rPr>
          <w:t>SZIF</w:t>
        </w:r>
        <w:r w:rsidR="00725668">
          <w:rPr>
            <w:rFonts w:asciiTheme="minorHAnsi" w:hAnsiTheme="minorHAnsi" w:cstheme="minorHAnsi"/>
            <w:sz w:val="22"/>
            <w:szCs w:val="22"/>
          </w:rPr>
          <w:t xml:space="preserve"> </w:t>
        </w:r>
        <w:r w:rsidR="00F7387B" w:rsidRPr="007841E2">
          <w:rPr>
            <w:rFonts w:asciiTheme="minorHAnsi" w:hAnsiTheme="minorHAnsi" w:cstheme="minorHAnsi"/>
            <w:sz w:val="22"/>
            <w:szCs w:val="22"/>
          </w:rPr>
          <w:t>podpor</w:t>
        </w:r>
        <w:r w:rsidR="00345B5F" w:rsidRPr="007841E2">
          <w:rPr>
            <w:rFonts w:asciiTheme="minorHAnsi" w:hAnsiTheme="minorHAnsi" w:cstheme="minorHAnsi"/>
            <w:sz w:val="22"/>
            <w:szCs w:val="22"/>
          </w:rPr>
          <w:t>a</w:t>
        </w:r>
      </w:ins>
      <w:del w:id="176" w:author="Word Document Comparison" w:date="2024-12-27T14:47:00Z" w16du:dateUtc="2024-12-27T13:47:00Z">
        <w:r w:rsidRPr="007841E2">
          <w:rPr>
            <w:rFonts w:asciiTheme="minorHAnsi" w:hAnsiTheme="minorHAnsi" w:cstheme="minorHAnsi"/>
            <w:sz w:val="22"/>
            <w:szCs w:val="22"/>
          </w:rPr>
          <w:delText>SZIF</w:delText>
        </w:r>
        <w:r w:rsidR="00F7387B" w:rsidRPr="007841E2">
          <w:rPr>
            <w:rFonts w:asciiTheme="minorHAnsi" w:hAnsiTheme="minorHAnsi" w:cstheme="minorHAnsi"/>
            <w:sz w:val="22"/>
            <w:szCs w:val="22"/>
          </w:rPr>
          <w:delText>podpor</w:delText>
        </w:r>
        <w:r w:rsidR="00345B5F" w:rsidRPr="007841E2">
          <w:rPr>
            <w:rFonts w:asciiTheme="minorHAnsi" w:hAnsiTheme="minorHAnsi" w:cstheme="minorHAnsi"/>
            <w:sz w:val="22"/>
            <w:szCs w:val="22"/>
          </w:rPr>
          <w:delText>a</w:delText>
        </w:r>
      </w:del>
      <w:r w:rsidR="00F7387B" w:rsidRPr="007841E2">
        <w:rPr>
          <w:rFonts w:asciiTheme="minorHAnsi" w:hAnsiTheme="minorHAnsi" w:cstheme="minorHAnsi"/>
          <w:sz w:val="22"/>
          <w:szCs w:val="22"/>
        </w:rPr>
        <w:t xml:space="preserve"> proces</w:t>
      </w:r>
      <w:r w:rsidR="00345B5F" w:rsidRPr="007841E2">
        <w:rPr>
          <w:rFonts w:asciiTheme="minorHAnsi" w:hAnsiTheme="minorHAnsi" w:cstheme="minorHAnsi"/>
          <w:sz w:val="22"/>
          <w:szCs w:val="22"/>
        </w:rPr>
        <w:t>ů</w:t>
      </w:r>
      <w:r w:rsidR="00F7387B" w:rsidRPr="007841E2">
        <w:rPr>
          <w:rFonts w:asciiTheme="minorHAnsi" w:hAnsiTheme="minorHAnsi" w:cstheme="minorHAnsi"/>
          <w:sz w:val="22"/>
          <w:szCs w:val="22"/>
        </w:rPr>
        <w:t xml:space="preserve"> řízení ICT služeb v souladu s mezinárodním standardem ITIL</w:t>
      </w:r>
      <w:r w:rsidR="00BE1842">
        <w:rPr>
          <w:rFonts w:asciiTheme="minorHAnsi" w:hAnsiTheme="minorHAnsi" w:cstheme="minorHAnsi"/>
          <w:sz w:val="22"/>
          <w:szCs w:val="22"/>
        </w:rPr>
        <w:t>:</w:t>
      </w:r>
    </w:p>
    <w:p w14:paraId="45FFD07F" w14:textId="20A08F18" w:rsidR="00F7387B" w:rsidRPr="007841E2" w:rsidRDefault="00F7387B" w:rsidP="008D477D">
      <w:pPr>
        <w:pStyle w:val="Zkladntext"/>
        <w:numPr>
          <w:ilvl w:val="0"/>
          <w:numId w:val="18"/>
        </w:numPr>
        <w:spacing w:after="0"/>
        <w:ind w:left="720"/>
        <w:jc w:val="both"/>
        <w:rPr>
          <w:lang w:val="cs-CZ"/>
        </w:rPr>
      </w:pPr>
      <w:r w:rsidRPr="007841E2">
        <w:rPr>
          <w:lang w:val="cs-CZ"/>
        </w:rPr>
        <w:t>Incident a Request Management – zpracování incidentů, požadavků, dotazů na infrastrukturu IS SZIF</w:t>
      </w:r>
      <w:r w:rsidR="007841E2" w:rsidRPr="007841E2">
        <w:rPr>
          <w:lang w:val="cs-CZ"/>
        </w:rPr>
        <w:t>;</w:t>
      </w:r>
    </w:p>
    <w:p w14:paraId="01EE6DB5" w14:textId="7584B73E" w:rsidR="00F7387B" w:rsidRPr="007841E2" w:rsidRDefault="00F7387B" w:rsidP="008D477D">
      <w:pPr>
        <w:pStyle w:val="Zkladntext"/>
        <w:numPr>
          <w:ilvl w:val="0"/>
          <w:numId w:val="18"/>
        </w:numPr>
        <w:spacing w:after="0"/>
        <w:ind w:left="720"/>
        <w:jc w:val="both"/>
        <w:rPr>
          <w:lang w:val="cs-CZ"/>
        </w:rPr>
      </w:pPr>
      <w:r w:rsidRPr="007841E2">
        <w:rPr>
          <w:lang w:val="cs-CZ"/>
        </w:rPr>
        <w:t>Change a Release Management – evidence, zpracování a schvalování požadavků na změnu infrastruktury IS SZIF</w:t>
      </w:r>
      <w:r w:rsidR="007841E2" w:rsidRPr="007841E2">
        <w:rPr>
          <w:lang w:val="cs-CZ"/>
        </w:rPr>
        <w:t>;</w:t>
      </w:r>
    </w:p>
    <w:p w14:paraId="32F37CDD" w14:textId="61890619" w:rsidR="00F7387B" w:rsidRPr="007841E2" w:rsidRDefault="00F7387B" w:rsidP="008D477D">
      <w:pPr>
        <w:pStyle w:val="Zkladntext"/>
        <w:numPr>
          <w:ilvl w:val="0"/>
          <w:numId w:val="18"/>
        </w:numPr>
        <w:spacing w:after="0"/>
        <w:ind w:left="720"/>
        <w:jc w:val="both"/>
        <w:rPr>
          <w:lang w:val="cs-CZ"/>
        </w:rPr>
      </w:pPr>
      <w:r w:rsidRPr="007841E2">
        <w:rPr>
          <w:lang w:val="cs-CZ"/>
        </w:rPr>
        <w:t>Problem Management – identifikace, kategorizace, diagnostika a řešení problémů v infrastruktuře IS SZIF</w:t>
      </w:r>
      <w:r w:rsidR="007841E2" w:rsidRPr="007841E2">
        <w:rPr>
          <w:lang w:val="cs-CZ"/>
        </w:rPr>
        <w:t>;</w:t>
      </w:r>
    </w:p>
    <w:p w14:paraId="52B5367F" w14:textId="367DCBD6" w:rsidR="002F0815" w:rsidRPr="007841E2" w:rsidRDefault="004F503C" w:rsidP="008D477D">
      <w:pPr>
        <w:pStyle w:val="Zkladntext"/>
        <w:numPr>
          <w:ilvl w:val="0"/>
          <w:numId w:val="18"/>
        </w:numPr>
        <w:spacing w:after="120"/>
        <w:ind w:left="714" w:hanging="357"/>
        <w:jc w:val="both"/>
        <w:rPr>
          <w:lang w:val="cs-CZ"/>
        </w:rPr>
      </w:pPr>
      <w:r w:rsidRPr="007841E2">
        <w:rPr>
          <w:lang w:val="cs-CZ"/>
        </w:rPr>
        <w:t>a to včetně workflow a eskalačních procedur</w:t>
      </w:r>
      <w:r w:rsidR="007841E2" w:rsidRPr="007841E2">
        <w:rPr>
          <w:lang w:val="cs-CZ"/>
        </w:rPr>
        <w:t>;</w:t>
      </w:r>
    </w:p>
    <w:p w14:paraId="63FCAC66" w14:textId="77777777" w:rsidR="004A1ED8" w:rsidRPr="00AB47FA" w:rsidRDefault="004A1ED8" w:rsidP="00AB47FA">
      <w:pPr>
        <w:rPr>
          <w:ins w:id="177" w:author="Word Document Comparison" w:date="2024-12-27T14:47:00Z" w16du:dateUtc="2024-12-27T13:47:00Z"/>
        </w:rPr>
      </w:pPr>
    </w:p>
    <w:p w14:paraId="6F6EA94E" w14:textId="77777777" w:rsidR="00F3217C" w:rsidRPr="00380D8D" w:rsidRDefault="00F3217C" w:rsidP="008D477D">
      <w:pPr>
        <w:pStyle w:val="Nadpis3"/>
        <w:keepLines/>
        <w:numPr>
          <w:ilvl w:val="2"/>
          <w:numId w:val="14"/>
        </w:numPr>
        <w:ind w:left="720" w:hanging="720"/>
        <w:rPr>
          <w:ins w:id="178" w:author="Word Document Comparison" w:date="2024-12-27T14:47:00Z" w16du:dateUtc="2024-12-27T13:47:00Z"/>
          <w:caps w:val="0"/>
          <w:color w:val="243F60" w:themeColor="accent1" w:themeShade="7F"/>
          <w:sz w:val="32"/>
          <w:szCs w:val="32"/>
        </w:rPr>
      </w:pPr>
      <w:ins w:id="179" w:author="Word Document Comparison" w:date="2024-12-27T14:47:00Z" w16du:dateUtc="2024-12-27T13:47:00Z">
        <w:r w:rsidRPr="00380D8D">
          <w:rPr>
            <w:caps w:val="0"/>
            <w:color w:val="243F60" w:themeColor="accent1" w:themeShade="7F"/>
            <w:sz w:val="32"/>
            <w:szCs w:val="32"/>
          </w:rPr>
          <w:t>Vyhodnocení služby</w:t>
        </w:r>
      </w:ins>
    </w:p>
    <w:p w14:paraId="036216E4" w14:textId="77777777" w:rsidR="00F3217C" w:rsidRPr="00380D8D" w:rsidRDefault="00F3217C" w:rsidP="00F3217C">
      <w:pPr>
        <w:rPr>
          <w:ins w:id="180" w:author="Word Document Comparison" w:date="2024-12-27T14:47:00Z" w16du:dateUtc="2024-12-27T13:47:00Z"/>
          <w:rFonts w:asciiTheme="minorHAnsi" w:hAnsiTheme="minorHAnsi" w:cstheme="minorHAnsi"/>
          <w:sz w:val="22"/>
          <w:szCs w:val="22"/>
        </w:rPr>
      </w:pPr>
      <w:ins w:id="181" w:author="Word Document Comparison" w:date="2024-12-27T14:47:00Z" w16du:dateUtc="2024-12-27T13:47:00Z">
        <w:r w:rsidRPr="00380D8D">
          <w:rPr>
            <w:rFonts w:asciiTheme="minorHAnsi" w:hAnsiTheme="minorHAnsi" w:cstheme="minorHAnsi"/>
            <w:sz w:val="22"/>
            <w:szCs w:val="22"/>
          </w:rPr>
          <w:t>O poskytnutí všech služeb bude připraven ze strany Poskytovatele tzv. "</w:t>
        </w:r>
        <w:r w:rsidRPr="00380D8D">
          <w:rPr>
            <w:rFonts w:asciiTheme="minorHAnsi" w:hAnsiTheme="minorHAnsi" w:cstheme="minorHAnsi"/>
            <w:b/>
            <w:bCs/>
            <w:sz w:val="22"/>
            <w:szCs w:val="22"/>
          </w:rPr>
          <w:t>Protokol o poskytnuté službě</w:t>
        </w:r>
        <w:r w:rsidRPr="00380D8D">
          <w:rPr>
            <w:rFonts w:asciiTheme="minorHAnsi" w:hAnsiTheme="minorHAnsi" w:cstheme="minorHAnsi"/>
            <w:sz w:val="22"/>
            <w:szCs w:val="22"/>
          </w:rPr>
          <w:t>" za dobu uplynulého vyhodnocovacího období a obsahující zejména následující:</w:t>
        </w:r>
      </w:ins>
    </w:p>
    <w:bookmarkEnd w:id="160"/>
    <w:p w14:paraId="6514DE8D" w14:textId="77777777" w:rsidR="00B57797" w:rsidRPr="00B57797" w:rsidRDefault="00B57797" w:rsidP="00B57797">
      <w:pPr>
        <w:pStyle w:val="Zkladntext"/>
        <w:numPr>
          <w:ilvl w:val="0"/>
          <w:numId w:val="18"/>
        </w:numPr>
        <w:spacing w:after="0"/>
        <w:rPr>
          <w:ins w:id="182" w:author="Word Document Comparison" w:date="2024-12-27T14:47:00Z" w16du:dateUtc="2024-12-27T13:47:00Z"/>
          <w:lang w:val="cs-CZ"/>
        </w:rPr>
      </w:pPr>
      <w:ins w:id="183" w:author="Word Document Comparison" w:date="2024-12-27T14:47:00Z" w16du:dateUtc="2024-12-27T13:47:00Z">
        <w:r w:rsidRPr="00B57797">
          <w:rPr>
            <w:lang w:val="cs-CZ"/>
          </w:rPr>
          <w:t>Zpráva o průběhu a stavu systémů podpory;</w:t>
        </w:r>
      </w:ins>
    </w:p>
    <w:p w14:paraId="6CAAAA20" w14:textId="77777777" w:rsidR="00B57797" w:rsidRPr="00B57797" w:rsidRDefault="00B57797" w:rsidP="00B57797">
      <w:pPr>
        <w:pStyle w:val="Zkladntext"/>
        <w:numPr>
          <w:ilvl w:val="0"/>
          <w:numId w:val="18"/>
        </w:numPr>
        <w:spacing w:after="0"/>
        <w:rPr>
          <w:ins w:id="184" w:author="Word Document Comparison" w:date="2024-12-27T14:47:00Z" w16du:dateUtc="2024-12-27T13:47:00Z"/>
          <w:lang w:val="cs-CZ"/>
        </w:rPr>
      </w:pPr>
      <w:ins w:id="185" w:author="Word Document Comparison" w:date="2024-12-27T14:47:00Z" w16du:dateUtc="2024-12-27T13:47:00Z">
        <w:r w:rsidRPr="00B57797">
          <w:rPr>
            <w:lang w:val="cs-CZ"/>
          </w:rPr>
          <w:t>Měsíční přehledy hlášených a přijatých poruch;</w:t>
        </w:r>
      </w:ins>
    </w:p>
    <w:p w14:paraId="6A4D84D5" w14:textId="77777777" w:rsidR="00B57797" w:rsidRPr="00B57797" w:rsidRDefault="00B57797" w:rsidP="00B57797">
      <w:pPr>
        <w:pStyle w:val="Zkladntext"/>
        <w:numPr>
          <w:ilvl w:val="0"/>
          <w:numId w:val="18"/>
        </w:numPr>
        <w:spacing w:after="0"/>
        <w:rPr>
          <w:ins w:id="186" w:author="Word Document Comparison" w:date="2024-12-27T14:47:00Z" w16du:dateUtc="2024-12-27T13:47:00Z"/>
          <w:lang w:val="cs-CZ"/>
        </w:rPr>
      </w:pPr>
      <w:ins w:id="187" w:author="Word Document Comparison" w:date="2024-12-27T14:47:00Z" w16du:dateUtc="2024-12-27T13:47:00Z">
        <w:r w:rsidRPr="00B57797">
          <w:rPr>
            <w:lang w:val="cs-CZ"/>
          </w:rPr>
          <w:t>Měsíční přehled řešených problémů, problémových konfiguračních položek a příčin vzniku poruch;</w:t>
        </w:r>
      </w:ins>
    </w:p>
    <w:p w14:paraId="3AEDDF48" w14:textId="77777777" w:rsidR="00B57797" w:rsidRPr="00B57797" w:rsidRDefault="00B57797" w:rsidP="00B57797">
      <w:pPr>
        <w:pStyle w:val="Zkladntext"/>
        <w:numPr>
          <w:ilvl w:val="0"/>
          <w:numId w:val="18"/>
        </w:numPr>
        <w:spacing w:after="0"/>
        <w:rPr>
          <w:ins w:id="188" w:author="Word Document Comparison" w:date="2024-12-27T14:47:00Z" w16du:dateUtc="2024-12-27T13:47:00Z"/>
          <w:lang w:val="cs-CZ"/>
        </w:rPr>
      </w:pPr>
      <w:ins w:id="189" w:author="Word Document Comparison" w:date="2024-12-27T14:47:00Z" w16du:dateUtc="2024-12-27T13:47:00Z">
        <w:r w:rsidRPr="00B57797">
          <w:rPr>
            <w:lang w:val="cs-CZ"/>
          </w:rPr>
          <w:t>Přehled o stavu, historii a plánu aktualizací SW;</w:t>
        </w:r>
      </w:ins>
    </w:p>
    <w:p w14:paraId="529BA951" w14:textId="77777777" w:rsidR="00B57797" w:rsidRPr="00B57797" w:rsidRDefault="00B57797" w:rsidP="00B57797">
      <w:pPr>
        <w:pStyle w:val="Zkladntext"/>
        <w:numPr>
          <w:ilvl w:val="0"/>
          <w:numId w:val="18"/>
        </w:numPr>
        <w:spacing w:after="0"/>
        <w:rPr>
          <w:ins w:id="190" w:author="Word Document Comparison" w:date="2024-12-27T14:47:00Z" w16du:dateUtc="2024-12-27T13:47:00Z"/>
          <w:lang w:val="cs-CZ"/>
        </w:rPr>
      </w:pPr>
      <w:ins w:id="191" w:author="Word Document Comparison" w:date="2024-12-27T14:47:00Z" w16du:dateUtc="2024-12-27T13:47:00Z">
        <w:r w:rsidRPr="00B57797">
          <w:rPr>
            <w:lang w:val="cs-CZ"/>
          </w:rPr>
          <w:t>Přehled incidentů a řešených problémů vzniklých v provozovaném prostředí;</w:t>
        </w:r>
      </w:ins>
    </w:p>
    <w:p w14:paraId="782D7354" w14:textId="38BB724D" w:rsidR="00AB47FA" w:rsidRPr="007841E2" w:rsidRDefault="00B57797" w:rsidP="008D477D">
      <w:pPr>
        <w:pStyle w:val="Nadpis3"/>
        <w:keepLines/>
        <w:numPr>
          <w:ilvl w:val="2"/>
          <w:numId w:val="14"/>
        </w:numPr>
        <w:ind w:left="720" w:hanging="720"/>
        <w:rPr>
          <w:del w:id="192" w:author="Word Document Comparison" w:date="2024-12-27T14:47:00Z" w16du:dateUtc="2024-12-27T13:47:00Z"/>
          <w:caps w:val="0"/>
          <w:color w:val="243F60" w:themeColor="accent1" w:themeShade="7F"/>
          <w:sz w:val="32"/>
          <w:szCs w:val="32"/>
        </w:rPr>
      </w:pPr>
      <w:ins w:id="193" w:author="Word Document Comparison" w:date="2024-12-27T14:47:00Z" w16du:dateUtc="2024-12-27T13:47:00Z">
        <w:r w:rsidRPr="00B57797">
          <w:t>Další doklady dokládající prokazatelné čerpání služeb a oprávněnou fakturaci za čerpané služby ze strany Poskytovatele</w:t>
        </w:r>
        <w:r>
          <w:t>.</w:t>
        </w:r>
      </w:ins>
      <w:bookmarkStart w:id="194" w:name="_Ref509141125"/>
      <w:del w:id="195" w:author="Word Document Comparison" w:date="2024-12-27T14:47:00Z" w16du:dateUtc="2024-12-27T13:47:00Z">
        <w:r w:rsidR="00AB47FA" w:rsidRPr="007841E2">
          <w:rPr>
            <w:caps w:val="0"/>
            <w:color w:val="243F60" w:themeColor="accent1" w:themeShade="7F"/>
            <w:sz w:val="32"/>
            <w:szCs w:val="32"/>
          </w:rPr>
          <w:delText>Technická podpora rozvoje infrastruktury</w:delText>
        </w:r>
        <w:bookmarkEnd w:id="194"/>
        <w:r w:rsidR="00AB47FA" w:rsidRPr="007841E2">
          <w:rPr>
            <w:caps w:val="0"/>
            <w:color w:val="243F60" w:themeColor="accent1" w:themeShade="7F"/>
            <w:sz w:val="32"/>
            <w:szCs w:val="32"/>
          </w:rPr>
          <w:delText xml:space="preserve"> </w:delText>
        </w:r>
      </w:del>
    </w:p>
    <w:p w14:paraId="043B6EA4" w14:textId="36A2617B" w:rsidR="003D60F7" w:rsidRPr="00BE1842" w:rsidRDefault="003D60F7" w:rsidP="003D60F7">
      <w:pPr>
        <w:rPr>
          <w:moveFrom w:id="196" w:author="Word Document Comparison" w:date="2024-12-27T14:47:00Z" w16du:dateUtc="2024-12-27T13:47:00Z"/>
          <w:rFonts w:asciiTheme="minorHAnsi" w:hAnsiTheme="minorHAnsi" w:cstheme="minorHAnsi"/>
          <w:sz w:val="22"/>
          <w:szCs w:val="22"/>
        </w:rPr>
      </w:pPr>
      <w:del w:id="197" w:author="Word Document Comparison" w:date="2024-12-27T14:47:00Z" w16du:dateUtc="2024-12-27T13:47:00Z">
        <w:r w:rsidRPr="00BE1842">
          <w:rPr>
            <w:rFonts w:asciiTheme="minorHAnsi" w:hAnsiTheme="minorHAnsi" w:cstheme="minorHAnsi"/>
            <w:sz w:val="22"/>
            <w:szCs w:val="22"/>
          </w:rPr>
          <w:delText xml:space="preserve">Technická podpora rozvoje infrastruktury </w:delText>
        </w:r>
        <w:r w:rsidRPr="00BE1842">
          <w:rPr>
            <w:rFonts w:asciiTheme="minorHAnsi" w:hAnsiTheme="minorHAnsi" w:cstheme="minorHAnsi"/>
            <w:b/>
            <w:bCs/>
            <w:sz w:val="22"/>
            <w:szCs w:val="22"/>
          </w:rPr>
          <w:delText>není paušálně hrazenou činností a je alokována</w:delText>
        </w:r>
      </w:del>
      <w:moveFromRangeStart w:id="198" w:author="Word Document Comparison" w:date="2024-12-27T14:47:00Z" w:name="move186203271"/>
      <w:moveFrom w:id="199" w:author="Word Document Comparison" w:date="2024-12-27T14:47:00Z" w16du:dateUtc="2024-12-27T13:47:00Z">
        <w:r w:rsidRPr="00BE1842">
          <w:rPr>
            <w:rFonts w:asciiTheme="minorHAnsi" w:hAnsiTheme="minorHAnsi" w:cstheme="minorHAnsi"/>
            <w:b/>
            <w:bCs/>
            <w:sz w:val="22"/>
            <w:szCs w:val="22"/>
          </w:rPr>
          <w:t xml:space="preserve"> výhradně na základě </w:t>
        </w:r>
        <w:r w:rsidR="001E1112">
          <w:rPr>
            <w:rFonts w:asciiTheme="minorHAnsi" w:hAnsiTheme="minorHAnsi" w:cstheme="minorHAnsi"/>
            <w:b/>
            <w:bCs/>
            <w:sz w:val="22"/>
            <w:szCs w:val="22"/>
          </w:rPr>
          <w:t>o</w:t>
        </w:r>
        <w:r w:rsidRPr="00BE1842">
          <w:rPr>
            <w:rFonts w:asciiTheme="minorHAnsi" w:hAnsiTheme="minorHAnsi" w:cstheme="minorHAnsi"/>
            <w:b/>
            <w:bCs/>
            <w:sz w:val="22"/>
            <w:szCs w:val="22"/>
          </w:rPr>
          <w:t xml:space="preserve">bjednávky písemně zaslané (emailem) </w:t>
        </w:r>
        <w:r w:rsidR="004A1ED8" w:rsidRPr="00BE1842">
          <w:rPr>
            <w:rFonts w:asciiTheme="minorHAnsi" w:hAnsiTheme="minorHAnsi" w:cstheme="minorHAnsi"/>
            <w:b/>
            <w:bCs/>
            <w:sz w:val="22"/>
            <w:szCs w:val="22"/>
          </w:rPr>
          <w:t xml:space="preserve">Oprávněnou </w:t>
        </w:r>
        <w:r w:rsidRPr="00BE1842">
          <w:rPr>
            <w:rFonts w:asciiTheme="minorHAnsi" w:hAnsiTheme="minorHAnsi" w:cstheme="minorHAnsi"/>
            <w:b/>
            <w:bCs/>
            <w:sz w:val="22"/>
            <w:szCs w:val="22"/>
          </w:rPr>
          <w:t>osobou Objednatele</w:t>
        </w:r>
        <w:r w:rsidR="004A1ED8" w:rsidRPr="00BE1842">
          <w:rPr>
            <w:rFonts w:asciiTheme="minorHAnsi" w:hAnsiTheme="minorHAnsi" w:cstheme="minorHAnsi"/>
            <w:b/>
            <w:bCs/>
            <w:sz w:val="22"/>
            <w:szCs w:val="22"/>
          </w:rPr>
          <w:t xml:space="preserve"> a písemného potvrzení schválení </w:t>
        </w:r>
        <w:r w:rsidR="001E1112">
          <w:rPr>
            <w:rFonts w:asciiTheme="minorHAnsi" w:hAnsiTheme="minorHAnsi" w:cstheme="minorHAnsi"/>
            <w:b/>
            <w:bCs/>
            <w:sz w:val="22"/>
            <w:szCs w:val="22"/>
          </w:rPr>
          <w:t>o</w:t>
        </w:r>
        <w:r w:rsidR="004A1ED8" w:rsidRPr="00BE1842">
          <w:rPr>
            <w:rFonts w:asciiTheme="minorHAnsi" w:hAnsiTheme="minorHAnsi" w:cstheme="minorHAnsi"/>
            <w:b/>
            <w:bCs/>
            <w:sz w:val="22"/>
            <w:szCs w:val="22"/>
          </w:rPr>
          <w:t>bjednávky Oprávněnou osobou Poskytovatele</w:t>
        </w:r>
        <w:r w:rsidRPr="00BE1842">
          <w:rPr>
            <w:rFonts w:asciiTheme="minorHAnsi" w:hAnsiTheme="minorHAnsi" w:cstheme="minorHAnsi"/>
            <w:sz w:val="22"/>
            <w:szCs w:val="22"/>
          </w:rPr>
          <w:t xml:space="preserve">. </w:t>
        </w:r>
        <w:r w:rsidR="00BC4EA7">
          <w:rPr>
            <w:rFonts w:asciiTheme="minorHAnsi" w:hAnsiTheme="minorHAnsi" w:cstheme="minorHAnsi"/>
            <w:sz w:val="22"/>
            <w:szCs w:val="22"/>
          </w:rPr>
          <w:t xml:space="preserve">Postup pro </w:t>
        </w:r>
        <w:r w:rsidR="001E1112">
          <w:rPr>
            <w:rFonts w:asciiTheme="minorHAnsi" w:hAnsiTheme="minorHAnsi" w:cstheme="minorHAnsi"/>
            <w:sz w:val="22"/>
            <w:szCs w:val="22"/>
          </w:rPr>
          <w:t xml:space="preserve">sjednání objednávky je upraven ve smlouvě. </w:t>
        </w:r>
        <w:r w:rsidRPr="00BE1842">
          <w:rPr>
            <w:rFonts w:asciiTheme="minorHAnsi" w:hAnsiTheme="minorHAnsi" w:cstheme="minorHAnsi"/>
            <w:sz w:val="22"/>
            <w:szCs w:val="22"/>
          </w:rPr>
          <w:t xml:space="preserve">Objednatel je povinen v rámci </w:t>
        </w:r>
        <w:r w:rsidR="001E1112">
          <w:rPr>
            <w:rFonts w:asciiTheme="minorHAnsi" w:hAnsiTheme="minorHAnsi" w:cstheme="minorHAnsi"/>
            <w:sz w:val="22"/>
            <w:szCs w:val="22"/>
          </w:rPr>
          <w:t>postupu pro sjednání objednávky</w:t>
        </w:r>
        <w:r w:rsidR="001E1112" w:rsidRPr="00BE1842">
          <w:rPr>
            <w:rFonts w:asciiTheme="minorHAnsi" w:hAnsiTheme="minorHAnsi" w:cstheme="minorHAnsi"/>
            <w:sz w:val="22"/>
            <w:szCs w:val="22"/>
          </w:rPr>
          <w:t xml:space="preserve"> </w:t>
        </w:r>
        <w:r w:rsidR="001E1112">
          <w:rPr>
            <w:rFonts w:asciiTheme="minorHAnsi" w:hAnsiTheme="minorHAnsi" w:cstheme="minorHAnsi"/>
            <w:sz w:val="22"/>
            <w:szCs w:val="22"/>
          </w:rPr>
          <w:t xml:space="preserve">dle smlouvy </w:t>
        </w:r>
        <w:r w:rsidRPr="00BE1842">
          <w:rPr>
            <w:rFonts w:asciiTheme="minorHAnsi" w:hAnsiTheme="minorHAnsi" w:cstheme="minorHAnsi"/>
            <w:sz w:val="22"/>
            <w:szCs w:val="22"/>
          </w:rPr>
          <w:t xml:space="preserve">specifikovat požadovanou oblast a činnost dle tabulky výše, rozsah a termíny požadované </w:t>
        </w:r>
      </w:moveFrom>
      <w:moveFromRangeEnd w:id="198"/>
      <w:del w:id="200" w:author="Word Document Comparison" w:date="2024-12-27T14:47:00Z" w16du:dateUtc="2024-12-27T13:47:00Z">
        <w:r w:rsidRPr="00BE1842">
          <w:rPr>
            <w:rFonts w:asciiTheme="minorHAnsi" w:hAnsiTheme="minorHAnsi" w:cstheme="minorHAnsi"/>
            <w:sz w:val="22"/>
            <w:szCs w:val="22"/>
          </w:rPr>
          <w:delText xml:space="preserve">technické podpory při rozvoji infrastruktury v celých </w:delText>
        </w:r>
        <w:r w:rsidR="001E1112" w:rsidRPr="00BE1842">
          <w:rPr>
            <w:rFonts w:asciiTheme="minorHAnsi" w:hAnsiTheme="minorHAnsi" w:cstheme="minorHAnsi"/>
            <w:sz w:val="22"/>
            <w:szCs w:val="22"/>
          </w:rPr>
          <w:delText>člověko</w:delText>
        </w:r>
        <w:r w:rsidR="001E1112">
          <w:rPr>
            <w:rFonts w:asciiTheme="minorHAnsi" w:hAnsiTheme="minorHAnsi" w:cstheme="minorHAnsi"/>
            <w:sz w:val="22"/>
            <w:szCs w:val="22"/>
          </w:rPr>
          <w:delText>dnech</w:delText>
        </w:r>
        <w:r w:rsidRPr="00BE1842">
          <w:rPr>
            <w:rFonts w:asciiTheme="minorHAnsi" w:hAnsiTheme="minorHAnsi" w:cstheme="minorHAnsi"/>
            <w:sz w:val="22"/>
            <w:szCs w:val="22"/>
          </w:rPr>
          <w:delText xml:space="preserve">. Poskytovatel je </w:delText>
        </w:r>
        <w:r w:rsidR="001E1112">
          <w:rPr>
            <w:rFonts w:asciiTheme="minorHAnsi" w:hAnsiTheme="minorHAnsi" w:cstheme="minorHAnsi"/>
            <w:sz w:val="22"/>
            <w:szCs w:val="22"/>
          </w:rPr>
          <w:delText>v rámci postupu pro sjednání objednávky</w:delText>
        </w:r>
        <w:r w:rsidRPr="00BE1842">
          <w:rPr>
            <w:rFonts w:asciiTheme="minorHAnsi" w:hAnsiTheme="minorHAnsi" w:cstheme="minorHAnsi"/>
            <w:sz w:val="22"/>
            <w:szCs w:val="22"/>
          </w:rPr>
          <w:delText xml:space="preserve"> </w:delText>
        </w:r>
        <w:r w:rsidR="001E1112">
          <w:rPr>
            <w:rFonts w:asciiTheme="minorHAnsi" w:hAnsiTheme="minorHAnsi" w:cstheme="minorHAnsi"/>
            <w:sz w:val="22"/>
            <w:szCs w:val="22"/>
          </w:rPr>
          <w:delText xml:space="preserve">dle smlouvy </w:delText>
        </w:r>
        <w:r w:rsidRPr="00BE1842">
          <w:rPr>
            <w:rFonts w:asciiTheme="minorHAnsi" w:hAnsiTheme="minorHAnsi" w:cstheme="minorHAnsi"/>
            <w:sz w:val="22"/>
            <w:szCs w:val="22"/>
          </w:rPr>
          <w:delText xml:space="preserve">navrhnout úpravy termínů a rozsahu technické podpory na základě doložení konkrétních faktů, na jejichž základě úpravu termínů a rozsahu navrhuje. </w:delText>
        </w:r>
      </w:del>
      <w:moveFromRangeStart w:id="201" w:author="Word Document Comparison" w:date="2024-12-27T14:47:00Z" w:name="move186203272"/>
      <w:moveFrom w:id="202" w:author="Word Document Comparison" w:date="2024-12-27T14:47:00Z" w16du:dateUtc="2024-12-27T13:47:00Z">
        <w:r w:rsidR="00946EA9" w:rsidRPr="00BE1842">
          <w:rPr>
            <w:rFonts w:asciiTheme="minorHAnsi" w:hAnsiTheme="minorHAnsi" w:cstheme="minorHAnsi"/>
            <w:sz w:val="22"/>
            <w:szCs w:val="22"/>
          </w:rPr>
          <w:t xml:space="preserve">Poskytovatel </w:t>
        </w:r>
        <w:r w:rsidR="00946EA9">
          <w:rPr>
            <w:rFonts w:asciiTheme="minorHAnsi" w:hAnsiTheme="minorHAnsi" w:cstheme="minorHAnsi"/>
            <w:sz w:val="22"/>
            <w:szCs w:val="22"/>
          </w:rPr>
          <w:t xml:space="preserve">je </w:t>
        </w:r>
        <w:r w:rsidR="00946EA9" w:rsidRPr="00BE1842">
          <w:rPr>
            <w:rFonts w:asciiTheme="minorHAnsi" w:hAnsiTheme="minorHAnsi" w:cstheme="minorHAnsi"/>
            <w:sz w:val="22"/>
            <w:szCs w:val="22"/>
          </w:rPr>
          <w:t xml:space="preserve">povinen </w:t>
        </w:r>
        <w:r w:rsidR="00946EA9">
          <w:rPr>
            <w:rFonts w:asciiTheme="minorHAnsi" w:hAnsiTheme="minorHAnsi" w:cstheme="minorHAnsi"/>
            <w:sz w:val="22"/>
            <w:szCs w:val="22"/>
          </w:rPr>
          <w:t>v rámci postupu pro sjednání objednávky</w:t>
        </w:r>
        <w:r w:rsidR="00946EA9" w:rsidRPr="00BE1842">
          <w:rPr>
            <w:rFonts w:asciiTheme="minorHAnsi" w:hAnsiTheme="minorHAnsi" w:cstheme="minorHAnsi"/>
            <w:sz w:val="22"/>
            <w:szCs w:val="22"/>
          </w:rPr>
          <w:t xml:space="preserve"> </w:t>
        </w:r>
        <w:r w:rsidR="00946EA9">
          <w:rPr>
            <w:rFonts w:asciiTheme="minorHAnsi" w:hAnsiTheme="minorHAnsi" w:cstheme="minorHAnsi"/>
            <w:sz w:val="22"/>
            <w:szCs w:val="22"/>
          </w:rPr>
          <w:t>dle smlouvy</w:t>
        </w:r>
        <w:r w:rsidR="00946EA9" w:rsidRPr="00BE1842">
          <w:rPr>
            <w:rFonts w:asciiTheme="minorHAnsi" w:hAnsiTheme="minorHAnsi" w:cstheme="minorHAnsi"/>
            <w:sz w:val="22"/>
            <w:szCs w:val="22"/>
          </w:rPr>
          <w:t xml:space="preserve"> specifikovat kompletní rozsah nezbytné </w:t>
        </w:r>
        <w:r w:rsidR="00946EA9" w:rsidRPr="00BE1842">
          <w:rPr>
            <w:rFonts w:asciiTheme="minorHAnsi" w:hAnsiTheme="minorHAnsi" w:cstheme="minorHAnsi"/>
            <w:sz w:val="22"/>
            <w:szCs w:val="22"/>
          </w:rPr>
          <w:lastRenderedPageBreak/>
          <w:t>součinnosti Objednatele ve formě definovaní veškerých potřebných položek (licencí SW, HW, podpory výrobce atd.), které jsou pro úspěšnou implementaci dle objednávky potřebné.</w:t>
        </w:r>
        <w:r w:rsidR="00946EA9">
          <w:rPr>
            <w:rFonts w:asciiTheme="minorHAnsi" w:hAnsiTheme="minorHAnsi" w:cstheme="minorHAnsi"/>
            <w:sz w:val="22"/>
            <w:szCs w:val="22"/>
          </w:rPr>
          <w:t xml:space="preserve"> </w:t>
        </w:r>
      </w:moveFrom>
    </w:p>
    <w:moveFromRangeEnd w:id="201"/>
    <w:p w14:paraId="771049F0" w14:textId="68FA4A36" w:rsidR="003D60F7" w:rsidRPr="002F62F9" w:rsidRDefault="003D60F7" w:rsidP="003D60F7">
      <w:pPr>
        <w:rPr>
          <w:del w:id="203" w:author="Word Document Comparison" w:date="2024-12-27T14:47:00Z" w16du:dateUtc="2024-12-27T13:47:00Z"/>
          <w:rFonts w:asciiTheme="minorHAnsi" w:hAnsiTheme="minorHAnsi" w:cstheme="minorHAnsi"/>
          <w:sz w:val="22"/>
          <w:szCs w:val="22"/>
        </w:rPr>
      </w:pPr>
      <w:del w:id="204" w:author="Word Document Comparison" w:date="2024-12-27T14:47:00Z" w16du:dateUtc="2024-12-27T13:47:00Z">
        <w:r w:rsidRPr="002F62F9">
          <w:rPr>
            <w:rFonts w:asciiTheme="minorHAnsi" w:hAnsiTheme="minorHAnsi" w:cstheme="minorHAnsi"/>
            <w:sz w:val="22"/>
            <w:szCs w:val="22"/>
          </w:rPr>
          <w:delText xml:space="preserve">Poskytovatel bude počítat s rozsahem technické podpory při rozvoji infrastruktury v objemu </w:delText>
        </w:r>
        <w:r w:rsidR="005600E9">
          <w:rPr>
            <w:rFonts w:asciiTheme="minorHAnsi" w:hAnsiTheme="minorHAnsi" w:cstheme="minorHAnsi"/>
            <w:b/>
            <w:bCs/>
            <w:sz w:val="22"/>
            <w:szCs w:val="22"/>
          </w:rPr>
          <w:delText>240</w:delText>
        </w:r>
        <w:r w:rsidR="005600E9" w:rsidRPr="002F62F9">
          <w:rPr>
            <w:rFonts w:asciiTheme="minorHAnsi" w:hAnsiTheme="minorHAnsi" w:cstheme="minorHAnsi"/>
            <w:b/>
            <w:bCs/>
            <w:sz w:val="22"/>
            <w:szCs w:val="22"/>
          </w:rPr>
          <w:delText xml:space="preserve"> </w:delText>
        </w:r>
        <w:r w:rsidRPr="002F62F9">
          <w:rPr>
            <w:rFonts w:asciiTheme="minorHAnsi" w:hAnsiTheme="minorHAnsi" w:cstheme="minorHAnsi"/>
            <w:b/>
            <w:bCs/>
            <w:sz w:val="22"/>
            <w:szCs w:val="22"/>
          </w:rPr>
          <w:delText xml:space="preserve">hodin </w:delText>
        </w:r>
        <w:r w:rsidR="004A1ED8" w:rsidRPr="002F62F9">
          <w:rPr>
            <w:rFonts w:asciiTheme="minorHAnsi" w:hAnsiTheme="minorHAnsi" w:cstheme="minorHAnsi"/>
            <w:b/>
            <w:bCs/>
            <w:sz w:val="22"/>
            <w:szCs w:val="22"/>
          </w:rPr>
          <w:delText xml:space="preserve">– tedy </w:delText>
        </w:r>
        <w:r w:rsidR="00CB24CF">
          <w:rPr>
            <w:rFonts w:asciiTheme="minorHAnsi" w:hAnsiTheme="minorHAnsi" w:cstheme="minorHAnsi"/>
            <w:b/>
            <w:bCs/>
            <w:sz w:val="22"/>
            <w:szCs w:val="22"/>
          </w:rPr>
          <w:delText>3</w:delText>
        </w:r>
        <w:r w:rsidR="004A1ED8" w:rsidRPr="002F62F9">
          <w:rPr>
            <w:rFonts w:asciiTheme="minorHAnsi" w:hAnsiTheme="minorHAnsi" w:cstheme="minorHAnsi"/>
            <w:b/>
            <w:bCs/>
            <w:sz w:val="22"/>
            <w:szCs w:val="22"/>
          </w:rPr>
          <w:delText xml:space="preserve">0 MD </w:delText>
        </w:r>
        <w:r w:rsidRPr="002F62F9">
          <w:rPr>
            <w:rFonts w:asciiTheme="minorHAnsi" w:hAnsiTheme="minorHAnsi" w:cstheme="minorHAnsi"/>
            <w:b/>
            <w:bCs/>
            <w:sz w:val="22"/>
            <w:szCs w:val="22"/>
          </w:rPr>
          <w:delText>za vyhodnocovací období</w:delText>
        </w:r>
        <w:r w:rsidRPr="002F62F9">
          <w:rPr>
            <w:rFonts w:asciiTheme="minorHAnsi" w:hAnsiTheme="minorHAnsi" w:cstheme="minorHAnsi"/>
            <w:sz w:val="22"/>
            <w:szCs w:val="22"/>
          </w:rPr>
          <w:delText>.</w:delText>
        </w:r>
      </w:del>
    </w:p>
    <w:p w14:paraId="46F17D83" w14:textId="0F6A7713" w:rsidR="003D60F7" w:rsidRPr="00BF08DD" w:rsidRDefault="003D60F7" w:rsidP="003D60F7">
      <w:pPr>
        <w:rPr>
          <w:moveFrom w:id="205" w:author="Word Document Comparison" w:date="2024-12-27T14:47:00Z" w16du:dateUtc="2024-12-27T13:47:00Z"/>
          <w:rFonts w:asciiTheme="minorHAnsi" w:hAnsiTheme="minorHAnsi" w:cstheme="minorHAnsi"/>
          <w:sz w:val="22"/>
          <w:szCs w:val="22"/>
        </w:rPr>
      </w:pPr>
      <w:del w:id="206" w:author="Word Document Comparison" w:date="2024-12-27T14:47:00Z" w16du:dateUtc="2024-12-27T13:47:00Z">
        <w:r w:rsidRPr="00BF08DD">
          <w:rPr>
            <w:rFonts w:asciiTheme="minorHAnsi" w:hAnsiTheme="minorHAnsi" w:cstheme="minorHAnsi"/>
            <w:sz w:val="22"/>
            <w:szCs w:val="22"/>
          </w:rPr>
          <w:delText xml:space="preserve">Poskytovatel je povinen vést </w:delText>
        </w:r>
        <w:r w:rsidRPr="00BF08DD">
          <w:rPr>
            <w:rFonts w:asciiTheme="minorHAnsi" w:hAnsiTheme="minorHAnsi" w:cstheme="minorHAnsi"/>
            <w:b/>
            <w:sz w:val="22"/>
            <w:szCs w:val="22"/>
          </w:rPr>
          <w:delText>přehled čerpání hodin</w:delText>
        </w:r>
        <w:r w:rsidRPr="00BF08DD">
          <w:rPr>
            <w:rFonts w:asciiTheme="minorHAnsi" w:hAnsiTheme="minorHAnsi" w:cstheme="minorHAnsi"/>
            <w:sz w:val="22"/>
            <w:szCs w:val="22"/>
          </w:rPr>
          <w:delText xml:space="preserve"> technické podpory rozvoj</w:delText>
        </w:r>
        <w:r w:rsidR="004A1ED8" w:rsidRPr="00BF08DD">
          <w:rPr>
            <w:rFonts w:asciiTheme="minorHAnsi" w:hAnsiTheme="minorHAnsi" w:cstheme="minorHAnsi"/>
            <w:sz w:val="22"/>
            <w:szCs w:val="22"/>
          </w:rPr>
          <w:delText>e</w:delText>
        </w:r>
        <w:r w:rsidRPr="00BF08DD">
          <w:rPr>
            <w:rFonts w:asciiTheme="minorHAnsi" w:hAnsiTheme="minorHAnsi" w:cstheme="minorHAnsi"/>
            <w:sz w:val="22"/>
            <w:szCs w:val="22"/>
          </w:rPr>
          <w:delText xml:space="preserve"> infrastruktury Objednateli</w:delText>
        </w:r>
      </w:del>
      <w:moveFromRangeStart w:id="207" w:author="Word Document Comparison" w:date="2024-12-27T14:47:00Z" w:name="move186203273"/>
      <w:moveFrom w:id="208" w:author="Word Document Comparison" w:date="2024-12-27T14:47:00Z" w16du:dateUtc="2024-12-27T13:47:00Z">
        <w:r w:rsidRPr="00BF08DD">
          <w:rPr>
            <w:rFonts w:asciiTheme="minorHAnsi" w:hAnsiTheme="minorHAnsi" w:cstheme="minorHAnsi"/>
            <w:sz w:val="22"/>
            <w:szCs w:val="22"/>
          </w:rPr>
          <w:t xml:space="preserve"> a </w:t>
        </w:r>
        <w:r w:rsidRPr="00BF08DD">
          <w:rPr>
            <w:rFonts w:asciiTheme="minorHAnsi" w:hAnsiTheme="minorHAnsi" w:cstheme="minorHAnsi"/>
            <w:b/>
            <w:sz w:val="22"/>
            <w:szCs w:val="22"/>
          </w:rPr>
          <w:t>nevyčerpané hodiny převádět</w:t>
        </w:r>
        <w:r w:rsidRPr="00BF08DD">
          <w:rPr>
            <w:rFonts w:asciiTheme="minorHAnsi" w:hAnsiTheme="minorHAnsi" w:cstheme="minorHAnsi"/>
            <w:sz w:val="22"/>
            <w:szCs w:val="22"/>
          </w:rPr>
          <w:t xml:space="preserve"> vždy do následujícího vyhodnocovacího období</w:t>
        </w:r>
        <w:r w:rsidR="00811D60" w:rsidRPr="00BF08DD">
          <w:rPr>
            <w:rFonts w:asciiTheme="minorHAnsi" w:hAnsiTheme="minorHAnsi" w:cstheme="minorHAnsi"/>
            <w:sz w:val="22"/>
            <w:szCs w:val="22"/>
          </w:rPr>
          <w:t>,</w:t>
        </w:r>
        <w:r w:rsidRPr="00BF08DD">
          <w:rPr>
            <w:rFonts w:asciiTheme="minorHAnsi" w:hAnsiTheme="minorHAnsi" w:cstheme="minorHAnsi"/>
            <w:sz w:val="22"/>
            <w:szCs w:val="22"/>
          </w:rPr>
          <w:t xml:space="preserve"> a to po celou dobu účinnosti </w:t>
        </w:r>
        <w:r w:rsidR="00BF08DD" w:rsidRPr="00BF08DD">
          <w:rPr>
            <w:rFonts w:asciiTheme="minorHAnsi" w:hAnsiTheme="minorHAnsi" w:cstheme="minorHAnsi"/>
            <w:sz w:val="22"/>
            <w:szCs w:val="22"/>
          </w:rPr>
          <w:t>smlouvy</w:t>
        </w:r>
        <w:r w:rsidRPr="00BF08DD">
          <w:rPr>
            <w:rFonts w:asciiTheme="minorHAnsi" w:hAnsiTheme="minorHAnsi" w:cstheme="minorHAnsi"/>
            <w:sz w:val="22"/>
            <w:szCs w:val="22"/>
          </w:rPr>
          <w:t>. Objednatel je po dohodě s Poskytovatelem oprávněn tyto hodiny čerpat i dopředu v případě potřeby a vyšších nároků daných některou z výše uvedených oblastí poskytování podpory.</w:t>
        </w:r>
      </w:moveFrom>
    </w:p>
    <w:p w14:paraId="645DF98C" w14:textId="3968F836" w:rsidR="003D60F7" w:rsidRPr="00BF08DD" w:rsidRDefault="003D60F7" w:rsidP="003D60F7">
      <w:pPr>
        <w:rPr>
          <w:del w:id="209" w:author="Word Document Comparison" w:date="2024-12-27T14:47:00Z" w16du:dateUtc="2024-12-27T13:47:00Z"/>
          <w:rFonts w:asciiTheme="minorHAnsi" w:hAnsiTheme="minorHAnsi" w:cstheme="minorHAnsi"/>
          <w:sz w:val="22"/>
          <w:szCs w:val="22"/>
        </w:rPr>
      </w:pPr>
      <w:moveFrom w:id="210" w:author="Word Document Comparison" w:date="2024-12-27T14:47:00Z" w16du:dateUtc="2024-12-27T13:47:00Z">
        <w:r w:rsidRPr="00BF08DD">
          <w:rPr>
            <w:rFonts w:asciiTheme="minorHAnsi" w:hAnsiTheme="minorHAnsi" w:cstheme="minorHAnsi"/>
            <w:sz w:val="22"/>
            <w:szCs w:val="22"/>
          </w:rPr>
          <w:t xml:space="preserve">V rámci faktury za dané vyhodnocovací období je Poskytovatel oprávněn fakturovat pouze </w:t>
        </w:r>
        <w:r w:rsidRPr="00BF08DD">
          <w:rPr>
            <w:rFonts w:asciiTheme="minorHAnsi" w:hAnsiTheme="minorHAnsi" w:cstheme="minorHAnsi"/>
            <w:b/>
            <w:sz w:val="22"/>
            <w:szCs w:val="22"/>
          </w:rPr>
          <w:t>ukončenou a Objednatelem akceptovanou objednávku</w:t>
        </w:r>
      </w:moveFrom>
      <w:moveFromRangeEnd w:id="207"/>
      <w:del w:id="211" w:author="Word Document Comparison" w:date="2024-12-27T14:47:00Z" w16du:dateUtc="2024-12-27T13:47:00Z">
        <w:r w:rsidRPr="00BF08DD">
          <w:rPr>
            <w:rFonts w:asciiTheme="minorHAnsi" w:hAnsiTheme="minorHAnsi" w:cstheme="minorHAnsi"/>
            <w:sz w:val="22"/>
            <w:szCs w:val="22"/>
          </w:rPr>
          <w:delText xml:space="preserve"> technické podpory při rozvoji infrastruktury. Jednotlivé objednávky technické podpory při rozvoji infrastruktury nebudou Objednatelem hrazeny formou částečných plnění ani v případě, že jejich plnění přesáhne do více vyhodnocovacích období.</w:delText>
        </w:r>
      </w:del>
    </w:p>
    <w:p w14:paraId="02AE6344" w14:textId="09EEF604" w:rsidR="00AB47FA" w:rsidRPr="00BF08DD" w:rsidRDefault="007F062E" w:rsidP="00AB47FA">
      <w:pPr>
        <w:rPr>
          <w:moveFrom w:id="212" w:author="Word Document Comparison" w:date="2024-12-27T14:47:00Z" w16du:dateUtc="2024-12-27T13:47:00Z"/>
          <w:rFonts w:asciiTheme="minorHAnsi" w:hAnsiTheme="minorHAnsi" w:cstheme="minorHAnsi"/>
          <w:sz w:val="22"/>
          <w:szCs w:val="22"/>
        </w:rPr>
      </w:pPr>
      <w:del w:id="213" w:author="Word Document Comparison" w:date="2024-12-27T14:47:00Z" w16du:dateUtc="2024-12-27T13:47:00Z">
        <w:r w:rsidRPr="00BF08DD">
          <w:rPr>
            <w:rFonts w:asciiTheme="minorHAnsi" w:hAnsiTheme="minorHAnsi" w:cstheme="minorHAnsi"/>
            <w:sz w:val="22"/>
            <w:szCs w:val="22"/>
          </w:rPr>
          <w:delText xml:space="preserve">Poskytování </w:delText>
        </w:r>
        <w:r w:rsidR="00DE296C" w:rsidRPr="00BF08DD">
          <w:rPr>
            <w:rFonts w:asciiTheme="minorHAnsi" w:hAnsiTheme="minorHAnsi" w:cstheme="minorHAnsi"/>
            <w:sz w:val="22"/>
            <w:szCs w:val="22"/>
          </w:rPr>
          <w:delText xml:space="preserve">služeb </w:delText>
        </w:r>
        <w:r w:rsidR="004A1ED8" w:rsidRPr="00BF08DD">
          <w:rPr>
            <w:rFonts w:asciiTheme="minorHAnsi" w:hAnsiTheme="minorHAnsi" w:cstheme="minorHAnsi"/>
            <w:sz w:val="22"/>
            <w:szCs w:val="22"/>
          </w:rPr>
          <w:delText>Technické podpory rozvoje infrastruktury</w:delText>
        </w:r>
      </w:del>
      <w:moveFromRangeStart w:id="214" w:author="Word Document Comparison" w:date="2024-12-27T14:47:00Z" w:name="move186203274"/>
      <w:moveFrom w:id="215" w:author="Word Document Comparison" w:date="2024-12-27T14:47:00Z" w16du:dateUtc="2024-12-27T13:47:00Z">
        <w:r w:rsidR="004A1ED8" w:rsidRPr="00BF08DD">
          <w:rPr>
            <w:rFonts w:asciiTheme="minorHAnsi" w:hAnsiTheme="minorHAnsi" w:cstheme="minorHAnsi"/>
            <w:sz w:val="22"/>
            <w:szCs w:val="22"/>
          </w:rPr>
          <w:t xml:space="preserve"> bude Poskytovatelem realizováno prostřednictvím </w:t>
        </w:r>
        <w:r w:rsidR="00DE296C" w:rsidRPr="00BF08DD">
          <w:rPr>
            <w:rFonts w:asciiTheme="minorHAnsi" w:hAnsiTheme="minorHAnsi" w:cstheme="minorHAnsi"/>
            <w:sz w:val="22"/>
            <w:szCs w:val="22"/>
          </w:rPr>
          <w:t xml:space="preserve">rolí definovaných v kapitole </w:t>
        </w:r>
        <w:r w:rsidR="00BF08DD" w:rsidRPr="00BF08DD">
          <w:rPr>
            <w:rFonts w:asciiTheme="minorHAnsi" w:hAnsiTheme="minorHAnsi" w:cstheme="minorHAnsi"/>
            <w:sz w:val="22"/>
            <w:szCs w:val="22"/>
          </w:rPr>
          <w:fldChar w:fldCharType="begin"/>
        </w:r>
        <w:r w:rsidR="00BF08DD" w:rsidRPr="00BF08DD">
          <w:rPr>
            <w:rFonts w:asciiTheme="minorHAnsi" w:hAnsiTheme="minorHAnsi" w:cstheme="minorHAnsi"/>
            <w:sz w:val="22"/>
            <w:szCs w:val="22"/>
          </w:rPr>
          <w:instrText xml:space="preserve"> REF _Ref169046069 \r \h  \* MERGEFORMAT </w:instrText>
        </w:r>
        <w:r w:rsidR="00BF08DD" w:rsidRPr="00BF08DD">
          <w:rPr>
            <w:rFonts w:asciiTheme="minorHAnsi" w:hAnsiTheme="minorHAnsi" w:cstheme="minorHAnsi"/>
            <w:sz w:val="22"/>
            <w:szCs w:val="22"/>
          </w:rPr>
        </w:r>
        <w:r w:rsidR="00BF08DD" w:rsidRPr="00BF08DD">
          <w:rPr>
            <w:rFonts w:asciiTheme="minorHAnsi" w:hAnsiTheme="minorHAnsi" w:cstheme="minorHAnsi"/>
            <w:sz w:val="22"/>
            <w:szCs w:val="22"/>
          </w:rPr>
          <w:fldChar w:fldCharType="separate"/>
        </w:r>
        <w:r w:rsidR="00020410">
          <w:rPr>
            <w:rFonts w:asciiTheme="minorHAnsi" w:hAnsiTheme="minorHAnsi" w:cstheme="minorHAnsi"/>
            <w:sz w:val="22"/>
            <w:szCs w:val="22"/>
          </w:rPr>
          <w:t>1.4</w:t>
        </w:r>
        <w:r w:rsidR="00BF08DD" w:rsidRPr="00BF08DD">
          <w:rPr>
            <w:rFonts w:asciiTheme="minorHAnsi" w:hAnsiTheme="minorHAnsi" w:cstheme="minorHAnsi"/>
            <w:sz w:val="22"/>
            <w:szCs w:val="22"/>
          </w:rPr>
          <w:fldChar w:fldCharType="end"/>
        </w:r>
        <w:r w:rsidR="00BF08DD" w:rsidRPr="00BF08DD">
          <w:rPr>
            <w:rFonts w:asciiTheme="minorHAnsi" w:hAnsiTheme="minorHAnsi" w:cstheme="minorHAnsi"/>
            <w:sz w:val="22"/>
            <w:szCs w:val="22"/>
          </w:rPr>
          <w:t xml:space="preserve"> </w:t>
        </w:r>
        <w:r w:rsidR="00DE296C" w:rsidRPr="00BF08DD">
          <w:rPr>
            <w:rFonts w:asciiTheme="minorHAnsi" w:hAnsiTheme="minorHAnsi" w:cstheme="minorHAnsi"/>
            <w:sz w:val="22"/>
            <w:szCs w:val="22"/>
          </w:rPr>
          <w:t>Vymezení rolí</w:t>
        </w:r>
        <w:r w:rsidR="000D17AC">
          <w:rPr>
            <w:rFonts w:asciiTheme="minorHAnsi" w:hAnsiTheme="minorHAnsi" w:cstheme="minorHAnsi"/>
            <w:sz w:val="22"/>
            <w:szCs w:val="22"/>
          </w:rPr>
          <w:t xml:space="preserve"> realizačního týmu</w:t>
        </w:r>
        <w:r w:rsidR="004A1ED8" w:rsidRPr="00BF08DD">
          <w:rPr>
            <w:rFonts w:asciiTheme="minorHAnsi" w:hAnsiTheme="minorHAnsi" w:cstheme="minorHAnsi"/>
            <w:sz w:val="22"/>
            <w:szCs w:val="22"/>
          </w:rPr>
          <w:t>,</w:t>
        </w:r>
        <w:r w:rsidR="00E65C00" w:rsidRPr="00BF08DD">
          <w:rPr>
            <w:rFonts w:asciiTheme="minorHAnsi" w:hAnsiTheme="minorHAnsi" w:cstheme="minorHAnsi"/>
            <w:sz w:val="22"/>
            <w:szCs w:val="22"/>
          </w:rPr>
          <w:t xml:space="preserve"> případně jinými rolemi, pokud bude schopen Poskytovatel tyto role zajistit na základě požadavku Objednatele.</w:t>
        </w:r>
      </w:moveFrom>
    </w:p>
    <w:p w14:paraId="5FDA1416" w14:textId="69C1AA06" w:rsidR="000808B1" w:rsidRPr="00380D8D" w:rsidRDefault="000808B1" w:rsidP="00AB47FA">
      <w:pPr>
        <w:rPr>
          <w:moveFrom w:id="216" w:author="Word Document Comparison" w:date="2024-12-27T14:47:00Z" w16du:dateUtc="2024-12-27T13:47:00Z"/>
          <w:rFonts w:asciiTheme="minorHAnsi" w:hAnsiTheme="minorHAnsi" w:cstheme="minorHAnsi"/>
          <w:b/>
          <w:sz w:val="22"/>
          <w:szCs w:val="22"/>
        </w:rPr>
      </w:pPr>
      <w:moveFrom w:id="217" w:author="Word Document Comparison" w:date="2024-12-27T14:47:00Z" w16du:dateUtc="2024-12-27T13:47:00Z">
        <w:r w:rsidRPr="00380D8D">
          <w:rPr>
            <w:rFonts w:asciiTheme="minorHAnsi" w:hAnsiTheme="minorHAnsi" w:cstheme="minorHAnsi"/>
            <w:b/>
            <w:sz w:val="22"/>
            <w:szCs w:val="22"/>
          </w:rPr>
          <w:t xml:space="preserve">Celkový maximální možný rozsah této služby za dobu plnění </w:t>
        </w:r>
        <w:r w:rsidR="00C37677" w:rsidRPr="00380D8D">
          <w:rPr>
            <w:rFonts w:asciiTheme="minorHAnsi" w:hAnsiTheme="minorHAnsi" w:cstheme="minorHAnsi"/>
            <w:b/>
            <w:sz w:val="22"/>
            <w:szCs w:val="22"/>
          </w:rPr>
          <w:t>S</w:t>
        </w:r>
        <w:r w:rsidRPr="00380D8D">
          <w:rPr>
            <w:rFonts w:asciiTheme="minorHAnsi" w:hAnsiTheme="minorHAnsi" w:cstheme="minorHAnsi"/>
            <w:b/>
            <w:sz w:val="22"/>
            <w:szCs w:val="22"/>
          </w:rPr>
          <w:t xml:space="preserve">mlouvy je: </w:t>
        </w:r>
        <w:r w:rsidR="00040856">
          <w:rPr>
            <w:rFonts w:asciiTheme="minorHAnsi" w:hAnsiTheme="minorHAnsi" w:cstheme="minorHAnsi"/>
            <w:b/>
            <w:sz w:val="22"/>
            <w:szCs w:val="22"/>
          </w:rPr>
          <w:t>1440 MD, tedy 11520</w:t>
        </w:r>
        <w:r w:rsidR="00F55A11">
          <w:rPr>
            <w:rFonts w:asciiTheme="minorHAnsi" w:hAnsiTheme="minorHAnsi" w:cstheme="minorHAnsi"/>
            <w:b/>
            <w:sz w:val="22"/>
            <w:szCs w:val="22"/>
          </w:rPr>
          <w:t xml:space="preserve"> hodin.</w:t>
        </w:r>
      </w:moveFrom>
    </w:p>
    <w:p w14:paraId="13F6EA94" w14:textId="77777777" w:rsidR="004A1ED8" w:rsidRPr="00AB47FA" w:rsidRDefault="004A1ED8" w:rsidP="00AB47FA">
      <w:pPr>
        <w:rPr>
          <w:moveFrom w:id="218" w:author="Word Document Comparison" w:date="2024-12-27T14:47:00Z" w16du:dateUtc="2024-12-27T13:47:00Z"/>
        </w:rPr>
      </w:pPr>
    </w:p>
    <w:p w14:paraId="10927621" w14:textId="77777777" w:rsidR="00F3217C" w:rsidRPr="00380D8D" w:rsidRDefault="00F3217C" w:rsidP="008D477D">
      <w:pPr>
        <w:pStyle w:val="Nadpis3"/>
        <w:keepLines/>
        <w:numPr>
          <w:ilvl w:val="2"/>
          <w:numId w:val="14"/>
        </w:numPr>
        <w:ind w:left="720" w:hanging="720"/>
        <w:rPr>
          <w:moveFrom w:id="219" w:author="Word Document Comparison" w:date="2024-12-27T14:47:00Z" w16du:dateUtc="2024-12-27T13:47:00Z"/>
          <w:caps w:val="0"/>
          <w:color w:val="243F60" w:themeColor="accent1" w:themeShade="7F"/>
          <w:sz w:val="32"/>
          <w:szCs w:val="32"/>
        </w:rPr>
      </w:pPr>
      <w:moveFrom w:id="220" w:author="Word Document Comparison" w:date="2024-12-27T14:47:00Z" w16du:dateUtc="2024-12-27T13:47:00Z">
        <w:r w:rsidRPr="00380D8D">
          <w:rPr>
            <w:caps w:val="0"/>
            <w:color w:val="243F60" w:themeColor="accent1" w:themeShade="7F"/>
            <w:sz w:val="32"/>
            <w:szCs w:val="32"/>
          </w:rPr>
          <w:t>Vyhodnocení služby</w:t>
        </w:r>
      </w:moveFrom>
    </w:p>
    <w:p w14:paraId="5DCA802A" w14:textId="1B16DD6F" w:rsidR="00F3217C" w:rsidRPr="00380D8D" w:rsidRDefault="00F3217C" w:rsidP="00F3217C">
      <w:pPr>
        <w:rPr>
          <w:moveFrom w:id="221" w:author="Word Document Comparison" w:date="2024-12-27T14:47:00Z" w16du:dateUtc="2024-12-27T13:47:00Z"/>
          <w:rFonts w:asciiTheme="minorHAnsi" w:hAnsiTheme="minorHAnsi" w:cstheme="minorHAnsi"/>
          <w:sz w:val="22"/>
          <w:szCs w:val="22"/>
        </w:rPr>
      </w:pPr>
      <w:moveFrom w:id="222" w:author="Word Document Comparison" w:date="2024-12-27T14:47:00Z" w16du:dateUtc="2024-12-27T13:47:00Z">
        <w:r w:rsidRPr="00380D8D">
          <w:rPr>
            <w:rFonts w:asciiTheme="minorHAnsi" w:hAnsiTheme="minorHAnsi" w:cstheme="minorHAnsi"/>
            <w:sz w:val="22"/>
            <w:szCs w:val="22"/>
          </w:rPr>
          <w:t>O poskytnutí všech služeb bude připraven ze strany Poskytovatele tzv. "</w:t>
        </w:r>
        <w:r w:rsidRPr="00380D8D">
          <w:rPr>
            <w:rFonts w:asciiTheme="minorHAnsi" w:hAnsiTheme="minorHAnsi" w:cstheme="minorHAnsi"/>
            <w:b/>
            <w:bCs/>
            <w:sz w:val="22"/>
            <w:szCs w:val="22"/>
          </w:rPr>
          <w:t>Protokol o poskytnuté službě</w:t>
        </w:r>
        <w:r w:rsidRPr="00380D8D">
          <w:rPr>
            <w:rFonts w:asciiTheme="minorHAnsi" w:hAnsiTheme="minorHAnsi" w:cstheme="minorHAnsi"/>
            <w:sz w:val="22"/>
            <w:szCs w:val="22"/>
          </w:rPr>
          <w:t>" za dobu uplynulého vyhodnocovacího období a obsahující zejména následující:</w:t>
        </w:r>
      </w:moveFrom>
    </w:p>
    <w:moveFromRangeEnd w:id="214"/>
    <w:p w14:paraId="58AC8812" w14:textId="59713780" w:rsidR="0002368E" w:rsidRPr="004D6AD9" w:rsidRDefault="0002368E" w:rsidP="008D477D">
      <w:pPr>
        <w:pStyle w:val="Zkladntext"/>
        <w:numPr>
          <w:ilvl w:val="0"/>
          <w:numId w:val="18"/>
        </w:numPr>
        <w:spacing w:after="0"/>
        <w:ind w:left="720"/>
        <w:jc w:val="both"/>
        <w:rPr>
          <w:del w:id="223" w:author="Word Document Comparison" w:date="2024-12-27T14:47:00Z" w16du:dateUtc="2024-12-27T13:47:00Z"/>
          <w:lang w:val="cs-CZ"/>
        </w:rPr>
      </w:pPr>
      <w:del w:id="224" w:author="Word Document Comparison" w:date="2024-12-27T14:47:00Z" w16du:dateUtc="2024-12-27T13:47:00Z">
        <w:r w:rsidRPr="004D6AD9">
          <w:rPr>
            <w:lang w:val="cs-CZ"/>
          </w:rPr>
          <w:delText>Přehled čerpání hodin technické podpory při rozvoji infrastruktury v detailu umožňujícím Objednateli provést kontrolu čerpaných hodin vůči vystaveným objednávkám a získat informaci o aktuálním objemu hodin zbývajících do konce smlouvy</w:delText>
        </w:r>
        <w:r w:rsidR="00F2044A" w:rsidRPr="004D6AD9">
          <w:rPr>
            <w:lang w:val="cs-CZ"/>
          </w:rPr>
          <w:delText>.</w:delText>
        </w:r>
      </w:del>
    </w:p>
    <w:p w14:paraId="36BB5B29" w14:textId="77777777" w:rsidR="00EA7E0B" w:rsidRPr="00B57797" w:rsidRDefault="00EA7E0B" w:rsidP="00B57797">
      <w:pPr>
        <w:pStyle w:val="Zkladntext"/>
        <w:numPr>
          <w:ilvl w:val="0"/>
          <w:numId w:val="18"/>
        </w:numPr>
        <w:spacing w:after="0"/>
        <w:jc w:val="both"/>
        <w:rPr>
          <w:lang w:val="cs-CZ"/>
          <w:rPrChange w:id="225" w:author="Word Document Comparison" w:date="2024-12-27T14:47:00Z" w16du:dateUtc="2024-12-27T13:47:00Z">
            <w:rPr/>
          </w:rPrChange>
        </w:rPr>
        <w:pPrChange w:id="226" w:author="Word Document Comparison" w:date="2024-12-27T14:47:00Z" w16du:dateUtc="2024-12-27T13:47:00Z">
          <w:pPr/>
        </w:pPrChange>
      </w:pPr>
    </w:p>
    <w:p w14:paraId="4CA508F0" w14:textId="77777777" w:rsidR="00D86A24" w:rsidRDefault="00D86A24" w:rsidP="008D477D">
      <w:pPr>
        <w:pStyle w:val="Nadpis1"/>
        <w:numPr>
          <w:ilvl w:val="1"/>
          <w:numId w:val="14"/>
        </w:numPr>
        <w:ind w:left="431" w:hanging="431"/>
      </w:pPr>
      <w:bookmarkStart w:id="227" w:name="_Toc177709656"/>
      <w:bookmarkStart w:id="228" w:name="_Toc185492586"/>
      <w:r>
        <w:t>Služba "IS05 – Řízení bezpečnosti"</w:t>
      </w:r>
      <w:bookmarkEnd w:id="227"/>
      <w:bookmarkEnd w:id="228"/>
    </w:p>
    <w:p w14:paraId="7254BF3E" w14:textId="77777777" w:rsidR="00D86A24" w:rsidRDefault="00D86A24" w:rsidP="008D477D">
      <w:pPr>
        <w:pStyle w:val="Nadpis3"/>
        <w:keepLines/>
        <w:numPr>
          <w:ilvl w:val="2"/>
          <w:numId w:val="14"/>
        </w:numPr>
        <w:ind w:left="720" w:hanging="720"/>
        <w:rPr>
          <w:caps w:val="0"/>
          <w:color w:val="243F60" w:themeColor="accent1" w:themeShade="7F"/>
          <w:sz w:val="32"/>
          <w:szCs w:val="32"/>
        </w:rPr>
      </w:pPr>
      <w:r w:rsidRPr="004A704E">
        <w:rPr>
          <w:caps w:val="0"/>
          <w:color w:val="243F60" w:themeColor="accent1" w:themeShade="7F"/>
          <w:sz w:val="32"/>
          <w:szCs w:val="32"/>
        </w:rPr>
        <w:t>Parametry služby</w:t>
      </w:r>
    </w:p>
    <w:p w14:paraId="3026E6B6" w14:textId="77777777" w:rsidR="004A704E" w:rsidRPr="004A704E" w:rsidRDefault="004A704E" w:rsidP="004A704E">
      <w:pPr>
        <w:rPr>
          <w:lang w:eastAsia="zh-CN"/>
        </w:rPr>
      </w:pPr>
    </w:p>
    <w:tbl>
      <w:tblPr>
        <w:tblStyle w:val="Mkatabulky"/>
        <w:tblW w:w="9229" w:type="dxa"/>
        <w:tblLayout w:type="fixed"/>
        <w:tblLook w:val="04A0" w:firstRow="1" w:lastRow="0" w:firstColumn="1" w:lastColumn="0" w:noHBand="0" w:noVBand="1"/>
      </w:tblPr>
      <w:tblGrid>
        <w:gridCol w:w="1952"/>
        <w:gridCol w:w="2837"/>
        <w:gridCol w:w="1273"/>
        <w:gridCol w:w="1420"/>
        <w:gridCol w:w="1747"/>
      </w:tblGrid>
      <w:tr w:rsidR="000A6D8F" w:rsidRPr="00551E43" w14:paraId="28E83170" w14:textId="77777777" w:rsidTr="006902BD">
        <w:trPr>
          <w:cantSplit/>
          <w:trHeight w:val="375"/>
        </w:trPr>
        <w:tc>
          <w:tcPr>
            <w:tcW w:w="1952" w:type="dxa"/>
            <w:shd w:val="clear" w:color="auto" w:fill="006600"/>
            <w:vAlign w:val="center"/>
          </w:tcPr>
          <w:p w14:paraId="3839A87B" w14:textId="77777777" w:rsidR="000A6D8F" w:rsidRPr="00551E43" w:rsidRDefault="000A6D8F" w:rsidP="006902BD">
            <w:pPr>
              <w:spacing w:before="0" w:after="0"/>
              <w:jc w:val="left"/>
            </w:pPr>
            <w:r w:rsidRPr="00551E43">
              <w:t>Označení</w:t>
            </w:r>
          </w:p>
        </w:tc>
        <w:tc>
          <w:tcPr>
            <w:tcW w:w="7277" w:type="dxa"/>
            <w:gridSpan w:val="4"/>
            <w:shd w:val="clear" w:color="auto" w:fill="006600"/>
            <w:vAlign w:val="center"/>
          </w:tcPr>
          <w:p w14:paraId="1701535F" w14:textId="77777777" w:rsidR="000A6D8F" w:rsidRPr="00551E43" w:rsidRDefault="000A6D8F" w:rsidP="006902BD">
            <w:pPr>
              <w:spacing w:before="0" w:after="0"/>
              <w:jc w:val="left"/>
            </w:pPr>
            <w:r w:rsidRPr="00551E43">
              <w:t>Název služby</w:t>
            </w:r>
          </w:p>
        </w:tc>
      </w:tr>
      <w:tr w:rsidR="000A6D8F" w:rsidRPr="00551E43" w14:paraId="4F6CEE44" w14:textId="77777777" w:rsidTr="006902BD">
        <w:trPr>
          <w:cantSplit/>
          <w:trHeight w:val="408"/>
        </w:trPr>
        <w:tc>
          <w:tcPr>
            <w:tcW w:w="1952" w:type="dxa"/>
            <w:tcBorders>
              <w:bottom w:val="single" w:sz="4" w:space="0" w:color="auto"/>
            </w:tcBorders>
            <w:vAlign w:val="center"/>
          </w:tcPr>
          <w:p w14:paraId="6EBD6BED" w14:textId="77777777" w:rsidR="000A6D8F" w:rsidRPr="00551E43" w:rsidRDefault="000A6D8F" w:rsidP="006902BD">
            <w:pPr>
              <w:spacing w:before="0" w:after="0"/>
              <w:jc w:val="left"/>
            </w:pPr>
            <w:r>
              <w:t>IS05</w:t>
            </w:r>
          </w:p>
        </w:tc>
        <w:tc>
          <w:tcPr>
            <w:tcW w:w="7277" w:type="dxa"/>
            <w:gridSpan w:val="4"/>
            <w:tcBorders>
              <w:bottom w:val="single" w:sz="4" w:space="0" w:color="auto"/>
            </w:tcBorders>
            <w:vAlign w:val="center"/>
          </w:tcPr>
          <w:p w14:paraId="73E265EB" w14:textId="77777777" w:rsidR="000A6D8F" w:rsidRPr="00551E43" w:rsidRDefault="000A6D8F" w:rsidP="006902BD">
            <w:pPr>
              <w:spacing w:before="0" w:after="0"/>
              <w:jc w:val="left"/>
            </w:pPr>
            <w:r>
              <w:t>Řízení bezpečnosti</w:t>
            </w:r>
          </w:p>
        </w:tc>
      </w:tr>
      <w:tr w:rsidR="000A6D8F" w:rsidRPr="00551E43" w14:paraId="3BA2FEDA" w14:textId="77777777" w:rsidTr="006902BD">
        <w:trPr>
          <w:cantSplit/>
          <w:trHeight w:val="408"/>
        </w:trPr>
        <w:tc>
          <w:tcPr>
            <w:tcW w:w="9229" w:type="dxa"/>
            <w:gridSpan w:val="5"/>
            <w:shd w:val="clear" w:color="auto" w:fill="006600"/>
            <w:vAlign w:val="center"/>
          </w:tcPr>
          <w:p w14:paraId="20FD9753" w14:textId="77777777" w:rsidR="000A6D8F" w:rsidRPr="00551E43" w:rsidRDefault="000A6D8F" w:rsidP="006902BD">
            <w:pPr>
              <w:spacing w:before="0" w:after="0"/>
              <w:jc w:val="left"/>
            </w:pPr>
            <w:r w:rsidRPr="00551E43">
              <w:t>Vymezení služby</w:t>
            </w:r>
          </w:p>
        </w:tc>
      </w:tr>
      <w:tr w:rsidR="000A6D8F" w:rsidRPr="00551E43" w14:paraId="11E0B4C7" w14:textId="77777777" w:rsidTr="006902BD">
        <w:trPr>
          <w:cantSplit/>
          <w:trHeight w:val="408"/>
        </w:trPr>
        <w:tc>
          <w:tcPr>
            <w:tcW w:w="1952" w:type="dxa"/>
            <w:tcBorders>
              <w:bottom w:val="single" w:sz="4" w:space="0" w:color="auto"/>
            </w:tcBorders>
            <w:shd w:val="clear" w:color="auto" w:fill="AEEAC1"/>
            <w:vAlign w:val="center"/>
          </w:tcPr>
          <w:p w14:paraId="7717D7C5" w14:textId="77777777" w:rsidR="000A6D8F" w:rsidRPr="00551E43" w:rsidRDefault="000A6D8F" w:rsidP="006902BD">
            <w:pPr>
              <w:spacing w:before="0" w:after="0"/>
              <w:jc w:val="left"/>
            </w:pPr>
            <w:r w:rsidRPr="00551E43">
              <w:t>Lokalita</w:t>
            </w:r>
          </w:p>
        </w:tc>
        <w:tc>
          <w:tcPr>
            <w:tcW w:w="2837" w:type="dxa"/>
            <w:shd w:val="clear" w:color="auto" w:fill="auto"/>
            <w:vAlign w:val="center"/>
          </w:tcPr>
          <w:p w14:paraId="68BD93F4" w14:textId="77777777" w:rsidR="000A6D8F" w:rsidRPr="00551E43" w:rsidRDefault="000A6D8F" w:rsidP="006902BD">
            <w:pPr>
              <w:spacing w:before="0" w:after="0"/>
              <w:jc w:val="left"/>
            </w:pPr>
            <w:r>
              <w:t>A, B</w:t>
            </w:r>
          </w:p>
        </w:tc>
        <w:tc>
          <w:tcPr>
            <w:tcW w:w="1273" w:type="dxa"/>
            <w:shd w:val="clear" w:color="auto" w:fill="AEEAC1"/>
            <w:vAlign w:val="center"/>
          </w:tcPr>
          <w:p w14:paraId="4BE1ED5A" w14:textId="77777777" w:rsidR="000A6D8F" w:rsidRPr="00551E43" w:rsidRDefault="000A6D8F" w:rsidP="006902BD">
            <w:pPr>
              <w:spacing w:before="0" w:after="0"/>
              <w:jc w:val="left"/>
            </w:pPr>
            <w:r w:rsidRPr="00551E43">
              <w:t>Prostředí</w:t>
            </w:r>
          </w:p>
        </w:tc>
        <w:tc>
          <w:tcPr>
            <w:tcW w:w="3167" w:type="dxa"/>
            <w:gridSpan w:val="2"/>
            <w:shd w:val="clear" w:color="auto" w:fill="auto"/>
            <w:vAlign w:val="center"/>
          </w:tcPr>
          <w:p w14:paraId="355B7D3F" w14:textId="77777777" w:rsidR="000A6D8F" w:rsidRPr="00551E43" w:rsidRDefault="000A6D8F" w:rsidP="006902BD">
            <w:pPr>
              <w:spacing w:before="0" w:after="0"/>
              <w:jc w:val="left"/>
            </w:pPr>
            <w:r>
              <w:t>PROD/TEST/DEV/MGMT</w:t>
            </w:r>
          </w:p>
        </w:tc>
      </w:tr>
      <w:tr w:rsidR="000A6D8F" w:rsidRPr="00551E43" w14:paraId="44747126" w14:textId="77777777" w:rsidTr="006902BD">
        <w:trPr>
          <w:cantSplit/>
          <w:trHeight w:val="408"/>
        </w:trPr>
        <w:tc>
          <w:tcPr>
            <w:tcW w:w="1952" w:type="dxa"/>
            <w:tcBorders>
              <w:top w:val="single" w:sz="4" w:space="0" w:color="auto"/>
            </w:tcBorders>
            <w:shd w:val="clear" w:color="auto" w:fill="AEEAC1"/>
            <w:vAlign w:val="center"/>
          </w:tcPr>
          <w:p w14:paraId="7483F66E" w14:textId="77777777" w:rsidR="000A6D8F" w:rsidRPr="00551E43" w:rsidRDefault="000A6D8F" w:rsidP="006902BD">
            <w:pPr>
              <w:spacing w:before="0" w:after="0"/>
              <w:jc w:val="left"/>
            </w:pPr>
            <w:r w:rsidRPr="00551E43">
              <w:t>Zkrácený popis služby</w:t>
            </w:r>
          </w:p>
        </w:tc>
        <w:tc>
          <w:tcPr>
            <w:tcW w:w="7277" w:type="dxa"/>
            <w:gridSpan w:val="4"/>
            <w:shd w:val="clear" w:color="auto" w:fill="auto"/>
            <w:vAlign w:val="center"/>
          </w:tcPr>
          <w:p w14:paraId="0591C663" w14:textId="77777777" w:rsidR="000A6D8F" w:rsidRPr="00551E43" w:rsidRDefault="000A6D8F" w:rsidP="000A6D8F">
            <w:pPr>
              <w:spacing w:before="0" w:after="0"/>
              <w:jc w:val="left"/>
            </w:pPr>
            <w:r>
              <w:t>Poskytování podpory v oblasti bezpečnosti infrastruktury IS SZIF</w:t>
            </w:r>
          </w:p>
        </w:tc>
      </w:tr>
      <w:tr w:rsidR="000A6D8F" w:rsidRPr="00551E43" w14:paraId="71519DF4" w14:textId="77777777" w:rsidTr="006902BD">
        <w:trPr>
          <w:cantSplit/>
          <w:trHeight w:val="891"/>
        </w:trPr>
        <w:tc>
          <w:tcPr>
            <w:tcW w:w="1952" w:type="dxa"/>
            <w:tcBorders>
              <w:top w:val="single" w:sz="4" w:space="0" w:color="auto"/>
            </w:tcBorders>
            <w:shd w:val="clear" w:color="auto" w:fill="AEEAC1"/>
            <w:vAlign w:val="center"/>
          </w:tcPr>
          <w:p w14:paraId="42258696" w14:textId="77777777" w:rsidR="000A6D8F" w:rsidRPr="00551E43" w:rsidRDefault="000A6D8F" w:rsidP="006902BD">
            <w:pPr>
              <w:spacing w:before="0" w:after="0"/>
              <w:jc w:val="left"/>
            </w:pPr>
            <w:r w:rsidRPr="00551E43">
              <w:t>Klíčové činnosti v rámci služby</w:t>
            </w:r>
          </w:p>
        </w:tc>
        <w:tc>
          <w:tcPr>
            <w:tcW w:w="7277" w:type="dxa"/>
            <w:gridSpan w:val="4"/>
            <w:tcBorders>
              <w:bottom w:val="single" w:sz="4" w:space="0" w:color="auto"/>
            </w:tcBorders>
            <w:shd w:val="clear" w:color="auto" w:fill="auto"/>
            <w:vAlign w:val="center"/>
          </w:tcPr>
          <w:p w14:paraId="34A902C8" w14:textId="77777777" w:rsidR="000A6D8F" w:rsidRDefault="000A6D8F" w:rsidP="008D477D">
            <w:pPr>
              <w:pStyle w:val="Odstavecseseznamem"/>
              <w:numPr>
                <w:ilvl w:val="0"/>
                <w:numId w:val="13"/>
              </w:numPr>
              <w:spacing w:before="0" w:after="0"/>
              <w:jc w:val="left"/>
            </w:pPr>
            <w:r>
              <w:t>Bezpečnostní monitoring</w:t>
            </w:r>
          </w:p>
          <w:p w14:paraId="52DC87C6" w14:textId="77777777" w:rsidR="000A6D8F" w:rsidRPr="00551E43" w:rsidRDefault="000A6D8F" w:rsidP="008D477D">
            <w:pPr>
              <w:pStyle w:val="Odstavecseseznamem"/>
              <w:numPr>
                <w:ilvl w:val="0"/>
                <w:numId w:val="13"/>
              </w:numPr>
              <w:spacing w:before="0" w:after="0"/>
              <w:jc w:val="left"/>
            </w:pPr>
            <w:r>
              <w:t>Informování o výskytu bezpečnostní události</w:t>
            </w:r>
          </w:p>
        </w:tc>
      </w:tr>
      <w:tr w:rsidR="000A6D8F" w:rsidRPr="00551E43" w14:paraId="63FC4752" w14:textId="77777777" w:rsidTr="006902BD">
        <w:trPr>
          <w:cantSplit/>
          <w:trHeight w:val="408"/>
        </w:trPr>
        <w:tc>
          <w:tcPr>
            <w:tcW w:w="1952" w:type="dxa"/>
            <w:vMerge w:val="restart"/>
            <w:tcBorders>
              <w:top w:val="single" w:sz="4" w:space="0" w:color="auto"/>
              <w:left w:val="single" w:sz="4" w:space="0" w:color="auto"/>
              <w:right w:val="single" w:sz="4" w:space="0" w:color="auto"/>
            </w:tcBorders>
            <w:shd w:val="clear" w:color="auto" w:fill="AEEAC1"/>
            <w:vAlign w:val="center"/>
            <w:hideMark/>
          </w:tcPr>
          <w:p w14:paraId="6325907A" w14:textId="77777777" w:rsidR="000A6D8F" w:rsidRPr="00551E43" w:rsidRDefault="000A6D8F" w:rsidP="006902BD">
            <w:pPr>
              <w:spacing w:before="0" w:after="0"/>
              <w:jc w:val="left"/>
            </w:pPr>
            <w:r w:rsidRPr="00551E43">
              <w:lastRenderedPageBreak/>
              <w:t>Minimální rozsah služeb</w:t>
            </w:r>
          </w:p>
        </w:tc>
        <w:tc>
          <w:tcPr>
            <w:tcW w:w="2837" w:type="dxa"/>
            <w:tcBorders>
              <w:top w:val="single" w:sz="4" w:space="0" w:color="auto"/>
              <w:left w:val="single" w:sz="4" w:space="0" w:color="auto"/>
              <w:bottom w:val="single" w:sz="4" w:space="0" w:color="auto"/>
              <w:right w:val="single" w:sz="4" w:space="0" w:color="auto"/>
            </w:tcBorders>
            <w:shd w:val="clear" w:color="auto" w:fill="AEEAC1"/>
            <w:vAlign w:val="center"/>
            <w:hideMark/>
          </w:tcPr>
          <w:p w14:paraId="33247575" w14:textId="77777777" w:rsidR="000A6D8F" w:rsidRPr="00551E43" w:rsidRDefault="000A6D8F" w:rsidP="006902BD">
            <w:pPr>
              <w:spacing w:before="0" w:after="0"/>
              <w:jc w:val="left"/>
            </w:pPr>
            <w:r w:rsidRPr="00551E43">
              <w:t>Klíčová činnost</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EEAC1"/>
            <w:vAlign w:val="center"/>
            <w:hideMark/>
          </w:tcPr>
          <w:p w14:paraId="18BADAE1" w14:textId="4545EB17" w:rsidR="000A6D8F" w:rsidRPr="00551E43" w:rsidRDefault="00AC1C79" w:rsidP="006902BD">
            <w:pPr>
              <w:spacing w:before="0" w:after="0"/>
              <w:jc w:val="left"/>
            </w:pPr>
            <w:r>
              <w:t>Rozsah služby</w:t>
            </w:r>
          </w:p>
        </w:tc>
        <w:tc>
          <w:tcPr>
            <w:tcW w:w="1747" w:type="dxa"/>
            <w:tcBorders>
              <w:top w:val="single" w:sz="4" w:space="0" w:color="auto"/>
              <w:left w:val="single" w:sz="4" w:space="0" w:color="auto"/>
              <w:bottom w:val="single" w:sz="4" w:space="0" w:color="auto"/>
              <w:right w:val="single" w:sz="4" w:space="0" w:color="auto"/>
            </w:tcBorders>
            <w:shd w:val="clear" w:color="auto" w:fill="AEEAC1"/>
            <w:vAlign w:val="center"/>
            <w:hideMark/>
          </w:tcPr>
          <w:p w14:paraId="536BA741" w14:textId="77777777" w:rsidR="000A6D8F" w:rsidRPr="00551E43" w:rsidRDefault="000A6D8F" w:rsidP="006902BD">
            <w:pPr>
              <w:spacing w:before="0" w:after="0"/>
              <w:jc w:val="left"/>
            </w:pPr>
            <w:r w:rsidRPr="00551E43">
              <w:t>Periodicita činnosti</w:t>
            </w:r>
          </w:p>
        </w:tc>
      </w:tr>
      <w:tr w:rsidR="000A6D8F" w:rsidRPr="00551E43" w14:paraId="2F848730" w14:textId="77777777" w:rsidTr="006902BD">
        <w:trPr>
          <w:cantSplit/>
          <w:trHeight w:val="408"/>
        </w:trPr>
        <w:tc>
          <w:tcPr>
            <w:tcW w:w="1952" w:type="dxa"/>
            <w:vMerge/>
            <w:tcBorders>
              <w:left w:val="single" w:sz="4" w:space="0" w:color="auto"/>
              <w:right w:val="single" w:sz="4" w:space="0" w:color="auto"/>
            </w:tcBorders>
            <w:shd w:val="clear" w:color="auto" w:fill="AEEAC1"/>
            <w:vAlign w:val="center"/>
            <w:hideMark/>
          </w:tcPr>
          <w:p w14:paraId="60490568" w14:textId="77777777" w:rsidR="000A6D8F" w:rsidRPr="00551E43" w:rsidRDefault="000A6D8F" w:rsidP="006902BD">
            <w:pPr>
              <w:spacing w:before="0" w:after="0"/>
              <w:jc w:val="left"/>
            </w:pPr>
          </w:p>
        </w:tc>
        <w:tc>
          <w:tcPr>
            <w:tcW w:w="2837" w:type="dxa"/>
            <w:tcBorders>
              <w:top w:val="single" w:sz="4" w:space="0" w:color="auto"/>
              <w:left w:val="single" w:sz="4" w:space="0" w:color="auto"/>
              <w:bottom w:val="single" w:sz="4" w:space="0" w:color="auto"/>
              <w:right w:val="single" w:sz="4" w:space="0" w:color="auto"/>
            </w:tcBorders>
            <w:vAlign w:val="center"/>
          </w:tcPr>
          <w:p w14:paraId="6C6140D8" w14:textId="77777777" w:rsidR="000A6D8F" w:rsidRPr="00551E43" w:rsidRDefault="000A6D8F" w:rsidP="006902BD">
            <w:pPr>
              <w:spacing w:before="0" w:after="0"/>
              <w:jc w:val="left"/>
            </w:pPr>
            <w:r>
              <w:t>Bezpečnostní monitoring</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6A01850B" w14:textId="3E405692" w:rsidR="000A6D8F" w:rsidRPr="00551E43" w:rsidRDefault="00AC1C79" w:rsidP="006902BD">
            <w:pPr>
              <w:spacing w:before="0" w:after="0"/>
              <w:jc w:val="left"/>
            </w:pPr>
            <w:r>
              <w:t>Provozní doba – 7x24  hod</w:t>
            </w:r>
          </w:p>
        </w:tc>
        <w:tc>
          <w:tcPr>
            <w:tcW w:w="1747" w:type="dxa"/>
            <w:vMerge w:val="restart"/>
            <w:tcBorders>
              <w:left w:val="single" w:sz="4" w:space="0" w:color="auto"/>
              <w:right w:val="single" w:sz="4" w:space="0" w:color="auto"/>
            </w:tcBorders>
            <w:vAlign w:val="center"/>
          </w:tcPr>
          <w:p w14:paraId="5759EA76" w14:textId="77777777" w:rsidR="000A6D8F" w:rsidRPr="00551E43" w:rsidRDefault="000A6D8F" w:rsidP="006902BD">
            <w:pPr>
              <w:spacing w:before="0" w:after="0"/>
              <w:jc w:val="left"/>
            </w:pPr>
            <w:r>
              <w:t>Vyhodnocovací období</w:t>
            </w:r>
          </w:p>
        </w:tc>
      </w:tr>
      <w:tr w:rsidR="000A6D8F" w:rsidRPr="00551E43" w14:paraId="222D01F8" w14:textId="77777777" w:rsidTr="006902BD">
        <w:trPr>
          <w:cantSplit/>
          <w:trHeight w:val="408"/>
        </w:trPr>
        <w:tc>
          <w:tcPr>
            <w:tcW w:w="1952" w:type="dxa"/>
            <w:vMerge/>
            <w:tcBorders>
              <w:left w:val="single" w:sz="4" w:space="0" w:color="auto"/>
              <w:bottom w:val="single" w:sz="4" w:space="0" w:color="auto"/>
              <w:right w:val="single" w:sz="4" w:space="0" w:color="auto"/>
            </w:tcBorders>
            <w:shd w:val="clear" w:color="auto" w:fill="AEEAC1"/>
            <w:vAlign w:val="center"/>
          </w:tcPr>
          <w:p w14:paraId="0A42F982" w14:textId="77777777" w:rsidR="000A6D8F" w:rsidRPr="00551E43" w:rsidRDefault="000A6D8F" w:rsidP="006902BD">
            <w:pPr>
              <w:spacing w:before="0" w:after="0"/>
              <w:jc w:val="left"/>
            </w:pPr>
          </w:p>
        </w:tc>
        <w:tc>
          <w:tcPr>
            <w:tcW w:w="2837" w:type="dxa"/>
            <w:tcBorders>
              <w:top w:val="single" w:sz="4" w:space="0" w:color="auto"/>
              <w:left w:val="single" w:sz="4" w:space="0" w:color="auto"/>
              <w:bottom w:val="single" w:sz="4" w:space="0" w:color="auto"/>
              <w:right w:val="single" w:sz="4" w:space="0" w:color="auto"/>
            </w:tcBorders>
            <w:vAlign w:val="center"/>
          </w:tcPr>
          <w:p w14:paraId="466AA520" w14:textId="399F6579" w:rsidR="000A6D8F" w:rsidRDefault="000A6D8F" w:rsidP="006902BD">
            <w:pPr>
              <w:spacing w:before="0" w:after="0"/>
              <w:jc w:val="left"/>
            </w:pPr>
            <w:r>
              <w:t xml:space="preserve">Informování o </w:t>
            </w:r>
            <w:r w:rsidR="002070D4">
              <w:t xml:space="preserve">výskytu </w:t>
            </w:r>
            <w:r w:rsidR="00D10C63">
              <w:t>bezp</w:t>
            </w:r>
            <w:r w:rsidR="000A224B">
              <w:t>ečnostní</w:t>
            </w:r>
            <w:r w:rsidR="00D10C63">
              <w:t xml:space="preserve"> </w:t>
            </w:r>
            <w:r>
              <w:t>události</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044D9F9C" w14:textId="369C397F" w:rsidR="000A6D8F" w:rsidRDefault="00AC1C79" w:rsidP="006902BD">
            <w:pPr>
              <w:spacing w:before="0" w:after="0"/>
              <w:jc w:val="left"/>
            </w:pPr>
            <w:r>
              <w:t>Provozní doba – 7x24  hod</w:t>
            </w:r>
          </w:p>
        </w:tc>
        <w:tc>
          <w:tcPr>
            <w:tcW w:w="1747" w:type="dxa"/>
            <w:vMerge/>
            <w:tcBorders>
              <w:left w:val="single" w:sz="4" w:space="0" w:color="auto"/>
              <w:right w:val="single" w:sz="4" w:space="0" w:color="auto"/>
            </w:tcBorders>
            <w:vAlign w:val="center"/>
          </w:tcPr>
          <w:p w14:paraId="30F0D520" w14:textId="77777777" w:rsidR="000A6D8F" w:rsidRPr="00551E43" w:rsidRDefault="000A6D8F" w:rsidP="006902BD">
            <w:pPr>
              <w:spacing w:before="0" w:after="0"/>
              <w:jc w:val="left"/>
            </w:pPr>
          </w:p>
        </w:tc>
      </w:tr>
      <w:tr w:rsidR="000A6D8F" w:rsidRPr="00551E43" w14:paraId="363CA9DE" w14:textId="77777777" w:rsidTr="006902BD">
        <w:trPr>
          <w:cantSplit/>
          <w:trHeight w:val="408"/>
        </w:trPr>
        <w:tc>
          <w:tcPr>
            <w:tcW w:w="9229" w:type="dxa"/>
            <w:gridSpan w:val="5"/>
            <w:shd w:val="clear" w:color="auto" w:fill="006600"/>
            <w:vAlign w:val="center"/>
          </w:tcPr>
          <w:p w14:paraId="33B15CAA" w14:textId="77777777" w:rsidR="000A6D8F" w:rsidRPr="00551E43" w:rsidRDefault="000A6D8F" w:rsidP="006902BD">
            <w:pPr>
              <w:spacing w:before="0" w:after="0"/>
              <w:jc w:val="left"/>
            </w:pPr>
            <w:r w:rsidRPr="00551E43">
              <w:t>SLA parametry služby</w:t>
            </w:r>
          </w:p>
        </w:tc>
      </w:tr>
      <w:tr w:rsidR="000A6D8F" w:rsidRPr="00551E43" w14:paraId="35B4A6CA" w14:textId="77777777" w:rsidTr="006902BD">
        <w:trPr>
          <w:cantSplit/>
          <w:trHeight w:val="482"/>
        </w:trPr>
        <w:tc>
          <w:tcPr>
            <w:tcW w:w="4789" w:type="dxa"/>
            <w:gridSpan w:val="2"/>
            <w:tcBorders>
              <w:bottom w:val="single" w:sz="4" w:space="0" w:color="auto"/>
            </w:tcBorders>
            <w:shd w:val="clear" w:color="auto" w:fill="auto"/>
            <w:vAlign w:val="center"/>
          </w:tcPr>
          <w:p w14:paraId="504D87C2" w14:textId="77777777" w:rsidR="000A6D8F" w:rsidRPr="00551E43" w:rsidRDefault="000A6D8F" w:rsidP="006902BD">
            <w:pPr>
              <w:spacing w:before="0" w:after="0"/>
              <w:jc w:val="left"/>
            </w:pPr>
            <w:r w:rsidRPr="00551E43">
              <w:t>Vyhodnocovací období</w:t>
            </w:r>
          </w:p>
        </w:tc>
        <w:tc>
          <w:tcPr>
            <w:tcW w:w="4440" w:type="dxa"/>
            <w:gridSpan w:val="3"/>
            <w:tcBorders>
              <w:bottom w:val="single" w:sz="4" w:space="0" w:color="auto"/>
            </w:tcBorders>
            <w:shd w:val="clear" w:color="auto" w:fill="auto"/>
            <w:vAlign w:val="center"/>
          </w:tcPr>
          <w:p w14:paraId="495DFCB6" w14:textId="61E4A682" w:rsidR="000A6D8F" w:rsidRPr="00551E43" w:rsidRDefault="000A6D8F" w:rsidP="007A2236">
            <w:pPr>
              <w:keepNext/>
              <w:spacing w:before="0" w:after="0"/>
              <w:jc w:val="left"/>
            </w:pPr>
            <w:r w:rsidRPr="00551E43">
              <w:t>1 kalendářní měsíc</w:t>
            </w:r>
          </w:p>
        </w:tc>
      </w:tr>
    </w:tbl>
    <w:p w14:paraId="3F73E6C8" w14:textId="0748355B" w:rsidR="0039131A" w:rsidRPr="0039131A" w:rsidRDefault="007A2236" w:rsidP="007A2236">
      <w:pPr>
        <w:pStyle w:val="Titulek"/>
        <w:jc w:val="center"/>
      </w:pPr>
      <w:r>
        <w:t xml:space="preserve">Tabulka </w:t>
      </w:r>
      <w:r>
        <w:fldChar w:fldCharType="begin"/>
      </w:r>
      <w:r>
        <w:instrText>SEQ Tabulka \* ARABIC</w:instrText>
      </w:r>
      <w:r>
        <w:fldChar w:fldCharType="separate"/>
      </w:r>
      <w:r w:rsidR="00020410">
        <w:rPr>
          <w:noProof/>
        </w:rPr>
        <w:t>14</w:t>
      </w:r>
      <w:r>
        <w:fldChar w:fldCharType="end"/>
      </w:r>
      <w:r>
        <w:t xml:space="preserve"> - Parametry IS05</w:t>
      </w:r>
    </w:p>
    <w:p w14:paraId="7A62EA56" w14:textId="77777777" w:rsidR="005C5439" w:rsidRPr="005C5439" w:rsidRDefault="005C5439" w:rsidP="0082125B"/>
    <w:p w14:paraId="7F1947CE" w14:textId="7E1E1ABE" w:rsidR="0039131A" w:rsidRPr="007A2236" w:rsidRDefault="0039131A" w:rsidP="008D477D">
      <w:pPr>
        <w:pStyle w:val="Nadpis3"/>
        <w:keepLines/>
        <w:numPr>
          <w:ilvl w:val="2"/>
          <w:numId w:val="14"/>
        </w:numPr>
        <w:ind w:left="720" w:hanging="720"/>
        <w:rPr>
          <w:caps w:val="0"/>
          <w:color w:val="243F60" w:themeColor="accent1" w:themeShade="7F"/>
          <w:sz w:val="32"/>
          <w:szCs w:val="32"/>
        </w:rPr>
      </w:pPr>
      <w:r w:rsidRPr="007A2236">
        <w:rPr>
          <w:caps w:val="0"/>
          <w:color w:val="243F60" w:themeColor="accent1" w:themeShade="7F"/>
          <w:sz w:val="32"/>
          <w:szCs w:val="32"/>
        </w:rPr>
        <w:t>Popis a parametry činností</w:t>
      </w:r>
      <w:r w:rsidR="00045995" w:rsidRPr="007A2236">
        <w:rPr>
          <w:caps w:val="0"/>
          <w:color w:val="243F60" w:themeColor="accent1" w:themeShade="7F"/>
          <w:sz w:val="32"/>
          <w:szCs w:val="32"/>
        </w:rPr>
        <w:t xml:space="preserve"> služby IS05</w:t>
      </w:r>
    </w:p>
    <w:p w14:paraId="5461A028" w14:textId="77777777" w:rsidR="00D10C63" w:rsidRDefault="00D10C63" w:rsidP="00D10C63">
      <w:pPr>
        <w:rPr>
          <w:rFonts w:asciiTheme="minorHAnsi" w:hAnsiTheme="minorHAnsi" w:cstheme="minorHAnsi"/>
          <w:sz w:val="22"/>
          <w:szCs w:val="22"/>
        </w:rPr>
      </w:pPr>
      <w:r w:rsidRPr="007A2236">
        <w:rPr>
          <w:rFonts w:asciiTheme="minorHAnsi" w:hAnsiTheme="minorHAnsi" w:cstheme="minorHAnsi"/>
          <w:sz w:val="22"/>
          <w:szCs w:val="22"/>
        </w:rPr>
        <w:t xml:space="preserve">Rozsah služeb musí být v souladu s minimálními požadavky Objednatele a dále v souladu s požadavky </w:t>
      </w:r>
      <w:r>
        <w:rPr>
          <w:rFonts w:asciiTheme="minorHAnsi" w:hAnsiTheme="minorHAnsi" w:cstheme="minorHAnsi"/>
          <w:sz w:val="22"/>
          <w:szCs w:val="22"/>
        </w:rPr>
        <w:t>zákona č.</w:t>
      </w:r>
      <w:r w:rsidRPr="007A2236">
        <w:rPr>
          <w:rFonts w:asciiTheme="minorHAnsi" w:hAnsiTheme="minorHAnsi" w:cstheme="minorHAnsi"/>
          <w:sz w:val="22"/>
          <w:szCs w:val="22"/>
        </w:rPr>
        <w:t xml:space="preserve"> </w:t>
      </w:r>
      <w:r w:rsidRPr="00616007">
        <w:rPr>
          <w:rFonts w:asciiTheme="minorHAnsi" w:hAnsiTheme="minorHAnsi" w:cstheme="minorHAnsi"/>
          <w:sz w:val="22"/>
          <w:szCs w:val="22"/>
        </w:rPr>
        <w:t>110/2019 Sb. o zpracování osobních údajů</w:t>
      </w:r>
      <w:r w:rsidRPr="00616007" w:rsidDel="00616007">
        <w:rPr>
          <w:rFonts w:asciiTheme="minorHAnsi" w:hAnsiTheme="minorHAnsi" w:cstheme="minorHAnsi"/>
          <w:sz w:val="22"/>
          <w:szCs w:val="22"/>
        </w:rPr>
        <w:t xml:space="preserve"> </w:t>
      </w:r>
      <w:r w:rsidRPr="007A2236">
        <w:rPr>
          <w:rFonts w:asciiTheme="minorHAnsi" w:hAnsiTheme="minorHAnsi" w:cstheme="minorHAnsi"/>
          <w:sz w:val="22"/>
          <w:szCs w:val="22"/>
        </w:rPr>
        <w:t xml:space="preserve">a závaznými legislativními požadavky zejména </w:t>
      </w:r>
      <w:r>
        <w:rPr>
          <w:rFonts w:asciiTheme="minorHAnsi" w:hAnsiTheme="minorHAnsi" w:cstheme="minorHAnsi"/>
          <w:sz w:val="22"/>
          <w:szCs w:val="22"/>
        </w:rPr>
        <w:t>z</w:t>
      </w:r>
      <w:r w:rsidRPr="007A2236">
        <w:rPr>
          <w:rFonts w:asciiTheme="minorHAnsi" w:hAnsiTheme="minorHAnsi" w:cstheme="minorHAnsi"/>
          <w:sz w:val="22"/>
          <w:szCs w:val="22"/>
        </w:rPr>
        <w:t>ákona č. 181/2014 Sb. o</w:t>
      </w:r>
      <w:r>
        <w:rPr>
          <w:rFonts w:asciiTheme="minorHAnsi" w:hAnsiTheme="minorHAnsi" w:cstheme="minorHAnsi"/>
          <w:sz w:val="22"/>
          <w:szCs w:val="22"/>
        </w:rPr>
        <w:t> </w:t>
      </w:r>
      <w:r w:rsidRPr="007A2236">
        <w:rPr>
          <w:rFonts w:asciiTheme="minorHAnsi" w:hAnsiTheme="minorHAnsi" w:cstheme="minorHAnsi"/>
          <w:sz w:val="22"/>
          <w:szCs w:val="22"/>
        </w:rPr>
        <w:t>kybernetické bezpečnosti</w:t>
      </w:r>
      <w:r>
        <w:rPr>
          <w:rFonts w:asciiTheme="minorHAnsi" w:hAnsiTheme="minorHAnsi" w:cstheme="minorHAnsi"/>
          <w:sz w:val="22"/>
          <w:szCs w:val="22"/>
        </w:rPr>
        <w:t xml:space="preserve"> </w:t>
      </w:r>
      <w:r w:rsidRPr="007A2236">
        <w:rPr>
          <w:rFonts w:asciiTheme="minorHAnsi" w:hAnsiTheme="minorHAnsi" w:cstheme="minorHAnsi"/>
          <w:sz w:val="22"/>
          <w:szCs w:val="22"/>
        </w:rPr>
        <w:t xml:space="preserve">a prováděcích předpisů, </w:t>
      </w:r>
      <w:r>
        <w:rPr>
          <w:rFonts w:asciiTheme="minorHAnsi" w:hAnsiTheme="minorHAnsi" w:cstheme="minorHAnsi"/>
          <w:sz w:val="22"/>
          <w:szCs w:val="22"/>
        </w:rPr>
        <w:t>z</w:t>
      </w:r>
      <w:r w:rsidRPr="007A2236">
        <w:rPr>
          <w:rFonts w:asciiTheme="minorHAnsi" w:hAnsiTheme="minorHAnsi" w:cstheme="minorHAnsi"/>
          <w:sz w:val="22"/>
          <w:szCs w:val="22"/>
        </w:rPr>
        <w:t>ákona č. 365/2000 Sb. o</w:t>
      </w:r>
      <w:r>
        <w:rPr>
          <w:rFonts w:asciiTheme="minorHAnsi" w:hAnsiTheme="minorHAnsi" w:cstheme="minorHAnsi"/>
          <w:sz w:val="22"/>
          <w:szCs w:val="22"/>
        </w:rPr>
        <w:t> </w:t>
      </w:r>
      <w:r w:rsidRPr="007A2236">
        <w:rPr>
          <w:rFonts w:asciiTheme="minorHAnsi" w:hAnsiTheme="minorHAnsi" w:cstheme="minorHAnsi"/>
          <w:sz w:val="22"/>
          <w:szCs w:val="22"/>
        </w:rPr>
        <w:t>informačních systémech veřejné správy</w:t>
      </w:r>
      <w:r>
        <w:rPr>
          <w:rFonts w:asciiTheme="minorHAnsi" w:hAnsiTheme="minorHAnsi" w:cstheme="minorHAnsi"/>
          <w:sz w:val="22"/>
          <w:szCs w:val="22"/>
        </w:rPr>
        <w:t xml:space="preserve"> v platném znění</w:t>
      </w:r>
      <w:r w:rsidRPr="007A2236">
        <w:rPr>
          <w:rFonts w:asciiTheme="minorHAnsi" w:hAnsiTheme="minorHAnsi" w:cstheme="minorHAnsi"/>
          <w:sz w:val="22"/>
          <w:szCs w:val="22"/>
        </w:rPr>
        <w:t>.</w:t>
      </w:r>
      <w:r>
        <w:rPr>
          <w:rFonts w:asciiTheme="minorHAnsi" w:hAnsiTheme="minorHAnsi" w:cstheme="minorHAnsi"/>
          <w:sz w:val="22"/>
          <w:szCs w:val="22"/>
        </w:rPr>
        <w:t xml:space="preserve"> </w:t>
      </w:r>
    </w:p>
    <w:p w14:paraId="404A027C" w14:textId="77777777" w:rsidR="00D10C63" w:rsidRDefault="00D10C63" w:rsidP="00D10C63">
      <w:pPr>
        <w:rPr>
          <w:rFonts w:asciiTheme="minorHAnsi" w:hAnsiTheme="minorHAnsi" w:cstheme="minorHAnsi"/>
          <w:sz w:val="22"/>
          <w:szCs w:val="22"/>
        </w:rPr>
      </w:pPr>
      <w:r w:rsidRPr="00215333">
        <w:rPr>
          <w:rFonts w:asciiTheme="minorHAnsi" w:hAnsiTheme="minorHAnsi" w:cstheme="minorHAnsi"/>
          <w:sz w:val="22"/>
          <w:szCs w:val="22"/>
        </w:rPr>
        <w:t xml:space="preserve">Poskytovatel bere na vědomí, že plnění dle Smlouvy bude poskytovat </w:t>
      </w:r>
      <w:r>
        <w:rPr>
          <w:rFonts w:asciiTheme="minorHAnsi" w:hAnsiTheme="minorHAnsi" w:cstheme="minorHAnsi"/>
          <w:sz w:val="22"/>
          <w:szCs w:val="22"/>
        </w:rPr>
        <w:t>v rozsahu z</w:t>
      </w:r>
      <w:r w:rsidRPr="007A2236">
        <w:rPr>
          <w:rFonts w:asciiTheme="minorHAnsi" w:hAnsiTheme="minorHAnsi" w:cstheme="minorHAnsi"/>
          <w:sz w:val="22"/>
          <w:szCs w:val="22"/>
        </w:rPr>
        <w:t>ákona č. 181/2014 Sb. o</w:t>
      </w:r>
      <w:r>
        <w:rPr>
          <w:rFonts w:asciiTheme="minorHAnsi" w:hAnsiTheme="minorHAnsi" w:cstheme="minorHAnsi"/>
          <w:sz w:val="22"/>
          <w:szCs w:val="22"/>
        </w:rPr>
        <w:t> </w:t>
      </w:r>
      <w:r w:rsidRPr="007A2236">
        <w:rPr>
          <w:rFonts w:asciiTheme="minorHAnsi" w:hAnsiTheme="minorHAnsi" w:cstheme="minorHAnsi"/>
          <w:sz w:val="22"/>
          <w:szCs w:val="22"/>
        </w:rPr>
        <w:t>kybernetické bezpečnosti</w:t>
      </w:r>
      <w:r>
        <w:rPr>
          <w:rFonts w:asciiTheme="minorHAnsi" w:hAnsiTheme="minorHAnsi" w:cstheme="minorHAnsi"/>
          <w:sz w:val="22"/>
          <w:szCs w:val="22"/>
        </w:rPr>
        <w:t xml:space="preserve"> </w:t>
      </w:r>
      <w:r w:rsidRPr="007A2236">
        <w:rPr>
          <w:rFonts w:asciiTheme="minorHAnsi" w:hAnsiTheme="minorHAnsi" w:cstheme="minorHAnsi"/>
          <w:sz w:val="22"/>
          <w:szCs w:val="22"/>
        </w:rPr>
        <w:t>a prováděcích předpisů</w:t>
      </w:r>
      <w:r>
        <w:rPr>
          <w:rFonts w:asciiTheme="minorHAnsi" w:hAnsiTheme="minorHAnsi" w:cstheme="minorHAnsi"/>
          <w:sz w:val="22"/>
          <w:szCs w:val="22"/>
        </w:rPr>
        <w:t xml:space="preserve">, </w:t>
      </w:r>
      <w:r w:rsidRPr="00215333">
        <w:rPr>
          <w:rFonts w:asciiTheme="minorHAnsi" w:hAnsiTheme="minorHAnsi" w:cstheme="minorHAnsi"/>
          <w:sz w:val="22"/>
          <w:szCs w:val="22"/>
        </w:rPr>
        <w:t>v rámci významných informačních systémů, jejichž správcem je Objednatel.</w:t>
      </w:r>
    </w:p>
    <w:p w14:paraId="21805C4C" w14:textId="01D7E013" w:rsidR="00D10C63" w:rsidRPr="00D10C63" w:rsidRDefault="00D10C63" w:rsidP="00D86A24">
      <w:r w:rsidRPr="007A2236">
        <w:rPr>
          <w:rFonts w:asciiTheme="minorHAnsi" w:hAnsiTheme="minorHAnsi" w:cstheme="minorHAnsi"/>
          <w:sz w:val="22"/>
          <w:szCs w:val="22"/>
        </w:rPr>
        <w:t>Objednatel v rámci služby Řízení bezpečnosti požaduje provádění dohledu a monitoringu nad</w:t>
      </w:r>
      <w:r>
        <w:rPr>
          <w:rFonts w:asciiTheme="minorHAnsi" w:hAnsiTheme="minorHAnsi" w:cstheme="minorHAnsi"/>
          <w:sz w:val="22"/>
          <w:szCs w:val="22"/>
        </w:rPr>
        <w:t> </w:t>
      </w:r>
      <w:r w:rsidRPr="007A2236">
        <w:rPr>
          <w:rFonts w:asciiTheme="minorHAnsi" w:hAnsiTheme="minorHAnsi" w:cstheme="minorHAnsi"/>
          <w:sz w:val="22"/>
          <w:szCs w:val="22"/>
        </w:rPr>
        <w:t xml:space="preserve">bezpečnostně relevantními událostmi na denní bázi minimálně v následujícím rozsahu: </w:t>
      </w:r>
    </w:p>
    <w:p w14:paraId="4D669987" w14:textId="2A7BB56A" w:rsidR="009C4EBB" w:rsidRPr="007A2236" w:rsidRDefault="009C4EBB" w:rsidP="009C4EBB">
      <w:pPr>
        <w:pStyle w:val="Zkladntext"/>
        <w:numPr>
          <w:ilvl w:val="0"/>
          <w:numId w:val="18"/>
        </w:numPr>
        <w:spacing w:after="0"/>
        <w:ind w:left="720"/>
        <w:jc w:val="both"/>
        <w:rPr>
          <w:lang w:val="cs-CZ"/>
        </w:rPr>
      </w:pPr>
      <w:bookmarkStart w:id="229" w:name="_Hlk171598861"/>
      <w:r w:rsidRPr="007A2236">
        <w:rPr>
          <w:lang w:val="cs-CZ"/>
        </w:rPr>
        <w:t>Monitoring a provádění kontroly stavů všech bezpečnostně relevantních mechanismů implementovaných v rámci</w:t>
      </w:r>
      <w:r>
        <w:rPr>
          <w:lang w:val="cs-CZ"/>
        </w:rPr>
        <w:t xml:space="preserve"> zajišťované Poskytovatelem;</w:t>
      </w:r>
    </w:p>
    <w:p w14:paraId="741CBC3D" w14:textId="77777777" w:rsidR="009C4EBB" w:rsidRDefault="009C4EBB" w:rsidP="009C4EBB">
      <w:pPr>
        <w:pStyle w:val="Zkladntext"/>
        <w:numPr>
          <w:ilvl w:val="1"/>
          <w:numId w:val="18"/>
        </w:numPr>
        <w:spacing w:after="0"/>
        <w:ind w:left="1110"/>
        <w:jc w:val="both"/>
        <w:rPr>
          <w:lang w:val="cs-CZ"/>
        </w:rPr>
      </w:pPr>
      <w:r>
        <w:rPr>
          <w:lang w:val="cs-CZ"/>
        </w:rPr>
        <w:t>z</w:t>
      </w:r>
      <w:r w:rsidRPr="00277203">
        <w:rPr>
          <w:lang w:val="cs-CZ"/>
        </w:rPr>
        <w:t>abezpeč</w:t>
      </w:r>
      <w:r>
        <w:rPr>
          <w:lang w:val="cs-CZ"/>
        </w:rPr>
        <w:t>ení</w:t>
      </w:r>
      <w:r w:rsidRPr="00277203">
        <w:rPr>
          <w:lang w:val="cs-CZ"/>
        </w:rPr>
        <w:t xml:space="preserve"> infrastruktur</w:t>
      </w:r>
      <w:r>
        <w:rPr>
          <w:lang w:val="cs-CZ"/>
        </w:rPr>
        <w:t>y</w:t>
      </w:r>
      <w:r w:rsidRPr="00277203">
        <w:rPr>
          <w:lang w:val="cs-CZ"/>
        </w:rPr>
        <w:t xml:space="preserve"> v reálném čase</w:t>
      </w:r>
      <w:r>
        <w:rPr>
          <w:lang w:val="cs-CZ"/>
        </w:rPr>
        <w:t>;</w:t>
      </w:r>
    </w:p>
    <w:p w14:paraId="0D6E5518" w14:textId="77777777" w:rsidR="009C4EBB" w:rsidRDefault="009C4EBB" w:rsidP="009C4EBB">
      <w:pPr>
        <w:pStyle w:val="Zkladntext"/>
        <w:numPr>
          <w:ilvl w:val="1"/>
          <w:numId w:val="18"/>
        </w:numPr>
        <w:spacing w:after="0"/>
        <w:ind w:left="1110"/>
        <w:jc w:val="both"/>
        <w:rPr>
          <w:lang w:val="cs-CZ"/>
        </w:rPr>
      </w:pPr>
      <w:r>
        <w:rPr>
          <w:lang w:val="cs-CZ"/>
        </w:rPr>
        <w:t>p</w:t>
      </w:r>
      <w:r w:rsidRPr="00705A6E">
        <w:rPr>
          <w:lang w:val="cs-CZ"/>
        </w:rPr>
        <w:t>růběžn</w:t>
      </w:r>
      <w:r>
        <w:rPr>
          <w:lang w:val="cs-CZ"/>
        </w:rPr>
        <w:t>é</w:t>
      </w:r>
      <w:r w:rsidRPr="00705A6E">
        <w:rPr>
          <w:lang w:val="cs-CZ"/>
        </w:rPr>
        <w:t xml:space="preserve"> sled</w:t>
      </w:r>
      <w:r>
        <w:rPr>
          <w:lang w:val="cs-CZ"/>
        </w:rPr>
        <w:t>ování</w:t>
      </w:r>
      <w:r w:rsidRPr="00705A6E">
        <w:rPr>
          <w:lang w:val="cs-CZ"/>
        </w:rPr>
        <w:t xml:space="preserve"> a analýz</w:t>
      </w:r>
      <w:r>
        <w:rPr>
          <w:lang w:val="cs-CZ"/>
        </w:rPr>
        <w:t>a</w:t>
      </w:r>
      <w:r w:rsidRPr="00705A6E">
        <w:rPr>
          <w:lang w:val="cs-CZ"/>
        </w:rPr>
        <w:t xml:space="preserve"> činnosti všech systémů</w:t>
      </w:r>
      <w:r>
        <w:rPr>
          <w:lang w:val="cs-CZ"/>
        </w:rPr>
        <w:t xml:space="preserve"> Objednatele v DC;</w:t>
      </w:r>
    </w:p>
    <w:p w14:paraId="5CC3209B" w14:textId="77777777" w:rsidR="009C4EBB" w:rsidRDefault="009C4EBB" w:rsidP="009C4EBB">
      <w:pPr>
        <w:pStyle w:val="Zkladntext"/>
        <w:numPr>
          <w:ilvl w:val="1"/>
          <w:numId w:val="18"/>
        </w:numPr>
        <w:spacing w:after="0"/>
        <w:ind w:left="1110"/>
        <w:jc w:val="both"/>
        <w:rPr>
          <w:lang w:val="cs-CZ"/>
        </w:rPr>
      </w:pPr>
      <w:r>
        <w:rPr>
          <w:lang w:val="cs-CZ"/>
        </w:rPr>
        <w:t>k</w:t>
      </w:r>
      <w:r w:rsidRPr="007A2236">
        <w:rPr>
          <w:lang w:val="cs-CZ"/>
        </w:rPr>
        <w:t>ontrola bezpečnostních logů (na denní bázi)</w:t>
      </w:r>
      <w:r>
        <w:rPr>
          <w:lang w:val="cs-CZ"/>
        </w:rPr>
        <w:t>;</w:t>
      </w:r>
    </w:p>
    <w:p w14:paraId="44C6BE90" w14:textId="77777777" w:rsidR="009C4EBB" w:rsidRDefault="009C4EBB" w:rsidP="009C4EBB">
      <w:pPr>
        <w:pStyle w:val="Zkladntext"/>
        <w:numPr>
          <w:ilvl w:val="1"/>
          <w:numId w:val="18"/>
        </w:numPr>
        <w:spacing w:after="0"/>
        <w:ind w:left="1110"/>
        <w:jc w:val="both"/>
        <w:rPr>
          <w:lang w:val="cs-CZ"/>
        </w:rPr>
      </w:pPr>
      <w:r w:rsidRPr="00E820EF">
        <w:rPr>
          <w:lang w:val="cs-CZ"/>
        </w:rPr>
        <w:t>nástroj pro ochranu před škodlivým kódem</w:t>
      </w:r>
      <w:r w:rsidRPr="00CD404B">
        <w:rPr>
          <w:lang w:val="cs-CZ"/>
        </w:rPr>
        <w:t xml:space="preserve"> </w:t>
      </w:r>
      <w:r>
        <w:rPr>
          <w:lang w:val="cs-CZ"/>
        </w:rPr>
        <w:t>/ antivirová kontrola;</w:t>
      </w:r>
    </w:p>
    <w:p w14:paraId="17897581" w14:textId="77777777" w:rsidR="009C4EBB" w:rsidRDefault="009C4EBB" w:rsidP="009C4EBB">
      <w:pPr>
        <w:pStyle w:val="Zkladntext"/>
        <w:numPr>
          <w:ilvl w:val="1"/>
          <w:numId w:val="18"/>
        </w:numPr>
        <w:spacing w:after="0"/>
        <w:ind w:left="1110"/>
        <w:jc w:val="both"/>
        <w:rPr>
          <w:lang w:val="cs-CZ"/>
        </w:rPr>
      </w:pPr>
      <w:r>
        <w:rPr>
          <w:lang w:val="cs-CZ"/>
        </w:rPr>
        <w:t>firewall;</w:t>
      </w:r>
    </w:p>
    <w:p w14:paraId="0F6D8B84" w14:textId="77777777" w:rsidR="009C4EBB" w:rsidRPr="00E201D1" w:rsidRDefault="009C4EBB" w:rsidP="009C4EBB">
      <w:pPr>
        <w:pStyle w:val="Zkladntext"/>
        <w:numPr>
          <w:ilvl w:val="1"/>
          <w:numId w:val="18"/>
        </w:numPr>
        <w:spacing w:after="0"/>
        <w:ind w:left="1110"/>
        <w:jc w:val="both"/>
        <w:rPr>
          <w:lang w:val="cs-CZ"/>
        </w:rPr>
      </w:pPr>
      <w:r w:rsidRPr="00E201D1">
        <w:rPr>
          <w:lang w:val="cs-CZ"/>
        </w:rPr>
        <w:t>vzdálen</w:t>
      </w:r>
      <w:r>
        <w:rPr>
          <w:lang w:val="cs-CZ"/>
        </w:rPr>
        <w:t>ý</w:t>
      </w:r>
      <w:r w:rsidRPr="00E201D1">
        <w:rPr>
          <w:lang w:val="cs-CZ"/>
        </w:rPr>
        <w:t xml:space="preserve"> přístup do provozovaných systémů</w:t>
      </w:r>
      <w:r>
        <w:rPr>
          <w:lang w:val="cs-CZ"/>
        </w:rPr>
        <w:t>;</w:t>
      </w:r>
    </w:p>
    <w:p w14:paraId="788DFC86" w14:textId="77777777" w:rsidR="009C4EBB" w:rsidRDefault="009C4EBB" w:rsidP="009C4EBB">
      <w:pPr>
        <w:pStyle w:val="Zkladntext"/>
        <w:numPr>
          <w:ilvl w:val="1"/>
          <w:numId w:val="18"/>
        </w:numPr>
        <w:spacing w:after="0"/>
        <w:ind w:left="1110"/>
        <w:jc w:val="both"/>
        <w:rPr>
          <w:lang w:val="cs-CZ"/>
        </w:rPr>
      </w:pPr>
      <w:r>
        <w:rPr>
          <w:lang w:val="cs-CZ"/>
        </w:rPr>
        <w:t>šifrování datové komunikace;</w:t>
      </w:r>
    </w:p>
    <w:p w14:paraId="7A1D9C02" w14:textId="77777777" w:rsidR="009C4EBB" w:rsidRDefault="009C4EBB" w:rsidP="009C4EBB">
      <w:pPr>
        <w:pStyle w:val="Zkladntext"/>
        <w:numPr>
          <w:ilvl w:val="1"/>
          <w:numId w:val="18"/>
        </w:numPr>
        <w:spacing w:after="0"/>
        <w:ind w:left="1110"/>
        <w:jc w:val="both"/>
        <w:rPr>
          <w:lang w:val="cs-CZ"/>
        </w:rPr>
      </w:pPr>
      <w:r w:rsidRPr="00982B02">
        <w:rPr>
          <w:lang w:val="cs-CZ"/>
        </w:rPr>
        <w:t xml:space="preserve">návrhy </w:t>
      </w:r>
      <w:r>
        <w:rPr>
          <w:lang w:val="cs-CZ"/>
        </w:rPr>
        <w:t xml:space="preserve">a </w:t>
      </w:r>
      <w:r w:rsidRPr="00982B02">
        <w:rPr>
          <w:lang w:val="cs-CZ"/>
        </w:rPr>
        <w:t>doporučení opatření</w:t>
      </w:r>
      <w:r>
        <w:rPr>
          <w:lang w:val="cs-CZ"/>
        </w:rPr>
        <w:t xml:space="preserve"> ke zvýšení zabezpečení infrastruktury.</w:t>
      </w:r>
    </w:p>
    <w:p w14:paraId="5CF6F854" w14:textId="1BD4C1CA" w:rsidR="009C4EBB" w:rsidRPr="007A2236" w:rsidRDefault="009C4EBB" w:rsidP="009C4EBB">
      <w:pPr>
        <w:pStyle w:val="Zkladntext"/>
        <w:spacing w:before="120" w:after="120"/>
        <w:ind w:left="720"/>
        <w:jc w:val="both"/>
        <w:rPr>
          <w:lang w:val="cs-CZ"/>
        </w:rPr>
      </w:pPr>
      <w:r>
        <w:rPr>
          <w:lang w:val="cs-CZ"/>
        </w:rPr>
        <w:t xml:space="preserve">Služby jsou zajišťovány </w:t>
      </w:r>
      <w:r w:rsidRPr="007012DF">
        <w:rPr>
          <w:lang w:val="cs-CZ"/>
        </w:rPr>
        <w:t xml:space="preserve">minimálně v souladu se zákonem </w:t>
      </w:r>
      <w:r w:rsidRPr="007012DF">
        <w:rPr>
          <w:rFonts w:cstheme="minorHAnsi"/>
        </w:rPr>
        <w:t xml:space="preserve">č. 181/2014 Sb. </w:t>
      </w:r>
      <w:r w:rsidRPr="007012DF">
        <w:rPr>
          <w:lang w:val="cs-CZ"/>
        </w:rPr>
        <w:t>ZKB</w:t>
      </w:r>
      <w:r>
        <w:rPr>
          <w:lang w:val="cs-CZ"/>
        </w:rPr>
        <w:t xml:space="preserve"> a doporučeními NÚKIB v platném znění.</w:t>
      </w:r>
    </w:p>
    <w:bookmarkEnd w:id="229"/>
    <w:p w14:paraId="1F131A86" w14:textId="570FB2C5" w:rsidR="00D86A24" w:rsidRPr="0079621A" w:rsidRDefault="00D86A24" w:rsidP="6860C903">
      <w:pPr>
        <w:pStyle w:val="Zkladntext"/>
        <w:numPr>
          <w:ilvl w:val="0"/>
          <w:numId w:val="18"/>
        </w:numPr>
        <w:spacing w:after="0"/>
        <w:ind w:left="720"/>
        <w:jc w:val="both"/>
        <w:rPr>
          <w:lang w:val="cs-CZ"/>
        </w:rPr>
      </w:pPr>
      <w:r w:rsidRPr="0079621A">
        <w:rPr>
          <w:lang w:val="cs-CZ"/>
        </w:rPr>
        <w:t xml:space="preserve">Notifikace </w:t>
      </w:r>
      <w:r w:rsidR="00E65C00" w:rsidRPr="0079621A">
        <w:rPr>
          <w:lang w:val="cs-CZ"/>
        </w:rPr>
        <w:t xml:space="preserve">Servicedesku </w:t>
      </w:r>
      <w:r w:rsidR="00B709F2" w:rsidRPr="0079621A">
        <w:rPr>
          <w:lang w:val="cs-CZ"/>
        </w:rPr>
        <w:t xml:space="preserve">Objednatele </w:t>
      </w:r>
      <w:r w:rsidRPr="0079621A">
        <w:rPr>
          <w:lang w:val="cs-CZ"/>
        </w:rPr>
        <w:t>(alerting) při výskytu nežádoucích situací</w:t>
      </w:r>
      <w:r w:rsidR="00B709F2" w:rsidRPr="0079621A">
        <w:rPr>
          <w:lang w:val="cs-CZ"/>
        </w:rPr>
        <w:t xml:space="preserve"> do 5 minut od vzniku/zjištění</w:t>
      </w:r>
      <w:r w:rsidRPr="0079621A">
        <w:rPr>
          <w:lang w:val="cs-CZ"/>
        </w:rPr>
        <w:t>. Vyhodnocování těchto stavů a identifikaci příčin. Analýza řešených problémových situací a návrh opatření pro jejich eliminaci. Prozkoumá</w:t>
      </w:r>
      <w:r w:rsidR="00B709F2" w:rsidRPr="0079621A">
        <w:rPr>
          <w:lang w:val="cs-CZ"/>
        </w:rPr>
        <w:t>ní vhodnosti přijatých opatření</w:t>
      </w:r>
      <w:r w:rsidR="00E65C00" w:rsidRPr="0079621A">
        <w:rPr>
          <w:lang w:val="cs-CZ"/>
        </w:rPr>
        <w:t>.</w:t>
      </w:r>
      <w:r w:rsidR="0028101C" w:rsidRPr="0079621A">
        <w:rPr>
          <w:lang w:val="cs-CZ"/>
        </w:rPr>
        <w:t>;</w:t>
      </w:r>
    </w:p>
    <w:p w14:paraId="6160E412" w14:textId="4726F804" w:rsidR="009C4EBB" w:rsidRPr="009920E8" w:rsidRDefault="009C4EBB" w:rsidP="6860C903">
      <w:pPr>
        <w:pStyle w:val="Zkladntext"/>
        <w:numPr>
          <w:ilvl w:val="0"/>
          <w:numId w:val="18"/>
        </w:numPr>
        <w:spacing w:after="0"/>
        <w:ind w:left="720"/>
        <w:jc w:val="both"/>
        <w:rPr>
          <w:lang w:val="cs-CZ"/>
        </w:rPr>
      </w:pPr>
      <w:r w:rsidRPr="009920E8">
        <w:rPr>
          <w:lang w:val="cs-CZ"/>
        </w:rPr>
        <w:t>Poskytovatel zajistí mechanismus detekce změn konfigurace systémových komponent a řízenou reakci na tyto změny, která zahrnuje informování Objednatele.;</w:t>
      </w:r>
    </w:p>
    <w:p w14:paraId="5D1A7FB2" w14:textId="3D058E84" w:rsidR="009C4EBB" w:rsidRPr="009920E8" w:rsidRDefault="009C4EBB" w:rsidP="6860C903">
      <w:pPr>
        <w:pStyle w:val="Zkladntext"/>
        <w:numPr>
          <w:ilvl w:val="0"/>
          <w:numId w:val="18"/>
        </w:numPr>
        <w:spacing w:after="0"/>
        <w:ind w:left="720"/>
        <w:jc w:val="both"/>
        <w:rPr>
          <w:lang w:val="cs-CZ"/>
        </w:rPr>
      </w:pPr>
      <w:r w:rsidRPr="009920E8">
        <w:rPr>
          <w:lang w:val="cs-CZ"/>
        </w:rPr>
        <w:t>Poskytovatel v případě incidentu zajistí identifikaci zodpovědných konfiguračních položek, včetně předání této informace na ServiceDesk SZIF.;</w:t>
      </w:r>
    </w:p>
    <w:p w14:paraId="5CA1C4DA" w14:textId="1939285C" w:rsidR="009C4EBB" w:rsidRPr="009920E8" w:rsidRDefault="009C4EBB" w:rsidP="6860C903">
      <w:pPr>
        <w:pStyle w:val="Zkladntext"/>
        <w:numPr>
          <w:ilvl w:val="0"/>
          <w:numId w:val="18"/>
        </w:numPr>
        <w:spacing w:after="0"/>
        <w:ind w:left="720"/>
        <w:jc w:val="both"/>
        <w:rPr>
          <w:lang w:val="cs-CZ"/>
        </w:rPr>
      </w:pPr>
      <w:r w:rsidRPr="009920E8">
        <w:rPr>
          <w:lang w:val="cs-CZ"/>
        </w:rPr>
        <w:lastRenderedPageBreak/>
        <w:t>Poskytovatel zajistí v případě incidentu nalezení příčiny incidentu a též řešení incidentu, včetně předání těchto informací na ServiceDesk SZIF.;</w:t>
      </w:r>
    </w:p>
    <w:p w14:paraId="4509BC55" w14:textId="40CE130F" w:rsidR="009C4EBB" w:rsidRPr="009920E8" w:rsidRDefault="009C4EBB" w:rsidP="6860C903">
      <w:pPr>
        <w:pStyle w:val="Zkladntext"/>
        <w:numPr>
          <w:ilvl w:val="0"/>
          <w:numId w:val="18"/>
        </w:numPr>
        <w:spacing w:after="0"/>
        <w:ind w:left="720"/>
        <w:jc w:val="both"/>
        <w:rPr>
          <w:lang w:val="cs-CZ"/>
        </w:rPr>
      </w:pPr>
      <w:r w:rsidRPr="009920E8">
        <w:rPr>
          <w:lang w:val="cs-CZ"/>
        </w:rPr>
        <w:t>Poskytovatel zajistí dohled nad neoprávněnými pokusy o přihlášení do monitorovaných prvků provozované infrastruktury, včetně předání této informace na ServiceDesk SZIF.;</w:t>
      </w:r>
    </w:p>
    <w:p w14:paraId="218ADA41" w14:textId="3CBE04C9" w:rsidR="009C4EBB" w:rsidRPr="009920E8" w:rsidRDefault="009C4EBB" w:rsidP="6860C903">
      <w:pPr>
        <w:pStyle w:val="Zkladntext"/>
        <w:numPr>
          <w:ilvl w:val="0"/>
          <w:numId w:val="18"/>
        </w:numPr>
        <w:spacing w:after="0"/>
        <w:ind w:left="720"/>
        <w:jc w:val="both"/>
        <w:rPr>
          <w:lang w:val="cs-CZ"/>
        </w:rPr>
      </w:pPr>
      <w:r w:rsidRPr="009920E8">
        <w:rPr>
          <w:lang w:val="cs-CZ"/>
        </w:rPr>
        <w:t>Poskytovatel zajistí hlášení antivirových incidentů na ServiceDesk SZIF.;</w:t>
      </w:r>
    </w:p>
    <w:p w14:paraId="66E3AD21" w14:textId="60CA60CB" w:rsidR="009C4EBB" w:rsidRPr="009920E8" w:rsidRDefault="009C4EBB" w:rsidP="6860C903">
      <w:pPr>
        <w:pStyle w:val="Zkladntext"/>
        <w:numPr>
          <w:ilvl w:val="0"/>
          <w:numId w:val="18"/>
        </w:numPr>
        <w:spacing w:after="0"/>
        <w:ind w:left="720"/>
        <w:jc w:val="both"/>
        <w:rPr>
          <w:lang w:val="cs-CZ"/>
        </w:rPr>
      </w:pPr>
      <w:r w:rsidRPr="009920E8">
        <w:rPr>
          <w:lang w:val="cs-CZ"/>
        </w:rPr>
        <w:t>Provádění (na denní bázi a souhrnně na měsíční bázi) dohledu a monitoringu dodržování a plnění SLA parametrů stanovených pro infrastrukturu IS SZIF na základě vyhodnocování a kontroly dostupnosti jednotlivých komponent infrastruktury.;</w:t>
      </w:r>
    </w:p>
    <w:p w14:paraId="49F0BB7F" w14:textId="4EF03A6A" w:rsidR="009C4EBB" w:rsidRDefault="009C4EBB" w:rsidP="009C4EBB">
      <w:pPr>
        <w:pStyle w:val="Zkladntext"/>
        <w:numPr>
          <w:ilvl w:val="0"/>
          <w:numId w:val="18"/>
        </w:numPr>
        <w:spacing w:after="0"/>
        <w:ind w:left="720"/>
        <w:jc w:val="both"/>
        <w:rPr>
          <w:lang w:val="cs-CZ"/>
        </w:rPr>
      </w:pPr>
      <w:r w:rsidRPr="0028101C">
        <w:rPr>
          <w:lang w:val="cs-CZ"/>
        </w:rPr>
        <w:t>Správa záznamů zahrnuje sběr, ukládání, zpracování a monitoring bezpečnostní záznamů ze</w:t>
      </w:r>
      <w:r>
        <w:rPr>
          <w:lang w:val="cs-CZ"/>
        </w:rPr>
        <w:t> </w:t>
      </w:r>
      <w:r w:rsidRPr="0028101C">
        <w:rPr>
          <w:lang w:val="cs-CZ"/>
        </w:rPr>
        <w:t>spravovaných síťových zařízení, serverů a systémů. Záznamy se musí archivovat na</w:t>
      </w:r>
      <w:r>
        <w:rPr>
          <w:lang w:val="cs-CZ"/>
        </w:rPr>
        <w:t> </w:t>
      </w:r>
      <w:r w:rsidRPr="0028101C">
        <w:rPr>
          <w:lang w:val="cs-CZ"/>
        </w:rPr>
        <w:t>důvěryhodném a certifikovaném úložišti, které splňuje požadavky zákona o kybernetické bezpečnosti pro</w:t>
      </w:r>
      <w:r>
        <w:rPr>
          <w:lang w:val="cs-CZ"/>
        </w:rPr>
        <w:t xml:space="preserve"> infrastrukturu</w:t>
      </w:r>
      <w:r w:rsidRPr="0028101C">
        <w:rPr>
          <w:lang w:val="cs-CZ"/>
        </w:rPr>
        <w:t xml:space="preserve"> významn</w:t>
      </w:r>
      <w:r>
        <w:rPr>
          <w:lang w:val="cs-CZ"/>
        </w:rPr>
        <w:t>ého</w:t>
      </w:r>
      <w:r w:rsidRPr="0028101C">
        <w:rPr>
          <w:lang w:val="cs-CZ"/>
        </w:rPr>
        <w:t xml:space="preserve"> informační</w:t>
      </w:r>
      <w:r>
        <w:rPr>
          <w:lang w:val="cs-CZ"/>
        </w:rPr>
        <w:t>ho</w:t>
      </w:r>
      <w:r w:rsidRPr="0028101C">
        <w:rPr>
          <w:lang w:val="cs-CZ"/>
        </w:rPr>
        <w:t xml:space="preserve"> </w:t>
      </w:r>
      <w:r>
        <w:rPr>
          <w:lang w:val="cs-CZ"/>
        </w:rPr>
        <w:t>systému</w:t>
      </w:r>
      <w:r w:rsidRPr="0028101C">
        <w:rPr>
          <w:lang w:val="cs-CZ"/>
        </w:rPr>
        <w:t xml:space="preserve"> dle vyhlášky </w:t>
      </w:r>
      <w:r>
        <w:rPr>
          <w:lang w:val="cs-CZ"/>
        </w:rPr>
        <w:t xml:space="preserve">č. </w:t>
      </w:r>
      <w:r w:rsidRPr="009D3254">
        <w:rPr>
          <w:lang w:val="cs-CZ"/>
        </w:rPr>
        <w:t>82/2018 Sb.</w:t>
      </w:r>
      <w:r>
        <w:rPr>
          <w:lang w:val="cs-CZ"/>
        </w:rPr>
        <w:t xml:space="preserve"> o kybernetické bezpečnosti.;</w:t>
      </w:r>
    </w:p>
    <w:p w14:paraId="3355D061" w14:textId="77777777" w:rsidR="009C4EBB" w:rsidRPr="00B0509F" w:rsidRDefault="009C4EBB" w:rsidP="009C4EBB">
      <w:pPr>
        <w:pStyle w:val="Zkladntext"/>
        <w:numPr>
          <w:ilvl w:val="0"/>
          <w:numId w:val="18"/>
        </w:numPr>
        <w:spacing w:after="0"/>
        <w:ind w:left="720"/>
        <w:jc w:val="both"/>
        <w:rPr>
          <w:lang w:val="cs-CZ"/>
        </w:rPr>
      </w:pPr>
      <w:r>
        <w:rPr>
          <w:lang w:val="cs-CZ"/>
        </w:rPr>
        <w:t>Poskytovatel</w:t>
      </w:r>
      <w:r w:rsidRPr="00B0509F">
        <w:rPr>
          <w:lang w:val="cs-CZ"/>
        </w:rPr>
        <w:t xml:space="preserve"> </w:t>
      </w:r>
      <w:r>
        <w:rPr>
          <w:lang w:val="cs-CZ"/>
        </w:rPr>
        <w:t>archivuje</w:t>
      </w:r>
      <w:r w:rsidRPr="00B0509F">
        <w:rPr>
          <w:lang w:val="cs-CZ"/>
        </w:rPr>
        <w:t xml:space="preserve"> </w:t>
      </w:r>
      <w:r>
        <w:rPr>
          <w:lang w:val="cs-CZ"/>
        </w:rPr>
        <w:t xml:space="preserve">bezpečnostní záznamy v rozsahu </w:t>
      </w:r>
      <w:r w:rsidRPr="00B0509F">
        <w:rPr>
          <w:lang w:val="cs-CZ"/>
        </w:rPr>
        <w:t>nejméně:</w:t>
      </w:r>
    </w:p>
    <w:p w14:paraId="7E27D986" w14:textId="77777777" w:rsidR="009C4EBB" w:rsidRPr="00B0509F" w:rsidRDefault="009C4EBB" w:rsidP="009C4EBB">
      <w:pPr>
        <w:pStyle w:val="Zkladntext"/>
        <w:numPr>
          <w:ilvl w:val="1"/>
          <w:numId w:val="18"/>
        </w:numPr>
        <w:spacing w:after="0"/>
        <w:ind w:left="1110"/>
        <w:rPr>
          <w:lang w:val="cs-CZ"/>
        </w:rPr>
      </w:pPr>
      <w:r w:rsidRPr="00B0509F">
        <w:rPr>
          <w:lang w:val="cs-CZ"/>
        </w:rPr>
        <w:t>přihlášení a odhlášení uživatelů a administrátorů,</w:t>
      </w:r>
    </w:p>
    <w:p w14:paraId="59D0E409" w14:textId="77777777" w:rsidR="009C4EBB" w:rsidRPr="00B0509F" w:rsidRDefault="009C4EBB" w:rsidP="009C4EBB">
      <w:pPr>
        <w:pStyle w:val="Zkladntext"/>
        <w:numPr>
          <w:ilvl w:val="1"/>
          <w:numId w:val="18"/>
        </w:numPr>
        <w:spacing w:after="0"/>
        <w:ind w:left="1110"/>
        <w:rPr>
          <w:lang w:val="cs-CZ"/>
        </w:rPr>
      </w:pPr>
      <w:r w:rsidRPr="00B0509F">
        <w:rPr>
          <w:lang w:val="cs-CZ"/>
        </w:rPr>
        <w:t>činnosti provedené administrátory,</w:t>
      </w:r>
    </w:p>
    <w:p w14:paraId="3DC91EF0" w14:textId="77777777" w:rsidR="009C4EBB" w:rsidRPr="00B0509F" w:rsidRDefault="009C4EBB" w:rsidP="009C4EBB">
      <w:pPr>
        <w:pStyle w:val="Zkladntext"/>
        <w:numPr>
          <w:ilvl w:val="1"/>
          <w:numId w:val="18"/>
        </w:numPr>
        <w:spacing w:after="0"/>
        <w:ind w:left="1110"/>
        <w:rPr>
          <w:lang w:val="cs-CZ"/>
        </w:rPr>
      </w:pPr>
      <w:r w:rsidRPr="00B0509F">
        <w:rPr>
          <w:lang w:val="cs-CZ"/>
        </w:rPr>
        <w:t>činnosti vedoucí ke změně přístupových oprávnění,</w:t>
      </w:r>
    </w:p>
    <w:p w14:paraId="67B4A5B7" w14:textId="77777777" w:rsidR="009C4EBB" w:rsidRPr="00B0509F" w:rsidRDefault="009C4EBB" w:rsidP="009C4EBB">
      <w:pPr>
        <w:pStyle w:val="Zkladntext"/>
        <w:numPr>
          <w:ilvl w:val="1"/>
          <w:numId w:val="18"/>
        </w:numPr>
        <w:spacing w:after="0"/>
        <w:ind w:left="1110"/>
        <w:rPr>
          <w:lang w:val="cs-CZ"/>
        </w:rPr>
      </w:pPr>
      <w:r w:rsidRPr="00B0509F">
        <w:rPr>
          <w:lang w:val="cs-CZ"/>
        </w:rPr>
        <w:t>neprovedení činností v důsledku nedostatku přístupových oprávnění a další neúspěšné činnosti uživatelů,</w:t>
      </w:r>
    </w:p>
    <w:p w14:paraId="18465718" w14:textId="77777777" w:rsidR="009C4EBB" w:rsidRPr="00B0509F" w:rsidRDefault="009C4EBB" w:rsidP="009C4EBB">
      <w:pPr>
        <w:pStyle w:val="Zkladntext"/>
        <w:numPr>
          <w:ilvl w:val="1"/>
          <w:numId w:val="18"/>
        </w:numPr>
        <w:spacing w:after="0"/>
        <w:ind w:left="1110"/>
        <w:rPr>
          <w:lang w:val="cs-CZ"/>
        </w:rPr>
      </w:pPr>
      <w:r w:rsidRPr="00B0509F">
        <w:rPr>
          <w:lang w:val="cs-CZ"/>
        </w:rPr>
        <w:t>zahájení a ukončení činností systémů,</w:t>
      </w:r>
    </w:p>
    <w:p w14:paraId="5D87DFA0" w14:textId="77777777" w:rsidR="009C4EBB" w:rsidRPr="00B0509F" w:rsidRDefault="009C4EBB" w:rsidP="009C4EBB">
      <w:pPr>
        <w:pStyle w:val="Zkladntext"/>
        <w:numPr>
          <w:ilvl w:val="1"/>
          <w:numId w:val="18"/>
        </w:numPr>
        <w:spacing w:after="0"/>
        <w:ind w:left="1110"/>
        <w:rPr>
          <w:lang w:val="cs-CZ"/>
        </w:rPr>
      </w:pPr>
      <w:r w:rsidRPr="00B0509F">
        <w:rPr>
          <w:lang w:val="cs-CZ"/>
        </w:rPr>
        <w:t>automatická varovná nebo chybová hlášení systémů,</w:t>
      </w:r>
    </w:p>
    <w:p w14:paraId="409AE7E6" w14:textId="77777777" w:rsidR="009C4EBB" w:rsidRPr="00B0509F" w:rsidRDefault="009C4EBB" w:rsidP="009C4EBB">
      <w:pPr>
        <w:pStyle w:val="Zkladntext"/>
        <w:numPr>
          <w:ilvl w:val="1"/>
          <w:numId w:val="18"/>
        </w:numPr>
        <w:spacing w:after="0"/>
        <w:ind w:left="1110"/>
        <w:rPr>
          <w:lang w:val="cs-CZ"/>
        </w:rPr>
      </w:pPr>
      <w:r w:rsidRPr="00B0509F">
        <w:rPr>
          <w:lang w:val="cs-CZ"/>
        </w:rPr>
        <w:t>přístupy k záznamům o činnostech, pokusy o manipulaci se záznamy o činnostech a</w:t>
      </w:r>
      <w:r>
        <w:rPr>
          <w:lang w:val="cs-CZ"/>
        </w:rPr>
        <w:t> </w:t>
      </w:r>
      <w:r w:rsidRPr="00B0509F">
        <w:rPr>
          <w:lang w:val="cs-CZ"/>
        </w:rPr>
        <w:t>změny nastavení nástroje pro zaznamenávání činností,</w:t>
      </w:r>
    </w:p>
    <w:p w14:paraId="11BF362E" w14:textId="77777777" w:rsidR="009C4EBB" w:rsidRPr="00B0509F" w:rsidRDefault="009C4EBB" w:rsidP="009C4EBB">
      <w:pPr>
        <w:pStyle w:val="Zkladntext"/>
        <w:numPr>
          <w:ilvl w:val="1"/>
          <w:numId w:val="18"/>
        </w:numPr>
        <w:spacing w:after="0"/>
        <w:ind w:left="1110"/>
        <w:rPr>
          <w:lang w:val="cs-CZ"/>
        </w:rPr>
      </w:pPr>
      <w:r w:rsidRPr="00B0509F">
        <w:rPr>
          <w:lang w:val="cs-CZ"/>
        </w:rPr>
        <w:t>použití mechanismů identifikace a autentizace včetně změny údajů, které slouží k přihlášení.</w:t>
      </w:r>
    </w:p>
    <w:p w14:paraId="6F8E2B18" w14:textId="6A52032F" w:rsidR="009C4EBB" w:rsidRPr="009920E8" w:rsidRDefault="009C4EBB" w:rsidP="6860C903">
      <w:pPr>
        <w:pStyle w:val="Zkladntext"/>
        <w:numPr>
          <w:ilvl w:val="0"/>
          <w:numId w:val="18"/>
        </w:numPr>
        <w:spacing w:after="0"/>
        <w:ind w:left="720"/>
        <w:jc w:val="both"/>
        <w:rPr>
          <w:lang w:val="cs-CZ"/>
        </w:rPr>
      </w:pPr>
      <w:r w:rsidRPr="009920E8">
        <w:rPr>
          <w:lang w:val="cs-CZ"/>
        </w:rPr>
        <w:t>Poskytovatel zajistí trvalý vzdálený přístup Objednatele k systémovým logům pro jednotlivé komponenty infrastruktury souvisejících s poskytovaným plněním a zamezí neoprávněnému přístupu třetích stran k záznamům týkajících se systémů Objednatele.;</w:t>
      </w:r>
    </w:p>
    <w:p w14:paraId="3C183440" w14:textId="2A9A9DA3" w:rsidR="009C4EBB" w:rsidRPr="0028101C" w:rsidRDefault="009C4EBB" w:rsidP="009C4EBB">
      <w:pPr>
        <w:pStyle w:val="Zkladntext"/>
        <w:numPr>
          <w:ilvl w:val="0"/>
          <w:numId w:val="18"/>
        </w:numPr>
        <w:spacing w:after="0"/>
        <w:ind w:left="720"/>
        <w:jc w:val="both"/>
        <w:rPr>
          <w:lang w:val="cs-CZ"/>
        </w:rPr>
      </w:pPr>
      <w:r>
        <w:rPr>
          <w:lang w:val="cs-CZ"/>
        </w:rPr>
        <w:t>Rozsah bezpečnostních záznamů a doba jejich uložení musí splňovat požadavky stanovené ve vyhlášce</w:t>
      </w:r>
      <w:r w:rsidRPr="009D3254">
        <w:t xml:space="preserve"> </w:t>
      </w:r>
      <w:r>
        <w:t xml:space="preserve">č. </w:t>
      </w:r>
      <w:r w:rsidRPr="009D3254">
        <w:rPr>
          <w:lang w:val="cs-CZ"/>
        </w:rPr>
        <w:t>82/2018 Sb.</w:t>
      </w:r>
      <w:r>
        <w:rPr>
          <w:lang w:val="cs-CZ"/>
        </w:rPr>
        <w:t xml:space="preserve"> o kybernetické bezpečnosti;</w:t>
      </w:r>
    </w:p>
    <w:p w14:paraId="079950E6" w14:textId="77777777" w:rsidR="009C4EBB" w:rsidRPr="00F532CE" w:rsidRDefault="009C4EBB" w:rsidP="009C4EBB">
      <w:pPr>
        <w:pStyle w:val="Zkladntext"/>
        <w:numPr>
          <w:ilvl w:val="1"/>
          <w:numId w:val="18"/>
        </w:numPr>
        <w:spacing w:after="0"/>
        <w:ind w:left="1110"/>
        <w:jc w:val="both"/>
      </w:pPr>
      <w:r>
        <w:rPr>
          <w:lang w:val="cs-CZ"/>
        </w:rPr>
        <w:t>s</w:t>
      </w:r>
      <w:r w:rsidRPr="00F532CE">
        <w:rPr>
          <w:lang w:val="cs-CZ"/>
        </w:rPr>
        <w:t>oučástí řešení musí být redundantní virtuální appliance v infrastruktuře IS SZIF zajišťující sběr událostí s následným odesíláním do důvěryhodného a certifikovaného úložiště;</w:t>
      </w:r>
    </w:p>
    <w:p w14:paraId="1FC12C46" w14:textId="1C53F0BC" w:rsidR="009C4EBB" w:rsidRPr="00F532CE" w:rsidRDefault="009C4EBB" w:rsidP="009C4EBB">
      <w:pPr>
        <w:pStyle w:val="Zkladntext"/>
        <w:numPr>
          <w:ilvl w:val="1"/>
          <w:numId w:val="18"/>
        </w:numPr>
        <w:spacing w:after="0"/>
        <w:ind w:left="1110"/>
        <w:jc w:val="both"/>
      </w:pPr>
      <w:r>
        <w:rPr>
          <w:lang w:val="cs-CZ"/>
        </w:rPr>
        <w:t>b</w:t>
      </w:r>
      <w:r w:rsidRPr="00F532CE">
        <w:rPr>
          <w:lang w:val="cs-CZ"/>
        </w:rPr>
        <w:t>ezpečnostní monitoring musí splňovat požadavky dle EN ISO/IEC 27001:2022, a být v plném souladu se zákonem č. 181/2014 Sb. ZKB a návaznými vyhláškami v</w:t>
      </w:r>
      <w:r w:rsidR="006B7BD1">
        <w:rPr>
          <w:lang w:val="cs-CZ"/>
        </w:rPr>
        <w:t> </w:t>
      </w:r>
      <w:r w:rsidRPr="00F532CE">
        <w:rPr>
          <w:lang w:val="cs-CZ"/>
        </w:rPr>
        <w:t>platném</w:t>
      </w:r>
      <w:r w:rsidR="006B7BD1">
        <w:rPr>
          <w:lang w:val="cs-CZ"/>
        </w:rPr>
        <w:t xml:space="preserve"> znění</w:t>
      </w:r>
      <w:r w:rsidRPr="00F532CE">
        <w:rPr>
          <w:lang w:val="cs-CZ"/>
        </w:rPr>
        <w:t>;</w:t>
      </w:r>
    </w:p>
    <w:p w14:paraId="50CC2D0E" w14:textId="77777777" w:rsidR="009C4EBB" w:rsidRPr="00A35094" w:rsidRDefault="009C4EBB" w:rsidP="009C4EBB">
      <w:pPr>
        <w:pStyle w:val="Zkladntext"/>
        <w:numPr>
          <w:ilvl w:val="1"/>
          <w:numId w:val="18"/>
        </w:numPr>
        <w:spacing w:after="0"/>
        <w:ind w:left="1110"/>
        <w:jc w:val="both"/>
      </w:pPr>
      <w:r>
        <w:rPr>
          <w:lang w:val="cs-CZ"/>
        </w:rPr>
        <w:t>b</w:t>
      </w:r>
      <w:r w:rsidRPr="00F532CE">
        <w:rPr>
          <w:lang w:val="cs-CZ"/>
        </w:rPr>
        <w:t>ezpečnostní monitoring musí být nezávislý na provozním monitoringu (minimálně na</w:t>
      </w:r>
      <w:r>
        <w:rPr>
          <w:lang w:val="cs-CZ"/>
        </w:rPr>
        <w:t> </w:t>
      </w:r>
      <w:r w:rsidRPr="00F532CE">
        <w:rPr>
          <w:lang w:val="cs-CZ"/>
        </w:rPr>
        <w:t>úrovni oddělení rolí).</w:t>
      </w:r>
    </w:p>
    <w:p w14:paraId="7AABEE2A" w14:textId="51CC2BE8" w:rsidR="00D10C63" w:rsidRPr="009C4EBB" w:rsidRDefault="009C4EBB" w:rsidP="009C4EBB">
      <w:pPr>
        <w:pStyle w:val="Zkladntext"/>
        <w:numPr>
          <w:ilvl w:val="0"/>
          <w:numId w:val="18"/>
        </w:numPr>
        <w:spacing w:after="120"/>
        <w:ind w:left="714" w:hanging="357"/>
        <w:jc w:val="both"/>
      </w:pPr>
      <w:r>
        <w:rPr>
          <w:lang w:val="cs-CZ"/>
        </w:rPr>
        <w:t xml:space="preserve">Poskytovatel zajistí součinnost při </w:t>
      </w:r>
      <w:r w:rsidRPr="00AF3501">
        <w:rPr>
          <w:lang w:val="cs-CZ"/>
        </w:rPr>
        <w:t>provádění externí</w:t>
      </w:r>
      <w:r>
        <w:rPr>
          <w:lang w:val="cs-CZ"/>
        </w:rPr>
        <w:t>ch</w:t>
      </w:r>
      <w:r w:rsidRPr="00AF3501">
        <w:rPr>
          <w:lang w:val="cs-CZ"/>
        </w:rPr>
        <w:t xml:space="preserve"> a interní</w:t>
      </w:r>
      <w:r>
        <w:rPr>
          <w:lang w:val="cs-CZ"/>
        </w:rPr>
        <w:t>ch</w:t>
      </w:r>
      <w:r w:rsidRPr="00AF3501">
        <w:rPr>
          <w:lang w:val="cs-CZ"/>
        </w:rPr>
        <w:t xml:space="preserve"> skenů </w:t>
      </w:r>
      <w:r>
        <w:rPr>
          <w:lang w:val="cs-CZ"/>
        </w:rPr>
        <w:t xml:space="preserve">technických </w:t>
      </w:r>
      <w:r w:rsidRPr="00AF3501">
        <w:rPr>
          <w:lang w:val="cs-CZ"/>
        </w:rPr>
        <w:t>zranitelnost</w:t>
      </w:r>
      <w:r>
        <w:rPr>
          <w:lang w:val="cs-CZ"/>
        </w:rPr>
        <w:t>í, penetračních a zátěžových testů v infrastruktuře, která zabezpečuje Objednatel</w:t>
      </w:r>
      <w:r w:rsidRPr="00AF3501">
        <w:rPr>
          <w:lang w:val="cs-CZ"/>
        </w:rPr>
        <w:t>.</w:t>
      </w:r>
      <w:r>
        <w:rPr>
          <w:lang w:val="cs-CZ"/>
        </w:rPr>
        <w:t xml:space="preserve"> </w:t>
      </w:r>
    </w:p>
    <w:p w14:paraId="73AD2287" w14:textId="77777777" w:rsidR="0039131A" w:rsidRPr="00E201D1" w:rsidRDefault="0039131A" w:rsidP="008D477D">
      <w:pPr>
        <w:pStyle w:val="Nadpis3"/>
        <w:keepLines/>
        <w:numPr>
          <w:ilvl w:val="2"/>
          <w:numId w:val="14"/>
        </w:numPr>
        <w:ind w:left="720" w:hanging="720"/>
        <w:rPr>
          <w:caps w:val="0"/>
          <w:color w:val="243F60" w:themeColor="accent1" w:themeShade="7F"/>
          <w:sz w:val="32"/>
          <w:szCs w:val="32"/>
        </w:rPr>
      </w:pPr>
      <w:r w:rsidRPr="00E201D1">
        <w:rPr>
          <w:caps w:val="0"/>
          <w:color w:val="243F60" w:themeColor="accent1" w:themeShade="7F"/>
          <w:sz w:val="32"/>
          <w:szCs w:val="32"/>
        </w:rPr>
        <w:t>Vyhodnocení služby</w:t>
      </w:r>
    </w:p>
    <w:p w14:paraId="577D5B5C" w14:textId="4C1B1FD3" w:rsidR="00D10C63" w:rsidRPr="00E201D1" w:rsidRDefault="00D10C63" w:rsidP="00D10C63">
      <w:pPr>
        <w:rPr>
          <w:rFonts w:asciiTheme="minorHAnsi" w:hAnsiTheme="minorHAnsi" w:cstheme="minorHAnsi"/>
          <w:sz w:val="22"/>
          <w:szCs w:val="22"/>
        </w:rPr>
      </w:pPr>
      <w:r w:rsidRPr="00E201D1">
        <w:rPr>
          <w:rFonts w:asciiTheme="minorHAnsi" w:hAnsiTheme="minorHAnsi" w:cstheme="minorHAnsi"/>
          <w:sz w:val="22"/>
          <w:szCs w:val="22"/>
        </w:rPr>
        <w:t>O poskytnutí všech služeb bude připraven ze strany Poskytovatele tzv. "</w:t>
      </w:r>
      <w:r w:rsidRPr="00E201D1">
        <w:rPr>
          <w:rFonts w:asciiTheme="minorHAnsi" w:hAnsiTheme="minorHAnsi" w:cstheme="minorHAnsi"/>
          <w:b/>
          <w:bCs/>
          <w:sz w:val="22"/>
          <w:szCs w:val="22"/>
        </w:rPr>
        <w:t>Protokol o poskytnuté službě</w:t>
      </w:r>
      <w:r w:rsidRPr="00E201D1">
        <w:rPr>
          <w:rFonts w:asciiTheme="minorHAnsi" w:hAnsiTheme="minorHAnsi" w:cstheme="minorHAnsi"/>
          <w:sz w:val="22"/>
          <w:szCs w:val="22"/>
        </w:rPr>
        <w:t>" za dobu uplynulého vyhodnocovacího období a obsahující zejména následující:</w:t>
      </w:r>
    </w:p>
    <w:p w14:paraId="7F26B1A8" w14:textId="77777777" w:rsidR="00D10C63" w:rsidRPr="00E201D1" w:rsidRDefault="00D10C63" w:rsidP="00D10C63">
      <w:pPr>
        <w:pStyle w:val="Zkladntext"/>
        <w:numPr>
          <w:ilvl w:val="1"/>
          <w:numId w:val="18"/>
        </w:numPr>
        <w:spacing w:after="0"/>
        <w:ind w:left="1110"/>
        <w:jc w:val="both"/>
        <w:rPr>
          <w:lang w:val="cs-CZ"/>
        </w:rPr>
      </w:pPr>
      <w:r w:rsidRPr="00E201D1">
        <w:rPr>
          <w:lang w:val="cs-CZ"/>
        </w:rPr>
        <w:t>Zpráva o průběhu a stavu systémů bezpečnostního monitoringu;</w:t>
      </w:r>
    </w:p>
    <w:p w14:paraId="0A7A870D" w14:textId="77777777" w:rsidR="00D10C63" w:rsidRPr="00E201D1" w:rsidRDefault="00D10C63" w:rsidP="00D10C63">
      <w:pPr>
        <w:pStyle w:val="Zkladntext"/>
        <w:numPr>
          <w:ilvl w:val="1"/>
          <w:numId w:val="18"/>
        </w:numPr>
        <w:spacing w:after="0"/>
        <w:ind w:left="1110"/>
        <w:jc w:val="both"/>
        <w:rPr>
          <w:lang w:val="cs-CZ"/>
        </w:rPr>
      </w:pPr>
      <w:r w:rsidRPr="00E201D1">
        <w:rPr>
          <w:lang w:val="cs-CZ"/>
        </w:rPr>
        <w:t>Měsíční přehled o zaznamenaných</w:t>
      </w:r>
      <w:r>
        <w:rPr>
          <w:lang w:val="cs-CZ"/>
        </w:rPr>
        <w:t xml:space="preserve"> bezpečnostních</w:t>
      </w:r>
      <w:r w:rsidRPr="00E201D1">
        <w:rPr>
          <w:lang w:val="cs-CZ"/>
        </w:rPr>
        <w:t xml:space="preserve"> incidentech a nežádoucích situacích;</w:t>
      </w:r>
    </w:p>
    <w:p w14:paraId="199BAB82" w14:textId="77777777" w:rsidR="00D10C63" w:rsidRPr="00E201D1" w:rsidRDefault="00D10C63" w:rsidP="00D10C63">
      <w:pPr>
        <w:pStyle w:val="Zkladntext"/>
        <w:numPr>
          <w:ilvl w:val="1"/>
          <w:numId w:val="18"/>
        </w:numPr>
        <w:spacing w:after="0"/>
        <w:ind w:left="1110"/>
        <w:jc w:val="both"/>
        <w:rPr>
          <w:lang w:val="cs-CZ"/>
        </w:rPr>
      </w:pPr>
      <w:r w:rsidRPr="00E201D1">
        <w:rPr>
          <w:lang w:val="cs-CZ"/>
        </w:rPr>
        <w:lastRenderedPageBreak/>
        <w:t>Měsíční přehled pokusů o narušení bezpečnosti provozované infrastruktury;</w:t>
      </w:r>
    </w:p>
    <w:p w14:paraId="040F4D08" w14:textId="77777777" w:rsidR="00D10C63" w:rsidRPr="00E201D1" w:rsidRDefault="00D10C63" w:rsidP="00D10C63">
      <w:pPr>
        <w:pStyle w:val="Zkladntext"/>
        <w:numPr>
          <w:ilvl w:val="1"/>
          <w:numId w:val="18"/>
        </w:numPr>
        <w:spacing w:after="0"/>
        <w:ind w:left="1110"/>
        <w:jc w:val="both"/>
        <w:rPr>
          <w:lang w:val="cs-CZ"/>
        </w:rPr>
      </w:pPr>
      <w:r w:rsidRPr="00E201D1">
        <w:rPr>
          <w:lang w:val="cs-CZ"/>
        </w:rPr>
        <w:t>Záznamy o privilegovaných přihlášeních do systémů, vzdálené správy a konzolí pro správu;</w:t>
      </w:r>
    </w:p>
    <w:p w14:paraId="5A0AE53A" w14:textId="77777777" w:rsidR="00D10C63" w:rsidRPr="00E201D1" w:rsidRDefault="00D10C63" w:rsidP="00D10C63">
      <w:pPr>
        <w:pStyle w:val="Zkladntext"/>
        <w:numPr>
          <w:ilvl w:val="1"/>
          <w:numId w:val="18"/>
        </w:numPr>
        <w:spacing w:after="0"/>
        <w:ind w:left="1110"/>
        <w:jc w:val="both"/>
        <w:rPr>
          <w:lang w:val="cs-CZ"/>
        </w:rPr>
      </w:pPr>
      <w:r w:rsidRPr="00E201D1">
        <w:rPr>
          <w:lang w:val="cs-CZ"/>
        </w:rPr>
        <w:t>Záznamy o používání vzdáleného přístupu do provozovaných systémů;</w:t>
      </w:r>
    </w:p>
    <w:p w14:paraId="6F08BA2F" w14:textId="77777777" w:rsidR="00D10C63" w:rsidRPr="00E201D1" w:rsidRDefault="00D10C63" w:rsidP="00D10C63">
      <w:pPr>
        <w:pStyle w:val="Zkladntext"/>
        <w:numPr>
          <w:ilvl w:val="1"/>
          <w:numId w:val="18"/>
        </w:numPr>
        <w:spacing w:after="0"/>
        <w:ind w:left="1110"/>
        <w:jc w:val="both"/>
        <w:rPr>
          <w:lang w:val="cs-CZ"/>
        </w:rPr>
      </w:pPr>
      <w:r w:rsidRPr="00E201D1">
        <w:rPr>
          <w:lang w:val="cs-CZ"/>
        </w:rPr>
        <w:t xml:space="preserve">Další doklady dokládající prokazatelné čerpání služeb a oprávněnou fakturaci </w:t>
      </w:r>
      <w:r>
        <w:rPr>
          <w:lang w:val="cs-CZ"/>
        </w:rPr>
        <w:t xml:space="preserve">za čerpané </w:t>
      </w:r>
      <w:r w:rsidRPr="00E201D1">
        <w:rPr>
          <w:lang w:val="cs-CZ"/>
        </w:rPr>
        <w:t>služby ze strany Poskytovatele;</w:t>
      </w:r>
    </w:p>
    <w:p w14:paraId="3CDB8E4B" w14:textId="77777777" w:rsidR="00D10C63" w:rsidRPr="00A35094" w:rsidRDefault="00D10C63" w:rsidP="00D10C63">
      <w:pPr>
        <w:pStyle w:val="Zkladntext"/>
        <w:numPr>
          <w:ilvl w:val="0"/>
          <w:numId w:val="18"/>
        </w:numPr>
        <w:spacing w:after="0"/>
        <w:ind w:left="720"/>
        <w:jc w:val="both"/>
        <w:rPr>
          <w:lang w:val="cs-CZ"/>
        </w:rPr>
      </w:pPr>
      <w:r w:rsidRPr="00A35094">
        <w:rPr>
          <w:lang w:val="cs-CZ"/>
        </w:rPr>
        <w:t>Poskytovatel musí mít platnou certifikaci dle ISO/IEC 27001:2013 Systém řízení bezpečnosti informací (</w:t>
      </w:r>
      <w:r w:rsidRPr="00A35094">
        <w:rPr>
          <w:i/>
          <w:iCs/>
          <w:lang w:val="cs-CZ"/>
        </w:rPr>
        <w:t>nebo EN ISO/IEC 27001:2022 nebo ČSN EN ISO/IEC 27001:2023</w:t>
      </w:r>
      <w:r w:rsidRPr="00A35094">
        <w:rPr>
          <w:lang w:val="cs-CZ"/>
        </w:rPr>
        <w:t>) po celou dobu trvání smluvního vztahu.</w:t>
      </w:r>
    </w:p>
    <w:p w14:paraId="4DEE9868" w14:textId="77777777" w:rsidR="00D10C63" w:rsidRDefault="00D10C63" w:rsidP="00D10C63">
      <w:pPr>
        <w:pStyle w:val="Zkladntext"/>
        <w:numPr>
          <w:ilvl w:val="0"/>
          <w:numId w:val="18"/>
        </w:numPr>
        <w:spacing w:after="0"/>
        <w:ind w:left="720"/>
        <w:jc w:val="both"/>
        <w:rPr>
          <w:lang w:val="cs-CZ"/>
        </w:rPr>
      </w:pPr>
      <w:r>
        <w:rPr>
          <w:lang w:val="cs-CZ"/>
        </w:rPr>
        <w:t>N</w:t>
      </w:r>
      <w:r w:rsidRPr="006711CA">
        <w:rPr>
          <w:lang w:val="cs-CZ"/>
        </w:rPr>
        <w:t>ezávisl</w:t>
      </w:r>
      <w:r>
        <w:rPr>
          <w:lang w:val="cs-CZ"/>
        </w:rPr>
        <w:t>é h</w:t>
      </w:r>
      <w:r w:rsidRPr="00A35094">
        <w:rPr>
          <w:lang w:val="cs-CZ"/>
        </w:rPr>
        <w:t xml:space="preserve">odnocení </w:t>
      </w:r>
      <w:r>
        <w:rPr>
          <w:lang w:val="cs-CZ"/>
        </w:rPr>
        <w:t xml:space="preserve">a kontrola </w:t>
      </w:r>
      <w:r w:rsidRPr="00A35094">
        <w:rPr>
          <w:lang w:val="cs-CZ"/>
        </w:rPr>
        <w:t>služ</w:t>
      </w:r>
      <w:r>
        <w:rPr>
          <w:lang w:val="cs-CZ"/>
        </w:rPr>
        <w:t>e</w:t>
      </w:r>
      <w:r w:rsidRPr="00A35094">
        <w:rPr>
          <w:lang w:val="cs-CZ"/>
        </w:rPr>
        <w:t>b bezpečnosti je provád</w:t>
      </w:r>
      <w:r>
        <w:rPr>
          <w:lang w:val="cs-CZ"/>
        </w:rPr>
        <w:t>ě</w:t>
      </w:r>
      <w:r w:rsidRPr="00A35094">
        <w:rPr>
          <w:lang w:val="cs-CZ"/>
        </w:rPr>
        <w:t>no ze strany Odběratele min.</w:t>
      </w:r>
      <w:r>
        <w:rPr>
          <w:lang w:val="cs-CZ"/>
        </w:rPr>
        <w:t> </w:t>
      </w:r>
      <w:r w:rsidRPr="00A35094">
        <w:rPr>
          <w:lang w:val="cs-CZ"/>
        </w:rPr>
        <w:t>1x</w:t>
      </w:r>
      <w:r>
        <w:rPr>
          <w:lang w:val="cs-CZ"/>
        </w:rPr>
        <w:t> </w:t>
      </w:r>
      <w:r w:rsidRPr="00A35094">
        <w:rPr>
          <w:lang w:val="cs-CZ"/>
        </w:rPr>
        <w:t xml:space="preserve">ročně zákaznickým auditem dle výše uvedené normy v platném znění. </w:t>
      </w:r>
    </w:p>
    <w:p w14:paraId="345D4085" w14:textId="77777777" w:rsidR="00725668" w:rsidRDefault="00725668" w:rsidP="00725668">
      <w:pPr>
        <w:pStyle w:val="Zkladntext"/>
        <w:spacing w:after="0"/>
        <w:jc w:val="both"/>
        <w:rPr>
          <w:ins w:id="230" w:author="Word Document Comparison" w:date="2024-12-27T14:47:00Z" w16du:dateUtc="2024-12-27T13:47:00Z"/>
          <w:lang w:val="cs-CZ"/>
        </w:rPr>
      </w:pPr>
    </w:p>
    <w:p w14:paraId="7880F293" w14:textId="77777777" w:rsidR="00725668" w:rsidRDefault="00725668" w:rsidP="00725668">
      <w:pPr>
        <w:pStyle w:val="Nadpis1"/>
        <w:numPr>
          <w:ilvl w:val="1"/>
          <w:numId w:val="14"/>
        </w:numPr>
        <w:ind w:left="431" w:hanging="431"/>
        <w:rPr>
          <w:ins w:id="231" w:author="Word Document Comparison" w:date="2024-12-27T14:47:00Z" w16du:dateUtc="2024-12-27T13:47:00Z"/>
        </w:rPr>
      </w:pPr>
      <w:bookmarkStart w:id="232" w:name="_Toc185492587"/>
      <w:ins w:id="233" w:author="Word Document Comparison" w:date="2024-12-27T14:47:00Z" w16du:dateUtc="2024-12-27T13:47:00Z">
        <w:r>
          <w:t xml:space="preserve">Služba "IS06 </w:t>
        </w:r>
        <w:r w:rsidR="00233DB2">
          <w:t>–</w:t>
        </w:r>
        <w:r>
          <w:t xml:space="preserve"> </w:t>
        </w:r>
        <w:r w:rsidR="00233DB2">
          <w:t>Ad-hoc služby</w:t>
        </w:r>
        <w:r>
          <w:t>"</w:t>
        </w:r>
        <w:bookmarkEnd w:id="232"/>
      </w:ins>
    </w:p>
    <w:p w14:paraId="05E6DD74" w14:textId="77777777" w:rsidR="00725668" w:rsidRDefault="00725668" w:rsidP="00725668">
      <w:pPr>
        <w:pStyle w:val="Nadpis3"/>
        <w:keepLines/>
        <w:numPr>
          <w:ilvl w:val="2"/>
          <w:numId w:val="14"/>
        </w:numPr>
        <w:ind w:left="720" w:hanging="720"/>
        <w:rPr>
          <w:ins w:id="234" w:author="Word Document Comparison" w:date="2024-12-27T14:47:00Z" w16du:dateUtc="2024-12-27T13:47:00Z"/>
          <w:caps w:val="0"/>
          <w:color w:val="243F60" w:themeColor="accent1" w:themeShade="7F"/>
          <w:sz w:val="32"/>
          <w:szCs w:val="32"/>
        </w:rPr>
      </w:pPr>
      <w:ins w:id="235" w:author="Word Document Comparison" w:date="2024-12-27T14:47:00Z" w16du:dateUtc="2024-12-27T13:47:00Z">
        <w:r w:rsidRPr="00493CBD">
          <w:rPr>
            <w:caps w:val="0"/>
            <w:color w:val="243F60" w:themeColor="accent1" w:themeShade="7F"/>
            <w:sz w:val="32"/>
            <w:szCs w:val="32"/>
          </w:rPr>
          <w:t>Parametry služby</w:t>
        </w:r>
      </w:ins>
    </w:p>
    <w:p w14:paraId="04CA5BEC" w14:textId="77777777" w:rsidR="00725668" w:rsidRPr="00493CBD" w:rsidRDefault="00725668" w:rsidP="00725668">
      <w:pPr>
        <w:rPr>
          <w:ins w:id="236" w:author="Word Document Comparison" w:date="2024-12-27T14:47:00Z" w16du:dateUtc="2024-12-27T13:47:00Z"/>
          <w:lang w:eastAsia="zh-CN"/>
        </w:rPr>
      </w:pPr>
    </w:p>
    <w:tbl>
      <w:tblPr>
        <w:tblStyle w:val="Mkatabulky"/>
        <w:tblW w:w="9229" w:type="dxa"/>
        <w:tblLayout w:type="fixed"/>
        <w:tblLook w:val="04A0" w:firstRow="1" w:lastRow="0" w:firstColumn="1" w:lastColumn="0" w:noHBand="0" w:noVBand="1"/>
      </w:tblPr>
      <w:tblGrid>
        <w:gridCol w:w="1952"/>
        <w:gridCol w:w="2837"/>
        <w:gridCol w:w="1273"/>
        <w:gridCol w:w="1420"/>
        <w:gridCol w:w="1747"/>
      </w:tblGrid>
      <w:tr w:rsidR="00725668" w:rsidRPr="00551E43" w14:paraId="758B3D62" w14:textId="77777777" w:rsidTr="009B1B5F">
        <w:trPr>
          <w:cantSplit/>
          <w:trHeight w:val="375"/>
          <w:ins w:id="237" w:author="Word Document Comparison" w:date="2024-12-27T14:47:00Z" w16du:dateUtc="2024-12-27T13:47:00Z"/>
        </w:trPr>
        <w:tc>
          <w:tcPr>
            <w:tcW w:w="1952" w:type="dxa"/>
            <w:shd w:val="clear" w:color="auto" w:fill="006600"/>
            <w:vAlign w:val="center"/>
          </w:tcPr>
          <w:p w14:paraId="623529B9" w14:textId="77777777" w:rsidR="00725668" w:rsidRPr="00551E43" w:rsidRDefault="00725668" w:rsidP="009B1B5F">
            <w:pPr>
              <w:spacing w:before="0" w:after="0"/>
              <w:jc w:val="left"/>
              <w:rPr>
                <w:ins w:id="238" w:author="Word Document Comparison" w:date="2024-12-27T14:47:00Z" w16du:dateUtc="2024-12-27T13:47:00Z"/>
              </w:rPr>
            </w:pPr>
            <w:ins w:id="239" w:author="Word Document Comparison" w:date="2024-12-27T14:47:00Z" w16du:dateUtc="2024-12-27T13:47:00Z">
              <w:r w:rsidRPr="00551E43">
                <w:t>Označení</w:t>
              </w:r>
            </w:ins>
          </w:p>
        </w:tc>
        <w:tc>
          <w:tcPr>
            <w:tcW w:w="7277" w:type="dxa"/>
            <w:gridSpan w:val="4"/>
            <w:shd w:val="clear" w:color="auto" w:fill="006600"/>
            <w:vAlign w:val="center"/>
          </w:tcPr>
          <w:p w14:paraId="2C8E98DE" w14:textId="77777777" w:rsidR="00725668" w:rsidRPr="00551E43" w:rsidRDefault="00725668" w:rsidP="009B1B5F">
            <w:pPr>
              <w:spacing w:before="0" w:after="0"/>
              <w:jc w:val="left"/>
              <w:rPr>
                <w:ins w:id="240" w:author="Word Document Comparison" w:date="2024-12-27T14:47:00Z" w16du:dateUtc="2024-12-27T13:47:00Z"/>
              </w:rPr>
            </w:pPr>
            <w:ins w:id="241" w:author="Word Document Comparison" w:date="2024-12-27T14:47:00Z" w16du:dateUtc="2024-12-27T13:47:00Z">
              <w:r w:rsidRPr="00551E43">
                <w:t>Název služby</w:t>
              </w:r>
            </w:ins>
          </w:p>
        </w:tc>
      </w:tr>
      <w:tr w:rsidR="00725668" w:rsidRPr="00551E43" w14:paraId="51A4800F" w14:textId="77777777" w:rsidTr="009B1B5F">
        <w:trPr>
          <w:cantSplit/>
          <w:trHeight w:val="408"/>
          <w:ins w:id="242" w:author="Word Document Comparison" w:date="2024-12-27T14:47:00Z" w16du:dateUtc="2024-12-27T13:47:00Z"/>
        </w:trPr>
        <w:tc>
          <w:tcPr>
            <w:tcW w:w="1952" w:type="dxa"/>
            <w:tcBorders>
              <w:bottom w:val="single" w:sz="4" w:space="0" w:color="auto"/>
            </w:tcBorders>
            <w:vAlign w:val="center"/>
          </w:tcPr>
          <w:p w14:paraId="79BED667" w14:textId="77777777" w:rsidR="00725668" w:rsidRPr="00551E43" w:rsidRDefault="00725668" w:rsidP="009B1B5F">
            <w:pPr>
              <w:spacing w:before="0" w:after="0"/>
              <w:jc w:val="left"/>
              <w:rPr>
                <w:ins w:id="243" w:author="Word Document Comparison" w:date="2024-12-27T14:47:00Z" w16du:dateUtc="2024-12-27T13:47:00Z"/>
              </w:rPr>
            </w:pPr>
            <w:ins w:id="244" w:author="Word Document Comparison" w:date="2024-12-27T14:47:00Z" w16du:dateUtc="2024-12-27T13:47:00Z">
              <w:r>
                <w:t>IS0</w:t>
              </w:r>
              <w:r w:rsidR="00336EE1">
                <w:t>6</w:t>
              </w:r>
            </w:ins>
          </w:p>
        </w:tc>
        <w:tc>
          <w:tcPr>
            <w:tcW w:w="7277" w:type="dxa"/>
            <w:gridSpan w:val="4"/>
            <w:tcBorders>
              <w:bottom w:val="single" w:sz="4" w:space="0" w:color="auto"/>
            </w:tcBorders>
            <w:vAlign w:val="center"/>
          </w:tcPr>
          <w:p w14:paraId="29342CB9" w14:textId="77777777" w:rsidR="00725668" w:rsidRPr="00551E43" w:rsidRDefault="00233DB2" w:rsidP="009B1B5F">
            <w:pPr>
              <w:spacing w:before="0" w:after="0"/>
              <w:jc w:val="left"/>
              <w:rPr>
                <w:ins w:id="245" w:author="Word Document Comparison" w:date="2024-12-27T14:47:00Z" w16du:dateUtc="2024-12-27T13:47:00Z"/>
              </w:rPr>
            </w:pPr>
            <w:ins w:id="246" w:author="Word Document Comparison" w:date="2024-12-27T14:47:00Z" w16du:dateUtc="2024-12-27T13:47:00Z">
              <w:r>
                <w:t>Ad-hoc služby</w:t>
              </w:r>
            </w:ins>
          </w:p>
        </w:tc>
      </w:tr>
      <w:tr w:rsidR="00725668" w:rsidRPr="00551E43" w14:paraId="3C95FF2A" w14:textId="77777777" w:rsidTr="009B1B5F">
        <w:trPr>
          <w:cantSplit/>
          <w:trHeight w:val="408"/>
          <w:ins w:id="247" w:author="Word Document Comparison" w:date="2024-12-27T14:47:00Z" w16du:dateUtc="2024-12-27T13:47:00Z"/>
        </w:trPr>
        <w:tc>
          <w:tcPr>
            <w:tcW w:w="9229" w:type="dxa"/>
            <w:gridSpan w:val="5"/>
            <w:shd w:val="clear" w:color="auto" w:fill="006600"/>
            <w:vAlign w:val="center"/>
          </w:tcPr>
          <w:p w14:paraId="2ED1AAE6" w14:textId="77777777" w:rsidR="00725668" w:rsidRPr="00551E43" w:rsidRDefault="00725668" w:rsidP="009B1B5F">
            <w:pPr>
              <w:spacing w:before="0" w:after="0"/>
              <w:jc w:val="left"/>
              <w:rPr>
                <w:ins w:id="248" w:author="Word Document Comparison" w:date="2024-12-27T14:47:00Z" w16du:dateUtc="2024-12-27T13:47:00Z"/>
              </w:rPr>
            </w:pPr>
            <w:ins w:id="249" w:author="Word Document Comparison" w:date="2024-12-27T14:47:00Z" w16du:dateUtc="2024-12-27T13:47:00Z">
              <w:r w:rsidRPr="00551E43">
                <w:t>Vymezení služby</w:t>
              </w:r>
            </w:ins>
          </w:p>
        </w:tc>
      </w:tr>
      <w:tr w:rsidR="00725668" w:rsidRPr="00551E43" w14:paraId="225584C6" w14:textId="77777777" w:rsidTr="009B1B5F">
        <w:trPr>
          <w:cantSplit/>
          <w:trHeight w:val="408"/>
          <w:ins w:id="250" w:author="Word Document Comparison" w:date="2024-12-27T14:47:00Z" w16du:dateUtc="2024-12-27T13:47:00Z"/>
        </w:trPr>
        <w:tc>
          <w:tcPr>
            <w:tcW w:w="1952" w:type="dxa"/>
            <w:tcBorders>
              <w:bottom w:val="single" w:sz="4" w:space="0" w:color="auto"/>
            </w:tcBorders>
            <w:shd w:val="clear" w:color="auto" w:fill="AEEAC1"/>
            <w:vAlign w:val="center"/>
          </w:tcPr>
          <w:p w14:paraId="616ABE48" w14:textId="77777777" w:rsidR="00725668" w:rsidRPr="00551E43" w:rsidRDefault="00725668" w:rsidP="009B1B5F">
            <w:pPr>
              <w:spacing w:before="0" w:after="0"/>
              <w:jc w:val="left"/>
              <w:rPr>
                <w:ins w:id="251" w:author="Word Document Comparison" w:date="2024-12-27T14:47:00Z" w16du:dateUtc="2024-12-27T13:47:00Z"/>
              </w:rPr>
            </w:pPr>
            <w:ins w:id="252" w:author="Word Document Comparison" w:date="2024-12-27T14:47:00Z" w16du:dateUtc="2024-12-27T13:47:00Z">
              <w:r w:rsidRPr="00551E43">
                <w:t>Lokalita</w:t>
              </w:r>
            </w:ins>
          </w:p>
        </w:tc>
        <w:tc>
          <w:tcPr>
            <w:tcW w:w="2837" w:type="dxa"/>
            <w:shd w:val="clear" w:color="auto" w:fill="auto"/>
            <w:vAlign w:val="center"/>
          </w:tcPr>
          <w:p w14:paraId="5712A9B2" w14:textId="77777777" w:rsidR="00725668" w:rsidRPr="00551E43" w:rsidRDefault="00725668" w:rsidP="009B1B5F">
            <w:pPr>
              <w:spacing w:before="0" w:after="0"/>
              <w:jc w:val="left"/>
              <w:rPr>
                <w:ins w:id="253" w:author="Word Document Comparison" w:date="2024-12-27T14:47:00Z" w16du:dateUtc="2024-12-27T13:47:00Z"/>
              </w:rPr>
            </w:pPr>
            <w:ins w:id="254" w:author="Word Document Comparison" w:date="2024-12-27T14:47:00Z" w16du:dateUtc="2024-12-27T13:47:00Z">
              <w:r>
                <w:t>A, B</w:t>
              </w:r>
            </w:ins>
          </w:p>
        </w:tc>
        <w:tc>
          <w:tcPr>
            <w:tcW w:w="1273" w:type="dxa"/>
            <w:shd w:val="clear" w:color="auto" w:fill="AEEAC1"/>
            <w:vAlign w:val="center"/>
          </w:tcPr>
          <w:p w14:paraId="0204EDD4" w14:textId="77777777" w:rsidR="00725668" w:rsidRPr="00551E43" w:rsidRDefault="00725668" w:rsidP="009B1B5F">
            <w:pPr>
              <w:spacing w:before="0" w:after="0"/>
              <w:jc w:val="left"/>
              <w:rPr>
                <w:ins w:id="255" w:author="Word Document Comparison" w:date="2024-12-27T14:47:00Z" w16du:dateUtc="2024-12-27T13:47:00Z"/>
              </w:rPr>
            </w:pPr>
            <w:ins w:id="256" w:author="Word Document Comparison" w:date="2024-12-27T14:47:00Z" w16du:dateUtc="2024-12-27T13:47:00Z">
              <w:r w:rsidRPr="00551E43">
                <w:t>Prostředí</w:t>
              </w:r>
            </w:ins>
          </w:p>
        </w:tc>
        <w:tc>
          <w:tcPr>
            <w:tcW w:w="3167" w:type="dxa"/>
            <w:gridSpan w:val="2"/>
            <w:shd w:val="clear" w:color="auto" w:fill="auto"/>
            <w:vAlign w:val="center"/>
          </w:tcPr>
          <w:p w14:paraId="1224A187" w14:textId="77777777" w:rsidR="00725668" w:rsidRPr="00551E43" w:rsidRDefault="00725668" w:rsidP="009B1B5F">
            <w:pPr>
              <w:spacing w:before="0" w:after="0"/>
              <w:jc w:val="left"/>
              <w:rPr>
                <w:ins w:id="257" w:author="Word Document Comparison" w:date="2024-12-27T14:47:00Z" w16du:dateUtc="2024-12-27T13:47:00Z"/>
              </w:rPr>
            </w:pPr>
            <w:ins w:id="258" w:author="Word Document Comparison" w:date="2024-12-27T14:47:00Z" w16du:dateUtc="2024-12-27T13:47:00Z">
              <w:r>
                <w:t>PROD/TEST/DEV/MGMT</w:t>
              </w:r>
            </w:ins>
          </w:p>
        </w:tc>
      </w:tr>
      <w:tr w:rsidR="00725668" w:rsidRPr="00551E43" w14:paraId="2E5DCDF7" w14:textId="77777777" w:rsidTr="009B1B5F">
        <w:trPr>
          <w:cantSplit/>
          <w:trHeight w:val="408"/>
          <w:ins w:id="259" w:author="Word Document Comparison" w:date="2024-12-27T14:47:00Z" w16du:dateUtc="2024-12-27T13:47:00Z"/>
        </w:trPr>
        <w:tc>
          <w:tcPr>
            <w:tcW w:w="1952" w:type="dxa"/>
            <w:tcBorders>
              <w:top w:val="single" w:sz="4" w:space="0" w:color="auto"/>
            </w:tcBorders>
            <w:shd w:val="clear" w:color="auto" w:fill="AEEAC1"/>
            <w:vAlign w:val="center"/>
          </w:tcPr>
          <w:p w14:paraId="45D36A69" w14:textId="77777777" w:rsidR="00725668" w:rsidRPr="00551E43" w:rsidRDefault="00725668" w:rsidP="009B1B5F">
            <w:pPr>
              <w:spacing w:before="0" w:after="0"/>
              <w:jc w:val="left"/>
              <w:rPr>
                <w:ins w:id="260" w:author="Word Document Comparison" w:date="2024-12-27T14:47:00Z" w16du:dateUtc="2024-12-27T13:47:00Z"/>
              </w:rPr>
            </w:pPr>
            <w:ins w:id="261" w:author="Word Document Comparison" w:date="2024-12-27T14:47:00Z" w16du:dateUtc="2024-12-27T13:47:00Z">
              <w:r w:rsidRPr="00551E43">
                <w:t>Zkrácený popis služby</w:t>
              </w:r>
            </w:ins>
          </w:p>
        </w:tc>
        <w:tc>
          <w:tcPr>
            <w:tcW w:w="7277" w:type="dxa"/>
            <w:gridSpan w:val="4"/>
            <w:shd w:val="clear" w:color="auto" w:fill="auto"/>
            <w:vAlign w:val="center"/>
          </w:tcPr>
          <w:p w14:paraId="5AA606C0" w14:textId="77777777" w:rsidR="00725668" w:rsidRPr="00551E43" w:rsidRDefault="00725668" w:rsidP="009B1B5F">
            <w:pPr>
              <w:spacing w:before="0" w:after="0"/>
              <w:jc w:val="left"/>
              <w:rPr>
                <w:ins w:id="262" w:author="Word Document Comparison" w:date="2024-12-27T14:47:00Z" w16du:dateUtc="2024-12-27T13:47:00Z"/>
              </w:rPr>
            </w:pPr>
            <w:ins w:id="263" w:author="Word Document Comparison" w:date="2024-12-27T14:47:00Z" w16du:dateUtc="2024-12-27T13:47:00Z">
              <w:r>
                <w:t xml:space="preserve">Poskytování </w:t>
              </w:r>
              <w:r w:rsidR="00233DB2">
                <w:t>ad-hoc služeb nad rámec standardní provozní a servisní podpory</w:t>
              </w:r>
            </w:ins>
          </w:p>
        </w:tc>
      </w:tr>
      <w:tr w:rsidR="00725668" w:rsidRPr="00551E43" w14:paraId="00251CE6" w14:textId="77777777" w:rsidTr="009B1B5F">
        <w:trPr>
          <w:cantSplit/>
          <w:trHeight w:val="891"/>
          <w:ins w:id="264" w:author="Word Document Comparison" w:date="2024-12-27T14:47:00Z" w16du:dateUtc="2024-12-27T13:47:00Z"/>
        </w:trPr>
        <w:tc>
          <w:tcPr>
            <w:tcW w:w="1952" w:type="dxa"/>
            <w:tcBorders>
              <w:top w:val="single" w:sz="4" w:space="0" w:color="auto"/>
            </w:tcBorders>
            <w:shd w:val="clear" w:color="auto" w:fill="AEEAC1"/>
            <w:vAlign w:val="center"/>
          </w:tcPr>
          <w:p w14:paraId="5FB34AE1" w14:textId="77777777" w:rsidR="00725668" w:rsidRPr="00551E43" w:rsidRDefault="00725668" w:rsidP="009B1B5F">
            <w:pPr>
              <w:spacing w:before="0" w:after="0"/>
              <w:jc w:val="left"/>
              <w:rPr>
                <w:ins w:id="265" w:author="Word Document Comparison" w:date="2024-12-27T14:47:00Z" w16du:dateUtc="2024-12-27T13:47:00Z"/>
              </w:rPr>
            </w:pPr>
            <w:ins w:id="266" w:author="Word Document Comparison" w:date="2024-12-27T14:47:00Z" w16du:dateUtc="2024-12-27T13:47:00Z">
              <w:r w:rsidRPr="00551E43">
                <w:t>Klíčové činnosti v rámci služby</w:t>
              </w:r>
            </w:ins>
          </w:p>
        </w:tc>
        <w:tc>
          <w:tcPr>
            <w:tcW w:w="7277" w:type="dxa"/>
            <w:gridSpan w:val="4"/>
            <w:tcBorders>
              <w:bottom w:val="single" w:sz="4" w:space="0" w:color="auto"/>
            </w:tcBorders>
            <w:shd w:val="clear" w:color="auto" w:fill="auto"/>
            <w:vAlign w:val="center"/>
          </w:tcPr>
          <w:p w14:paraId="7C4C84E2" w14:textId="77777777" w:rsidR="00725668" w:rsidRDefault="00725668" w:rsidP="009B1B5F">
            <w:pPr>
              <w:pStyle w:val="Odstavecseseznamem"/>
              <w:numPr>
                <w:ilvl w:val="0"/>
                <w:numId w:val="9"/>
              </w:numPr>
              <w:spacing w:before="0" w:after="0"/>
              <w:jc w:val="left"/>
              <w:rPr>
                <w:ins w:id="267" w:author="Word Document Comparison" w:date="2024-12-27T14:47:00Z" w16du:dateUtc="2024-12-27T13:47:00Z"/>
              </w:rPr>
            </w:pPr>
            <w:ins w:id="268" w:author="Word Document Comparison" w:date="2024-12-27T14:47:00Z" w16du:dateUtc="2024-12-27T13:47:00Z">
              <w:r>
                <w:t>Technická podpora rozvoje infrastruktury</w:t>
              </w:r>
            </w:ins>
          </w:p>
          <w:p w14:paraId="1E92C891" w14:textId="77777777" w:rsidR="00233DB2" w:rsidRPr="00551E43" w:rsidRDefault="00233DB2" w:rsidP="009B1B5F">
            <w:pPr>
              <w:pStyle w:val="Odstavecseseznamem"/>
              <w:numPr>
                <w:ilvl w:val="0"/>
                <w:numId w:val="9"/>
              </w:numPr>
              <w:spacing w:before="0" w:after="0"/>
              <w:jc w:val="left"/>
              <w:rPr>
                <w:ins w:id="269" w:author="Word Document Comparison" w:date="2024-12-27T14:47:00Z" w16du:dateUtc="2024-12-27T13:47:00Z"/>
              </w:rPr>
            </w:pPr>
            <w:ins w:id="270" w:author="Word Document Comparison" w:date="2024-12-27T14:47:00Z" w16du:dateUtc="2024-12-27T13:47:00Z">
              <w:r>
                <w:t>Ostatní služby nad rámec provozní a servisní podpory</w:t>
              </w:r>
            </w:ins>
          </w:p>
        </w:tc>
      </w:tr>
      <w:tr w:rsidR="00725668" w:rsidRPr="00551E43" w14:paraId="5A3B0BB2" w14:textId="77777777" w:rsidTr="009B1B5F">
        <w:trPr>
          <w:cantSplit/>
          <w:trHeight w:val="408"/>
          <w:ins w:id="271" w:author="Word Document Comparison" w:date="2024-12-27T14:47:00Z" w16du:dateUtc="2024-12-27T13:47:00Z"/>
        </w:trPr>
        <w:tc>
          <w:tcPr>
            <w:tcW w:w="1952" w:type="dxa"/>
            <w:vMerge w:val="restart"/>
            <w:tcBorders>
              <w:top w:val="single" w:sz="4" w:space="0" w:color="auto"/>
              <w:left w:val="single" w:sz="4" w:space="0" w:color="auto"/>
              <w:right w:val="single" w:sz="4" w:space="0" w:color="auto"/>
            </w:tcBorders>
            <w:shd w:val="clear" w:color="auto" w:fill="AEEAC1"/>
            <w:vAlign w:val="center"/>
            <w:hideMark/>
          </w:tcPr>
          <w:p w14:paraId="2AD25C34" w14:textId="77777777" w:rsidR="00725668" w:rsidRPr="00551E43" w:rsidRDefault="00725668" w:rsidP="009B1B5F">
            <w:pPr>
              <w:spacing w:before="0" w:after="0"/>
              <w:jc w:val="left"/>
              <w:rPr>
                <w:ins w:id="272" w:author="Word Document Comparison" w:date="2024-12-27T14:47:00Z" w16du:dateUtc="2024-12-27T13:47:00Z"/>
              </w:rPr>
            </w:pPr>
            <w:ins w:id="273" w:author="Word Document Comparison" w:date="2024-12-27T14:47:00Z" w16du:dateUtc="2024-12-27T13:47:00Z">
              <w:r w:rsidRPr="00551E43">
                <w:t>Minimální rozsah služeb</w:t>
              </w:r>
            </w:ins>
          </w:p>
        </w:tc>
        <w:tc>
          <w:tcPr>
            <w:tcW w:w="2837" w:type="dxa"/>
            <w:tcBorders>
              <w:top w:val="single" w:sz="4" w:space="0" w:color="auto"/>
              <w:left w:val="single" w:sz="4" w:space="0" w:color="auto"/>
              <w:bottom w:val="single" w:sz="4" w:space="0" w:color="auto"/>
              <w:right w:val="single" w:sz="4" w:space="0" w:color="auto"/>
            </w:tcBorders>
            <w:shd w:val="clear" w:color="auto" w:fill="AEEAC1"/>
            <w:vAlign w:val="center"/>
            <w:hideMark/>
          </w:tcPr>
          <w:p w14:paraId="6327F6A7" w14:textId="77777777" w:rsidR="00725668" w:rsidRPr="00551E43" w:rsidRDefault="00725668" w:rsidP="009B1B5F">
            <w:pPr>
              <w:spacing w:before="0" w:after="0"/>
              <w:jc w:val="left"/>
              <w:rPr>
                <w:ins w:id="274" w:author="Word Document Comparison" w:date="2024-12-27T14:47:00Z" w16du:dateUtc="2024-12-27T13:47:00Z"/>
              </w:rPr>
            </w:pPr>
            <w:ins w:id="275" w:author="Word Document Comparison" w:date="2024-12-27T14:47:00Z" w16du:dateUtc="2024-12-27T13:47:00Z">
              <w:r w:rsidRPr="00551E43">
                <w:t>Klíčová činnost</w:t>
              </w:r>
            </w:ins>
          </w:p>
        </w:tc>
        <w:tc>
          <w:tcPr>
            <w:tcW w:w="2693" w:type="dxa"/>
            <w:gridSpan w:val="2"/>
            <w:tcBorders>
              <w:top w:val="single" w:sz="4" w:space="0" w:color="auto"/>
              <w:left w:val="single" w:sz="4" w:space="0" w:color="auto"/>
              <w:bottom w:val="single" w:sz="4" w:space="0" w:color="auto"/>
              <w:right w:val="single" w:sz="4" w:space="0" w:color="auto"/>
            </w:tcBorders>
            <w:shd w:val="clear" w:color="auto" w:fill="AEEAC1"/>
            <w:vAlign w:val="center"/>
            <w:hideMark/>
          </w:tcPr>
          <w:p w14:paraId="0F2E6300" w14:textId="77777777" w:rsidR="00725668" w:rsidRPr="00551E43" w:rsidRDefault="00725668" w:rsidP="009B1B5F">
            <w:pPr>
              <w:spacing w:before="0" w:after="0"/>
              <w:jc w:val="left"/>
              <w:rPr>
                <w:ins w:id="276" w:author="Word Document Comparison" w:date="2024-12-27T14:47:00Z" w16du:dateUtc="2024-12-27T13:47:00Z"/>
              </w:rPr>
            </w:pPr>
            <w:ins w:id="277" w:author="Word Document Comparison" w:date="2024-12-27T14:47:00Z" w16du:dateUtc="2024-12-27T13:47:00Z">
              <w:r>
                <w:t>Rozsah služby</w:t>
              </w:r>
            </w:ins>
          </w:p>
        </w:tc>
        <w:tc>
          <w:tcPr>
            <w:tcW w:w="1747" w:type="dxa"/>
            <w:tcBorders>
              <w:top w:val="single" w:sz="4" w:space="0" w:color="auto"/>
              <w:left w:val="single" w:sz="4" w:space="0" w:color="auto"/>
              <w:bottom w:val="single" w:sz="4" w:space="0" w:color="auto"/>
              <w:right w:val="single" w:sz="4" w:space="0" w:color="auto"/>
            </w:tcBorders>
            <w:shd w:val="clear" w:color="auto" w:fill="AEEAC1"/>
            <w:vAlign w:val="center"/>
            <w:hideMark/>
          </w:tcPr>
          <w:p w14:paraId="0198B3EC" w14:textId="77777777" w:rsidR="00725668" w:rsidRPr="00551E43" w:rsidRDefault="00725668" w:rsidP="009B1B5F">
            <w:pPr>
              <w:spacing w:before="0" w:after="0"/>
              <w:jc w:val="left"/>
              <w:rPr>
                <w:ins w:id="278" w:author="Word Document Comparison" w:date="2024-12-27T14:47:00Z" w16du:dateUtc="2024-12-27T13:47:00Z"/>
              </w:rPr>
            </w:pPr>
            <w:ins w:id="279" w:author="Word Document Comparison" w:date="2024-12-27T14:47:00Z" w16du:dateUtc="2024-12-27T13:47:00Z">
              <w:r w:rsidRPr="00551E43">
                <w:t>Periodicita činnosti</w:t>
              </w:r>
            </w:ins>
          </w:p>
        </w:tc>
      </w:tr>
      <w:tr w:rsidR="00233DB2" w:rsidRPr="00551E43" w14:paraId="34791063" w14:textId="77777777" w:rsidTr="00BC5251">
        <w:trPr>
          <w:cantSplit/>
          <w:trHeight w:val="408"/>
          <w:ins w:id="280" w:author="Word Document Comparison" w:date="2024-12-27T14:47:00Z" w16du:dateUtc="2024-12-27T13:47:00Z"/>
        </w:trPr>
        <w:tc>
          <w:tcPr>
            <w:tcW w:w="1952" w:type="dxa"/>
            <w:vMerge/>
            <w:tcBorders>
              <w:left w:val="single" w:sz="4" w:space="0" w:color="auto"/>
              <w:right w:val="single" w:sz="4" w:space="0" w:color="auto"/>
            </w:tcBorders>
            <w:shd w:val="clear" w:color="auto" w:fill="AEEAC1"/>
            <w:vAlign w:val="center"/>
            <w:hideMark/>
          </w:tcPr>
          <w:p w14:paraId="263C96E4" w14:textId="77777777" w:rsidR="00233DB2" w:rsidRPr="00551E43" w:rsidRDefault="00233DB2" w:rsidP="00233DB2">
            <w:pPr>
              <w:spacing w:before="0" w:after="0"/>
              <w:jc w:val="left"/>
              <w:rPr>
                <w:ins w:id="281" w:author="Word Document Comparison" w:date="2024-12-27T14:47:00Z" w16du:dateUtc="2024-12-27T13:47:00Z"/>
              </w:rPr>
            </w:pPr>
          </w:p>
        </w:tc>
        <w:tc>
          <w:tcPr>
            <w:tcW w:w="2837" w:type="dxa"/>
            <w:tcBorders>
              <w:top w:val="single" w:sz="4" w:space="0" w:color="auto"/>
              <w:left w:val="single" w:sz="4" w:space="0" w:color="auto"/>
              <w:bottom w:val="single" w:sz="4" w:space="0" w:color="auto"/>
              <w:right w:val="single" w:sz="4" w:space="0" w:color="auto"/>
            </w:tcBorders>
            <w:vAlign w:val="center"/>
          </w:tcPr>
          <w:p w14:paraId="7D7564FE" w14:textId="77777777" w:rsidR="00233DB2" w:rsidRPr="00551E43" w:rsidRDefault="00233DB2" w:rsidP="00233DB2">
            <w:pPr>
              <w:spacing w:before="0" w:after="0"/>
              <w:jc w:val="left"/>
              <w:rPr>
                <w:ins w:id="282" w:author="Word Document Comparison" w:date="2024-12-27T14:47:00Z" w16du:dateUtc="2024-12-27T13:47:00Z"/>
              </w:rPr>
            </w:pPr>
            <w:ins w:id="283" w:author="Word Document Comparison" w:date="2024-12-27T14:47:00Z" w16du:dateUtc="2024-12-27T13:47:00Z">
              <w:r>
                <w:t>Technická podpora rozvoje infrastruktury</w:t>
              </w:r>
            </w:ins>
          </w:p>
        </w:tc>
        <w:tc>
          <w:tcPr>
            <w:tcW w:w="2693" w:type="dxa"/>
            <w:gridSpan w:val="2"/>
            <w:vMerge w:val="restart"/>
            <w:tcBorders>
              <w:top w:val="single" w:sz="4" w:space="0" w:color="auto"/>
              <w:left w:val="single" w:sz="4" w:space="0" w:color="auto"/>
              <w:right w:val="single" w:sz="4" w:space="0" w:color="auto"/>
            </w:tcBorders>
            <w:vAlign w:val="center"/>
          </w:tcPr>
          <w:p w14:paraId="1BB05F02" w14:textId="77777777" w:rsidR="00233DB2" w:rsidRPr="00551E43" w:rsidRDefault="00233DB2" w:rsidP="009B1B5F">
            <w:pPr>
              <w:spacing w:before="0" w:after="0"/>
              <w:jc w:val="left"/>
              <w:rPr>
                <w:ins w:id="284" w:author="Word Document Comparison" w:date="2024-12-27T14:47:00Z" w16du:dateUtc="2024-12-27T13:47:00Z"/>
              </w:rPr>
            </w:pPr>
            <w:ins w:id="285" w:author="Word Document Comparison" w:date="2024-12-27T14:47:00Z" w16du:dateUtc="2024-12-27T13:47:00Z">
              <w:r w:rsidRPr="00210626">
                <w:t>30MD/období</w:t>
              </w:r>
            </w:ins>
          </w:p>
        </w:tc>
        <w:tc>
          <w:tcPr>
            <w:tcW w:w="1747" w:type="dxa"/>
            <w:vMerge w:val="restart"/>
            <w:tcBorders>
              <w:left w:val="single" w:sz="4" w:space="0" w:color="auto"/>
              <w:right w:val="single" w:sz="4" w:space="0" w:color="auto"/>
            </w:tcBorders>
            <w:vAlign w:val="center"/>
          </w:tcPr>
          <w:p w14:paraId="58399795" w14:textId="77777777" w:rsidR="00233DB2" w:rsidRPr="00551E43" w:rsidRDefault="00233DB2" w:rsidP="00233DB2">
            <w:pPr>
              <w:spacing w:before="0" w:after="0"/>
              <w:jc w:val="left"/>
              <w:rPr>
                <w:ins w:id="286" w:author="Word Document Comparison" w:date="2024-12-27T14:47:00Z" w16du:dateUtc="2024-12-27T13:47:00Z"/>
              </w:rPr>
            </w:pPr>
            <w:ins w:id="287" w:author="Word Document Comparison" w:date="2024-12-27T14:47:00Z" w16du:dateUtc="2024-12-27T13:47:00Z">
              <w:r>
                <w:t>Vyhodnocovací období</w:t>
              </w:r>
            </w:ins>
          </w:p>
        </w:tc>
      </w:tr>
      <w:tr w:rsidR="00233DB2" w:rsidRPr="00551E43" w14:paraId="641B4256" w14:textId="77777777" w:rsidTr="00BC5251">
        <w:trPr>
          <w:cantSplit/>
          <w:trHeight w:val="408"/>
          <w:ins w:id="288" w:author="Word Document Comparison" w:date="2024-12-27T14:47:00Z" w16du:dateUtc="2024-12-27T13:47:00Z"/>
        </w:trPr>
        <w:tc>
          <w:tcPr>
            <w:tcW w:w="1952" w:type="dxa"/>
            <w:vMerge/>
            <w:tcBorders>
              <w:left w:val="single" w:sz="4" w:space="0" w:color="auto"/>
              <w:bottom w:val="single" w:sz="4" w:space="0" w:color="auto"/>
              <w:right w:val="single" w:sz="4" w:space="0" w:color="auto"/>
            </w:tcBorders>
            <w:shd w:val="clear" w:color="auto" w:fill="AEEAC1"/>
            <w:vAlign w:val="center"/>
          </w:tcPr>
          <w:p w14:paraId="237676F7" w14:textId="77777777" w:rsidR="00233DB2" w:rsidRPr="00551E43" w:rsidRDefault="00233DB2" w:rsidP="009B1B5F">
            <w:pPr>
              <w:spacing w:before="0" w:after="0"/>
              <w:jc w:val="left"/>
              <w:rPr>
                <w:ins w:id="289" w:author="Word Document Comparison" w:date="2024-12-27T14:47:00Z" w16du:dateUtc="2024-12-27T13:47:00Z"/>
              </w:rPr>
            </w:pPr>
          </w:p>
        </w:tc>
        <w:tc>
          <w:tcPr>
            <w:tcW w:w="2837" w:type="dxa"/>
            <w:tcBorders>
              <w:top w:val="single" w:sz="4" w:space="0" w:color="auto"/>
              <w:left w:val="single" w:sz="4" w:space="0" w:color="auto"/>
              <w:bottom w:val="single" w:sz="4" w:space="0" w:color="auto"/>
              <w:right w:val="single" w:sz="4" w:space="0" w:color="auto"/>
            </w:tcBorders>
            <w:vAlign w:val="center"/>
          </w:tcPr>
          <w:p w14:paraId="12BEA2C5" w14:textId="77777777" w:rsidR="00233DB2" w:rsidRDefault="00233DB2" w:rsidP="009B1B5F">
            <w:pPr>
              <w:spacing w:before="0" w:after="0"/>
              <w:jc w:val="left"/>
              <w:rPr>
                <w:ins w:id="290" w:author="Word Document Comparison" w:date="2024-12-27T14:47:00Z" w16du:dateUtc="2024-12-27T13:47:00Z"/>
              </w:rPr>
            </w:pPr>
            <w:ins w:id="291" w:author="Word Document Comparison" w:date="2024-12-27T14:47:00Z" w16du:dateUtc="2024-12-27T13:47:00Z">
              <w:r>
                <w:t>Ostatní služby nad rámec provozní a servisní podpory</w:t>
              </w:r>
            </w:ins>
          </w:p>
        </w:tc>
        <w:tc>
          <w:tcPr>
            <w:tcW w:w="2693" w:type="dxa"/>
            <w:gridSpan w:val="2"/>
            <w:vMerge/>
            <w:tcBorders>
              <w:left w:val="single" w:sz="4" w:space="0" w:color="auto"/>
              <w:bottom w:val="single" w:sz="4" w:space="0" w:color="auto"/>
              <w:right w:val="single" w:sz="4" w:space="0" w:color="auto"/>
            </w:tcBorders>
            <w:vAlign w:val="center"/>
          </w:tcPr>
          <w:p w14:paraId="36772C85" w14:textId="77777777" w:rsidR="00233DB2" w:rsidRDefault="00233DB2" w:rsidP="009B1B5F">
            <w:pPr>
              <w:spacing w:before="0" w:after="0"/>
              <w:jc w:val="left"/>
              <w:rPr>
                <w:ins w:id="292" w:author="Word Document Comparison" w:date="2024-12-27T14:47:00Z" w16du:dateUtc="2024-12-27T13:47:00Z"/>
              </w:rPr>
            </w:pPr>
          </w:p>
        </w:tc>
        <w:tc>
          <w:tcPr>
            <w:tcW w:w="1747" w:type="dxa"/>
            <w:vMerge/>
            <w:tcBorders>
              <w:left w:val="single" w:sz="4" w:space="0" w:color="auto"/>
              <w:right w:val="single" w:sz="4" w:space="0" w:color="auto"/>
            </w:tcBorders>
            <w:vAlign w:val="center"/>
          </w:tcPr>
          <w:p w14:paraId="14F3B2B3" w14:textId="77777777" w:rsidR="00233DB2" w:rsidRPr="00551E43" w:rsidRDefault="00233DB2" w:rsidP="009B1B5F">
            <w:pPr>
              <w:spacing w:before="0" w:after="0"/>
              <w:jc w:val="left"/>
              <w:rPr>
                <w:ins w:id="293" w:author="Word Document Comparison" w:date="2024-12-27T14:47:00Z" w16du:dateUtc="2024-12-27T13:47:00Z"/>
              </w:rPr>
            </w:pPr>
          </w:p>
        </w:tc>
      </w:tr>
      <w:tr w:rsidR="00725668" w:rsidRPr="00551E43" w14:paraId="3CB25123" w14:textId="77777777" w:rsidTr="009B1B5F">
        <w:trPr>
          <w:cantSplit/>
          <w:trHeight w:val="408"/>
          <w:ins w:id="294" w:author="Word Document Comparison" w:date="2024-12-27T14:47:00Z" w16du:dateUtc="2024-12-27T13:47:00Z"/>
        </w:trPr>
        <w:tc>
          <w:tcPr>
            <w:tcW w:w="9229" w:type="dxa"/>
            <w:gridSpan w:val="5"/>
            <w:shd w:val="clear" w:color="auto" w:fill="006600"/>
            <w:vAlign w:val="center"/>
          </w:tcPr>
          <w:p w14:paraId="04CCB7C2" w14:textId="77777777" w:rsidR="00725668" w:rsidRPr="00551E43" w:rsidRDefault="00725668" w:rsidP="009B1B5F">
            <w:pPr>
              <w:spacing w:before="0" w:after="0"/>
              <w:jc w:val="left"/>
              <w:rPr>
                <w:ins w:id="295" w:author="Word Document Comparison" w:date="2024-12-27T14:47:00Z" w16du:dateUtc="2024-12-27T13:47:00Z"/>
              </w:rPr>
            </w:pPr>
            <w:ins w:id="296" w:author="Word Document Comparison" w:date="2024-12-27T14:47:00Z" w16du:dateUtc="2024-12-27T13:47:00Z">
              <w:r w:rsidRPr="00551E43">
                <w:t>SLA parametry služby</w:t>
              </w:r>
            </w:ins>
          </w:p>
        </w:tc>
      </w:tr>
      <w:tr w:rsidR="00725668" w:rsidRPr="00551E43" w14:paraId="09E6CC2B" w14:textId="77777777" w:rsidTr="009B1B5F">
        <w:trPr>
          <w:cantSplit/>
          <w:trHeight w:val="482"/>
          <w:ins w:id="297" w:author="Word Document Comparison" w:date="2024-12-27T14:47:00Z" w16du:dateUtc="2024-12-27T13:47:00Z"/>
        </w:trPr>
        <w:tc>
          <w:tcPr>
            <w:tcW w:w="4789" w:type="dxa"/>
            <w:gridSpan w:val="2"/>
            <w:tcBorders>
              <w:bottom w:val="single" w:sz="4" w:space="0" w:color="auto"/>
            </w:tcBorders>
            <w:shd w:val="clear" w:color="auto" w:fill="auto"/>
            <w:vAlign w:val="center"/>
          </w:tcPr>
          <w:p w14:paraId="1FDF8661" w14:textId="77777777" w:rsidR="00725668" w:rsidRPr="00551E43" w:rsidRDefault="00725668" w:rsidP="009B1B5F">
            <w:pPr>
              <w:spacing w:before="0" w:after="0"/>
              <w:jc w:val="left"/>
              <w:rPr>
                <w:ins w:id="298" w:author="Word Document Comparison" w:date="2024-12-27T14:47:00Z" w16du:dateUtc="2024-12-27T13:47:00Z"/>
              </w:rPr>
            </w:pPr>
            <w:ins w:id="299" w:author="Word Document Comparison" w:date="2024-12-27T14:47:00Z" w16du:dateUtc="2024-12-27T13:47:00Z">
              <w:r w:rsidRPr="00551E43">
                <w:t>Vyhodnocovací období</w:t>
              </w:r>
            </w:ins>
          </w:p>
        </w:tc>
        <w:tc>
          <w:tcPr>
            <w:tcW w:w="4440" w:type="dxa"/>
            <w:gridSpan w:val="3"/>
            <w:tcBorders>
              <w:bottom w:val="single" w:sz="4" w:space="0" w:color="auto"/>
            </w:tcBorders>
            <w:shd w:val="clear" w:color="auto" w:fill="auto"/>
            <w:vAlign w:val="center"/>
          </w:tcPr>
          <w:p w14:paraId="5D3308D5" w14:textId="77777777" w:rsidR="00725668" w:rsidRPr="00551E43" w:rsidRDefault="00725668" w:rsidP="009B1B5F">
            <w:pPr>
              <w:keepNext/>
              <w:spacing w:before="0" w:after="0"/>
              <w:jc w:val="left"/>
              <w:rPr>
                <w:ins w:id="300" w:author="Word Document Comparison" w:date="2024-12-27T14:47:00Z" w16du:dateUtc="2024-12-27T13:47:00Z"/>
              </w:rPr>
            </w:pPr>
            <w:ins w:id="301" w:author="Word Document Comparison" w:date="2024-12-27T14:47:00Z" w16du:dateUtc="2024-12-27T13:47:00Z">
              <w:r w:rsidRPr="00551E43">
                <w:t>1 kalendářní měsíc</w:t>
              </w:r>
            </w:ins>
          </w:p>
        </w:tc>
      </w:tr>
    </w:tbl>
    <w:p w14:paraId="7633399A" w14:textId="77777777" w:rsidR="00725668" w:rsidRDefault="00725668" w:rsidP="00725668">
      <w:pPr>
        <w:pStyle w:val="Titulek"/>
        <w:jc w:val="center"/>
        <w:rPr>
          <w:ins w:id="302" w:author="Word Document Comparison" w:date="2024-12-27T14:47:00Z" w16du:dateUtc="2024-12-27T13:47:00Z"/>
        </w:rPr>
      </w:pPr>
      <w:ins w:id="303" w:author="Word Document Comparison" w:date="2024-12-27T14:47:00Z" w16du:dateUtc="2024-12-27T13:47:00Z">
        <w:r>
          <w:t xml:space="preserve">Tabulka </w:t>
        </w:r>
        <w:r>
          <w:fldChar w:fldCharType="begin"/>
        </w:r>
        <w:r>
          <w:instrText>SEQ Tabulka \* ARABIC</w:instrText>
        </w:r>
        <w:r>
          <w:fldChar w:fldCharType="separate"/>
        </w:r>
        <w:r w:rsidR="005C0C3B">
          <w:rPr>
            <w:noProof/>
          </w:rPr>
          <w:t>15</w:t>
        </w:r>
        <w:r>
          <w:fldChar w:fldCharType="end"/>
        </w:r>
        <w:r>
          <w:t xml:space="preserve"> - Parametry IS0</w:t>
        </w:r>
        <w:r w:rsidR="005C0C3B">
          <w:t>6</w:t>
        </w:r>
      </w:ins>
    </w:p>
    <w:p w14:paraId="2635BAB0" w14:textId="77777777" w:rsidR="00725668" w:rsidRPr="008D62E2" w:rsidRDefault="00725668" w:rsidP="00725668">
      <w:pPr>
        <w:pStyle w:val="Nadpis3"/>
        <w:keepLines/>
        <w:numPr>
          <w:ilvl w:val="2"/>
          <w:numId w:val="14"/>
        </w:numPr>
        <w:ind w:left="720" w:hanging="720"/>
        <w:rPr>
          <w:ins w:id="304" w:author="Word Document Comparison" w:date="2024-12-27T14:47:00Z" w16du:dateUtc="2024-12-27T13:47:00Z"/>
          <w:caps w:val="0"/>
          <w:color w:val="243F60" w:themeColor="accent1" w:themeShade="7F"/>
          <w:sz w:val="32"/>
          <w:szCs w:val="32"/>
        </w:rPr>
      </w:pPr>
      <w:ins w:id="305" w:author="Word Document Comparison" w:date="2024-12-27T14:47:00Z" w16du:dateUtc="2024-12-27T13:47:00Z">
        <w:r w:rsidRPr="008D62E2">
          <w:rPr>
            <w:caps w:val="0"/>
            <w:color w:val="243F60" w:themeColor="accent1" w:themeShade="7F"/>
            <w:sz w:val="32"/>
            <w:szCs w:val="32"/>
          </w:rPr>
          <w:t>Popis a parametry činností</w:t>
        </w:r>
      </w:ins>
    </w:p>
    <w:p w14:paraId="7EE13AA5" w14:textId="77777777" w:rsidR="003D60F7" w:rsidRPr="00BE1842" w:rsidRDefault="00233DB2" w:rsidP="003D60F7">
      <w:pPr>
        <w:rPr>
          <w:moveTo w:id="306" w:author="Word Document Comparison" w:date="2024-12-27T14:47:00Z" w16du:dateUtc="2024-12-27T13:47:00Z"/>
          <w:rFonts w:asciiTheme="minorHAnsi" w:hAnsiTheme="minorHAnsi" w:cstheme="minorHAnsi"/>
          <w:sz w:val="22"/>
          <w:szCs w:val="22"/>
        </w:rPr>
      </w:pPr>
      <w:ins w:id="307" w:author="Word Document Comparison" w:date="2024-12-27T14:47:00Z" w16du:dateUtc="2024-12-27T13:47:00Z">
        <w:r>
          <w:rPr>
            <w:rFonts w:asciiTheme="minorHAnsi" w:hAnsiTheme="minorHAnsi" w:cstheme="minorHAnsi"/>
            <w:sz w:val="22"/>
            <w:szCs w:val="22"/>
          </w:rPr>
          <w:t xml:space="preserve">Ad-hoc služby </w:t>
        </w:r>
        <w:r w:rsidR="00725668" w:rsidRPr="00BE1842">
          <w:rPr>
            <w:rFonts w:asciiTheme="minorHAnsi" w:hAnsiTheme="minorHAnsi" w:cstheme="minorHAnsi"/>
            <w:b/>
            <w:bCs/>
            <w:sz w:val="22"/>
            <w:szCs w:val="22"/>
          </w:rPr>
          <w:t>ne</w:t>
        </w:r>
        <w:r>
          <w:rPr>
            <w:rFonts w:asciiTheme="minorHAnsi" w:hAnsiTheme="minorHAnsi" w:cstheme="minorHAnsi"/>
            <w:b/>
            <w:bCs/>
            <w:sz w:val="22"/>
            <w:szCs w:val="22"/>
          </w:rPr>
          <w:t>jsou</w:t>
        </w:r>
        <w:r w:rsidR="00725668" w:rsidRPr="00BE1842">
          <w:rPr>
            <w:rFonts w:asciiTheme="minorHAnsi" w:hAnsiTheme="minorHAnsi" w:cstheme="minorHAnsi"/>
            <w:b/>
            <w:bCs/>
            <w:sz w:val="22"/>
            <w:szCs w:val="22"/>
          </w:rPr>
          <w:t xml:space="preserve"> paušálně hrazenou činností a j</w:t>
        </w:r>
        <w:r>
          <w:rPr>
            <w:rFonts w:asciiTheme="minorHAnsi" w:hAnsiTheme="minorHAnsi" w:cstheme="minorHAnsi"/>
            <w:b/>
            <w:bCs/>
            <w:sz w:val="22"/>
            <w:szCs w:val="22"/>
          </w:rPr>
          <w:t>sou</w:t>
        </w:r>
        <w:r w:rsidR="00725668" w:rsidRPr="00BE1842">
          <w:rPr>
            <w:rFonts w:asciiTheme="minorHAnsi" w:hAnsiTheme="minorHAnsi" w:cstheme="minorHAnsi"/>
            <w:b/>
            <w:bCs/>
            <w:sz w:val="22"/>
            <w:szCs w:val="22"/>
          </w:rPr>
          <w:t xml:space="preserve"> alokován</w:t>
        </w:r>
        <w:r>
          <w:rPr>
            <w:rFonts w:asciiTheme="minorHAnsi" w:hAnsiTheme="minorHAnsi" w:cstheme="minorHAnsi"/>
            <w:b/>
            <w:bCs/>
            <w:sz w:val="22"/>
            <w:szCs w:val="22"/>
          </w:rPr>
          <w:t>y</w:t>
        </w:r>
      </w:ins>
      <w:moveToRangeStart w:id="308" w:author="Word Document Comparison" w:date="2024-12-27T14:47:00Z" w:name="move186203271"/>
      <w:moveTo w:id="309" w:author="Word Document Comparison" w:date="2024-12-27T14:47:00Z" w16du:dateUtc="2024-12-27T13:47:00Z">
        <w:r w:rsidR="003D60F7" w:rsidRPr="00BE1842">
          <w:rPr>
            <w:rFonts w:asciiTheme="minorHAnsi" w:hAnsiTheme="minorHAnsi" w:cstheme="minorHAnsi"/>
            <w:b/>
            <w:bCs/>
            <w:sz w:val="22"/>
            <w:szCs w:val="22"/>
          </w:rPr>
          <w:t xml:space="preserve"> výhradně na základě </w:t>
        </w:r>
        <w:r w:rsidR="001E1112">
          <w:rPr>
            <w:rFonts w:asciiTheme="minorHAnsi" w:hAnsiTheme="minorHAnsi" w:cstheme="minorHAnsi"/>
            <w:b/>
            <w:bCs/>
            <w:sz w:val="22"/>
            <w:szCs w:val="22"/>
          </w:rPr>
          <w:t>o</w:t>
        </w:r>
        <w:r w:rsidR="003D60F7" w:rsidRPr="00BE1842">
          <w:rPr>
            <w:rFonts w:asciiTheme="minorHAnsi" w:hAnsiTheme="minorHAnsi" w:cstheme="minorHAnsi"/>
            <w:b/>
            <w:bCs/>
            <w:sz w:val="22"/>
            <w:szCs w:val="22"/>
          </w:rPr>
          <w:t xml:space="preserve">bjednávky písemně zaslané (emailem) </w:t>
        </w:r>
        <w:r w:rsidR="004A1ED8" w:rsidRPr="00BE1842">
          <w:rPr>
            <w:rFonts w:asciiTheme="minorHAnsi" w:hAnsiTheme="minorHAnsi" w:cstheme="minorHAnsi"/>
            <w:b/>
            <w:bCs/>
            <w:sz w:val="22"/>
            <w:szCs w:val="22"/>
          </w:rPr>
          <w:t xml:space="preserve">Oprávněnou </w:t>
        </w:r>
        <w:r w:rsidR="003D60F7" w:rsidRPr="00BE1842">
          <w:rPr>
            <w:rFonts w:asciiTheme="minorHAnsi" w:hAnsiTheme="minorHAnsi" w:cstheme="minorHAnsi"/>
            <w:b/>
            <w:bCs/>
            <w:sz w:val="22"/>
            <w:szCs w:val="22"/>
          </w:rPr>
          <w:t>osobou Objednatele</w:t>
        </w:r>
        <w:r w:rsidR="004A1ED8" w:rsidRPr="00BE1842">
          <w:rPr>
            <w:rFonts w:asciiTheme="minorHAnsi" w:hAnsiTheme="minorHAnsi" w:cstheme="minorHAnsi"/>
            <w:b/>
            <w:bCs/>
            <w:sz w:val="22"/>
            <w:szCs w:val="22"/>
          </w:rPr>
          <w:t xml:space="preserve"> a písemného potvrzení schválení </w:t>
        </w:r>
        <w:r w:rsidR="001E1112">
          <w:rPr>
            <w:rFonts w:asciiTheme="minorHAnsi" w:hAnsiTheme="minorHAnsi" w:cstheme="minorHAnsi"/>
            <w:b/>
            <w:bCs/>
            <w:sz w:val="22"/>
            <w:szCs w:val="22"/>
          </w:rPr>
          <w:t>o</w:t>
        </w:r>
        <w:r w:rsidR="004A1ED8" w:rsidRPr="00BE1842">
          <w:rPr>
            <w:rFonts w:asciiTheme="minorHAnsi" w:hAnsiTheme="minorHAnsi" w:cstheme="minorHAnsi"/>
            <w:b/>
            <w:bCs/>
            <w:sz w:val="22"/>
            <w:szCs w:val="22"/>
          </w:rPr>
          <w:t>bjednávky Oprávněnou osobou Poskytovatele</w:t>
        </w:r>
        <w:r w:rsidR="003D60F7" w:rsidRPr="00BE1842">
          <w:rPr>
            <w:rFonts w:asciiTheme="minorHAnsi" w:hAnsiTheme="minorHAnsi" w:cstheme="minorHAnsi"/>
            <w:sz w:val="22"/>
            <w:szCs w:val="22"/>
          </w:rPr>
          <w:t xml:space="preserve">. </w:t>
        </w:r>
        <w:r w:rsidR="00BC4EA7">
          <w:rPr>
            <w:rFonts w:asciiTheme="minorHAnsi" w:hAnsiTheme="minorHAnsi" w:cstheme="minorHAnsi"/>
            <w:sz w:val="22"/>
            <w:szCs w:val="22"/>
          </w:rPr>
          <w:t xml:space="preserve">Postup pro </w:t>
        </w:r>
        <w:r w:rsidR="001E1112">
          <w:rPr>
            <w:rFonts w:asciiTheme="minorHAnsi" w:hAnsiTheme="minorHAnsi" w:cstheme="minorHAnsi"/>
            <w:sz w:val="22"/>
            <w:szCs w:val="22"/>
          </w:rPr>
          <w:t xml:space="preserve">sjednání objednávky je upraven ve smlouvě. </w:t>
        </w:r>
        <w:r w:rsidR="003D60F7" w:rsidRPr="00BE1842">
          <w:rPr>
            <w:rFonts w:asciiTheme="minorHAnsi" w:hAnsiTheme="minorHAnsi" w:cstheme="minorHAnsi"/>
            <w:sz w:val="22"/>
            <w:szCs w:val="22"/>
          </w:rPr>
          <w:t xml:space="preserve">Objednatel je povinen v rámci </w:t>
        </w:r>
        <w:r w:rsidR="001E1112">
          <w:rPr>
            <w:rFonts w:asciiTheme="minorHAnsi" w:hAnsiTheme="minorHAnsi" w:cstheme="minorHAnsi"/>
            <w:sz w:val="22"/>
            <w:szCs w:val="22"/>
          </w:rPr>
          <w:t>postupu pro sjednání objednávky</w:t>
        </w:r>
        <w:r w:rsidR="001E1112" w:rsidRPr="00BE1842">
          <w:rPr>
            <w:rFonts w:asciiTheme="minorHAnsi" w:hAnsiTheme="minorHAnsi" w:cstheme="minorHAnsi"/>
            <w:sz w:val="22"/>
            <w:szCs w:val="22"/>
          </w:rPr>
          <w:t xml:space="preserve"> </w:t>
        </w:r>
        <w:r w:rsidR="001E1112">
          <w:rPr>
            <w:rFonts w:asciiTheme="minorHAnsi" w:hAnsiTheme="minorHAnsi" w:cstheme="minorHAnsi"/>
            <w:sz w:val="22"/>
            <w:szCs w:val="22"/>
          </w:rPr>
          <w:t xml:space="preserve">dle smlouvy </w:t>
        </w:r>
        <w:r w:rsidR="003D60F7" w:rsidRPr="00BE1842">
          <w:rPr>
            <w:rFonts w:asciiTheme="minorHAnsi" w:hAnsiTheme="minorHAnsi" w:cstheme="minorHAnsi"/>
            <w:sz w:val="22"/>
            <w:szCs w:val="22"/>
          </w:rPr>
          <w:t xml:space="preserve">specifikovat požadovanou oblast a činnost dle tabulky výše, rozsah a termíny požadované </w:t>
        </w:r>
      </w:moveTo>
      <w:bookmarkStart w:id="310" w:name="_Toc177709657"/>
      <w:moveToRangeEnd w:id="308"/>
      <w:ins w:id="311" w:author="Word Document Comparison" w:date="2024-12-27T14:47:00Z" w16du:dateUtc="2024-12-27T13:47:00Z">
        <w:r>
          <w:rPr>
            <w:rFonts w:asciiTheme="minorHAnsi" w:hAnsiTheme="minorHAnsi" w:cstheme="minorHAnsi"/>
            <w:sz w:val="22"/>
            <w:szCs w:val="22"/>
          </w:rPr>
          <w:t>ad-hoc služby</w:t>
        </w:r>
        <w:r w:rsidR="00725668" w:rsidRPr="00BE1842">
          <w:rPr>
            <w:rFonts w:asciiTheme="minorHAnsi" w:hAnsiTheme="minorHAnsi" w:cstheme="minorHAnsi"/>
            <w:sz w:val="22"/>
            <w:szCs w:val="22"/>
          </w:rPr>
          <w:t xml:space="preserve"> v celých </w:t>
        </w:r>
        <w:r w:rsidR="001C64CD">
          <w:rPr>
            <w:rFonts w:asciiTheme="minorHAnsi" w:hAnsiTheme="minorHAnsi" w:cstheme="minorHAnsi"/>
            <w:sz w:val="22"/>
            <w:szCs w:val="22"/>
          </w:rPr>
          <w:t>člověkohodinách</w:t>
        </w:r>
        <w:r w:rsidR="00725668" w:rsidRPr="00BE1842">
          <w:rPr>
            <w:rFonts w:asciiTheme="minorHAnsi" w:hAnsiTheme="minorHAnsi" w:cstheme="minorHAnsi"/>
            <w:sz w:val="22"/>
            <w:szCs w:val="22"/>
          </w:rPr>
          <w:t xml:space="preserve">. Poskytovatel je </w:t>
        </w:r>
        <w:r w:rsidR="00725668">
          <w:rPr>
            <w:rFonts w:asciiTheme="minorHAnsi" w:hAnsiTheme="minorHAnsi" w:cstheme="minorHAnsi"/>
            <w:sz w:val="22"/>
            <w:szCs w:val="22"/>
          </w:rPr>
          <w:t>v rámci postupu pro sjednání objednávky</w:t>
        </w:r>
        <w:r w:rsidR="00725668" w:rsidRPr="00BE1842">
          <w:rPr>
            <w:rFonts w:asciiTheme="minorHAnsi" w:hAnsiTheme="minorHAnsi" w:cstheme="minorHAnsi"/>
            <w:sz w:val="22"/>
            <w:szCs w:val="22"/>
          </w:rPr>
          <w:t xml:space="preserve"> </w:t>
        </w:r>
        <w:r w:rsidR="00725668">
          <w:rPr>
            <w:rFonts w:asciiTheme="minorHAnsi" w:hAnsiTheme="minorHAnsi" w:cstheme="minorHAnsi"/>
            <w:sz w:val="22"/>
            <w:szCs w:val="22"/>
          </w:rPr>
          <w:t xml:space="preserve">dle smlouvy </w:t>
        </w:r>
        <w:r w:rsidR="00725668" w:rsidRPr="00BE1842">
          <w:rPr>
            <w:rFonts w:asciiTheme="minorHAnsi" w:hAnsiTheme="minorHAnsi" w:cstheme="minorHAnsi"/>
            <w:sz w:val="22"/>
            <w:szCs w:val="22"/>
          </w:rPr>
          <w:t xml:space="preserve">navrhnout úpravy termínů a rozsahu </w:t>
        </w:r>
        <w:r w:rsidR="00137657">
          <w:rPr>
            <w:rFonts w:asciiTheme="minorHAnsi" w:hAnsiTheme="minorHAnsi" w:cstheme="minorHAnsi"/>
            <w:sz w:val="22"/>
            <w:szCs w:val="22"/>
          </w:rPr>
          <w:t>ad-hoc služeb</w:t>
        </w:r>
        <w:r w:rsidR="00725668" w:rsidRPr="00BE1842">
          <w:rPr>
            <w:rFonts w:asciiTheme="minorHAnsi" w:hAnsiTheme="minorHAnsi" w:cstheme="minorHAnsi"/>
            <w:sz w:val="22"/>
            <w:szCs w:val="22"/>
          </w:rPr>
          <w:t xml:space="preserve"> na základě doložení konkrétních faktů, na jejichž základě </w:t>
        </w:r>
        <w:r w:rsidR="00725668" w:rsidRPr="00BE1842">
          <w:rPr>
            <w:rFonts w:asciiTheme="minorHAnsi" w:hAnsiTheme="minorHAnsi" w:cstheme="minorHAnsi"/>
            <w:sz w:val="22"/>
            <w:szCs w:val="22"/>
          </w:rPr>
          <w:lastRenderedPageBreak/>
          <w:t xml:space="preserve">úpravu termínů a rozsahu navrhuje. </w:t>
        </w:r>
      </w:ins>
      <w:moveToRangeStart w:id="312" w:author="Word Document Comparison" w:date="2024-12-27T14:47:00Z" w:name="move186203272"/>
      <w:moveTo w:id="313" w:author="Word Document Comparison" w:date="2024-12-27T14:47:00Z" w16du:dateUtc="2024-12-27T13:47:00Z">
        <w:r w:rsidR="00946EA9" w:rsidRPr="00BE1842">
          <w:rPr>
            <w:rFonts w:asciiTheme="minorHAnsi" w:hAnsiTheme="minorHAnsi" w:cstheme="minorHAnsi"/>
            <w:sz w:val="22"/>
            <w:szCs w:val="22"/>
          </w:rPr>
          <w:t xml:space="preserve">Poskytovatel </w:t>
        </w:r>
        <w:r w:rsidR="00946EA9">
          <w:rPr>
            <w:rFonts w:asciiTheme="minorHAnsi" w:hAnsiTheme="minorHAnsi" w:cstheme="minorHAnsi"/>
            <w:sz w:val="22"/>
            <w:szCs w:val="22"/>
          </w:rPr>
          <w:t xml:space="preserve">je </w:t>
        </w:r>
        <w:r w:rsidR="00946EA9" w:rsidRPr="00BE1842">
          <w:rPr>
            <w:rFonts w:asciiTheme="minorHAnsi" w:hAnsiTheme="minorHAnsi" w:cstheme="minorHAnsi"/>
            <w:sz w:val="22"/>
            <w:szCs w:val="22"/>
          </w:rPr>
          <w:t xml:space="preserve">povinen </w:t>
        </w:r>
        <w:r w:rsidR="00946EA9">
          <w:rPr>
            <w:rFonts w:asciiTheme="minorHAnsi" w:hAnsiTheme="minorHAnsi" w:cstheme="minorHAnsi"/>
            <w:sz w:val="22"/>
            <w:szCs w:val="22"/>
          </w:rPr>
          <w:t>v rámci postupu pro sjednání objednávky</w:t>
        </w:r>
        <w:r w:rsidR="00946EA9" w:rsidRPr="00BE1842">
          <w:rPr>
            <w:rFonts w:asciiTheme="minorHAnsi" w:hAnsiTheme="minorHAnsi" w:cstheme="minorHAnsi"/>
            <w:sz w:val="22"/>
            <w:szCs w:val="22"/>
          </w:rPr>
          <w:t xml:space="preserve"> </w:t>
        </w:r>
        <w:r w:rsidR="00946EA9">
          <w:rPr>
            <w:rFonts w:asciiTheme="minorHAnsi" w:hAnsiTheme="minorHAnsi" w:cstheme="minorHAnsi"/>
            <w:sz w:val="22"/>
            <w:szCs w:val="22"/>
          </w:rPr>
          <w:t>dle smlouvy</w:t>
        </w:r>
        <w:r w:rsidR="00946EA9" w:rsidRPr="00BE1842">
          <w:rPr>
            <w:rFonts w:asciiTheme="minorHAnsi" w:hAnsiTheme="minorHAnsi" w:cstheme="minorHAnsi"/>
            <w:sz w:val="22"/>
            <w:szCs w:val="22"/>
          </w:rPr>
          <w:t xml:space="preserve"> specifikovat kompletní rozsah nezbytné součinnosti Objednatele ve formě definovaní veškerých potřebných položek (licencí SW, HW, podpory výrobce atd.), které jsou pro úspěšnou implementaci dle objednávky potřebné.</w:t>
        </w:r>
        <w:r w:rsidR="00946EA9">
          <w:rPr>
            <w:rFonts w:asciiTheme="minorHAnsi" w:hAnsiTheme="minorHAnsi" w:cstheme="minorHAnsi"/>
            <w:sz w:val="22"/>
            <w:szCs w:val="22"/>
          </w:rPr>
          <w:t xml:space="preserve"> </w:t>
        </w:r>
      </w:moveTo>
    </w:p>
    <w:moveToRangeEnd w:id="312"/>
    <w:p w14:paraId="3DDA9B76" w14:textId="77777777" w:rsidR="00725668" w:rsidRPr="002F62F9" w:rsidRDefault="00725668" w:rsidP="00725668">
      <w:pPr>
        <w:rPr>
          <w:ins w:id="314" w:author="Word Document Comparison" w:date="2024-12-27T14:47:00Z" w16du:dateUtc="2024-12-27T13:47:00Z"/>
          <w:rFonts w:asciiTheme="minorHAnsi" w:hAnsiTheme="minorHAnsi" w:cstheme="minorHAnsi"/>
          <w:sz w:val="22"/>
          <w:szCs w:val="22"/>
        </w:rPr>
      </w:pPr>
      <w:ins w:id="315" w:author="Word Document Comparison" w:date="2024-12-27T14:47:00Z" w16du:dateUtc="2024-12-27T13:47:00Z">
        <w:r w:rsidRPr="002F62F9">
          <w:rPr>
            <w:rFonts w:asciiTheme="minorHAnsi" w:hAnsiTheme="minorHAnsi" w:cstheme="minorHAnsi"/>
            <w:sz w:val="22"/>
            <w:szCs w:val="22"/>
          </w:rPr>
          <w:t xml:space="preserve">Poskytovatel bude počítat s rozsahem </w:t>
        </w:r>
        <w:r w:rsidR="00233DB2">
          <w:rPr>
            <w:rFonts w:asciiTheme="minorHAnsi" w:hAnsiTheme="minorHAnsi" w:cstheme="minorHAnsi"/>
            <w:sz w:val="22"/>
            <w:szCs w:val="22"/>
          </w:rPr>
          <w:t>ad-hoc služeb</w:t>
        </w:r>
        <w:r w:rsidRPr="002F62F9">
          <w:rPr>
            <w:rFonts w:asciiTheme="minorHAnsi" w:hAnsiTheme="minorHAnsi" w:cstheme="minorHAnsi"/>
            <w:sz w:val="22"/>
            <w:szCs w:val="22"/>
          </w:rPr>
          <w:t xml:space="preserve"> v objemu </w:t>
        </w:r>
        <w:r>
          <w:rPr>
            <w:rFonts w:asciiTheme="minorHAnsi" w:hAnsiTheme="minorHAnsi" w:cstheme="minorHAnsi"/>
            <w:b/>
            <w:bCs/>
            <w:sz w:val="22"/>
            <w:szCs w:val="22"/>
          </w:rPr>
          <w:t>240</w:t>
        </w:r>
        <w:r w:rsidRPr="002F62F9">
          <w:rPr>
            <w:rFonts w:asciiTheme="minorHAnsi" w:hAnsiTheme="minorHAnsi" w:cstheme="minorHAnsi"/>
            <w:b/>
            <w:bCs/>
            <w:sz w:val="22"/>
            <w:szCs w:val="22"/>
          </w:rPr>
          <w:t xml:space="preserve"> hodin – tedy </w:t>
        </w:r>
        <w:r>
          <w:rPr>
            <w:rFonts w:asciiTheme="minorHAnsi" w:hAnsiTheme="minorHAnsi" w:cstheme="minorHAnsi"/>
            <w:b/>
            <w:bCs/>
            <w:sz w:val="22"/>
            <w:szCs w:val="22"/>
          </w:rPr>
          <w:t>3</w:t>
        </w:r>
        <w:r w:rsidRPr="002F62F9">
          <w:rPr>
            <w:rFonts w:asciiTheme="minorHAnsi" w:hAnsiTheme="minorHAnsi" w:cstheme="minorHAnsi"/>
            <w:b/>
            <w:bCs/>
            <w:sz w:val="22"/>
            <w:szCs w:val="22"/>
          </w:rPr>
          <w:t>0 MD za vyhodnocovací období</w:t>
        </w:r>
        <w:r w:rsidRPr="002F62F9">
          <w:rPr>
            <w:rFonts w:asciiTheme="minorHAnsi" w:hAnsiTheme="minorHAnsi" w:cstheme="minorHAnsi"/>
            <w:sz w:val="22"/>
            <w:szCs w:val="22"/>
          </w:rPr>
          <w:t>.</w:t>
        </w:r>
      </w:ins>
    </w:p>
    <w:p w14:paraId="701A53FD" w14:textId="77777777" w:rsidR="003D60F7" w:rsidRPr="00BF08DD" w:rsidRDefault="00725668" w:rsidP="003D60F7">
      <w:pPr>
        <w:rPr>
          <w:moveTo w:id="316" w:author="Word Document Comparison" w:date="2024-12-27T14:47:00Z" w16du:dateUtc="2024-12-27T13:47:00Z"/>
          <w:rFonts w:asciiTheme="minorHAnsi" w:hAnsiTheme="minorHAnsi" w:cstheme="minorHAnsi"/>
          <w:sz w:val="22"/>
          <w:szCs w:val="22"/>
        </w:rPr>
      </w:pPr>
      <w:ins w:id="317" w:author="Word Document Comparison" w:date="2024-12-27T14:47:00Z" w16du:dateUtc="2024-12-27T13:47:00Z">
        <w:r w:rsidRPr="00BF08DD">
          <w:rPr>
            <w:rFonts w:asciiTheme="minorHAnsi" w:hAnsiTheme="minorHAnsi" w:cstheme="minorHAnsi"/>
            <w:sz w:val="22"/>
            <w:szCs w:val="22"/>
          </w:rPr>
          <w:t xml:space="preserve">Poskytovatel je povinen vést </w:t>
        </w:r>
        <w:r w:rsidRPr="00BF08DD">
          <w:rPr>
            <w:rFonts w:asciiTheme="minorHAnsi" w:hAnsiTheme="minorHAnsi" w:cstheme="minorHAnsi"/>
            <w:b/>
            <w:sz w:val="22"/>
            <w:szCs w:val="22"/>
          </w:rPr>
          <w:t>přehled čerpání hodin</w:t>
        </w:r>
        <w:r w:rsidRPr="00BF08DD">
          <w:rPr>
            <w:rFonts w:asciiTheme="minorHAnsi" w:hAnsiTheme="minorHAnsi" w:cstheme="minorHAnsi"/>
            <w:sz w:val="22"/>
            <w:szCs w:val="22"/>
          </w:rPr>
          <w:t xml:space="preserve"> </w:t>
        </w:r>
        <w:r w:rsidR="00233DB2">
          <w:rPr>
            <w:rFonts w:asciiTheme="minorHAnsi" w:hAnsiTheme="minorHAnsi" w:cstheme="minorHAnsi"/>
            <w:sz w:val="22"/>
            <w:szCs w:val="22"/>
          </w:rPr>
          <w:t>ad-hoc služeb</w:t>
        </w:r>
      </w:ins>
      <w:moveToRangeStart w:id="318" w:author="Word Document Comparison" w:date="2024-12-27T14:47:00Z" w:name="move186203273"/>
      <w:moveTo w:id="319" w:author="Word Document Comparison" w:date="2024-12-27T14:47:00Z" w16du:dateUtc="2024-12-27T13:47:00Z">
        <w:r w:rsidR="003D60F7" w:rsidRPr="00BF08DD">
          <w:rPr>
            <w:rFonts w:asciiTheme="minorHAnsi" w:hAnsiTheme="minorHAnsi" w:cstheme="minorHAnsi"/>
            <w:sz w:val="22"/>
            <w:szCs w:val="22"/>
          </w:rPr>
          <w:t xml:space="preserve"> a </w:t>
        </w:r>
        <w:r w:rsidR="003D60F7" w:rsidRPr="00BF08DD">
          <w:rPr>
            <w:rFonts w:asciiTheme="minorHAnsi" w:hAnsiTheme="minorHAnsi" w:cstheme="minorHAnsi"/>
            <w:b/>
            <w:sz w:val="22"/>
            <w:szCs w:val="22"/>
          </w:rPr>
          <w:t>nevyčerpané hodiny převádět</w:t>
        </w:r>
        <w:r w:rsidR="003D60F7" w:rsidRPr="00BF08DD">
          <w:rPr>
            <w:rFonts w:asciiTheme="minorHAnsi" w:hAnsiTheme="minorHAnsi" w:cstheme="minorHAnsi"/>
            <w:sz w:val="22"/>
            <w:szCs w:val="22"/>
          </w:rPr>
          <w:t xml:space="preserve"> vždy do následujícího vyhodnocovacího období</w:t>
        </w:r>
        <w:r w:rsidR="00811D60" w:rsidRPr="00BF08DD">
          <w:rPr>
            <w:rFonts w:asciiTheme="minorHAnsi" w:hAnsiTheme="minorHAnsi" w:cstheme="minorHAnsi"/>
            <w:sz w:val="22"/>
            <w:szCs w:val="22"/>
          </w:rPr>
          <w:t>,</w:t>
        </w:r>
        <w:r w:rsidR="003D60F7" w:rsidRPr="00BF08DD">
          <w:rPr>
            <w:rFonts w:asciiTheme="minorHAnsi" w:hAnsiTheme="minorHAnsi" w:cstheme="minorHAnsi"/>
            <w:sz w:val="22"/>
            <w:szCs w:val="22"/>
          </w:rPr>
          <w:t xml:space="preserve"> a to po celou dobu účinnosti </w:t>
        </w:r>
        <w:r w:rsidR="00BF08DD" w:rsidRPr="00BF08DD">
          <w:rPr>
            <w:rFonts w:asciiTheme="minorHAnsi" w:hAnsiTheme="minorHAnsi" w:cstheme="minorHAnsi"/>
            <w:sz w:val="22"/>
            <w:szCs w:val="22"/>
          </w:rPr>
          <w:t>smlouvy</w:t>
        </w:r>
        <w:r w:rsidR="003D60F7" w:rsidRPr="00BF08DD">
          <w:rPr>
            <w:rFonts w:asciiTheme="minorHAnsi" w:hAnsiTheme="minorHAnsi" w:cstheme="minorHAnsi"/>
            <w:sz w:val="22"/>
            <w:szCs w:val="22"/>
          </w:rPr>
          <w:t>. Objednatel je po dohodě s Poskytovatelem oprávněn tyto hodiny čerpat i dopředu v případě potřeby a vyšších nároků daných některou z výše uvedených oblastí poskytování podpory.</w:t>
        </w:r>
      </w:moveTo>
    </w:p>
    <w:p w14:paraId="47B1C18C" w14:textId="77777777" w:rsidR="00725668" w:rsidRPr="00BF08DD" w:rsidRDefault="003D60F7" w:rsidP="00725668">
      <w:pPr>
        <w:rPr>
          <w:ins w:id="320" w:author="Word Document Comparison" w:date="2024-12-27T14:47:00Z" w16du:dateUtc="2024-12-27T13:47:00Z"/>
          <w:rFonts w:asciiTheme="minorHAnsi" w:hAnsiTheme="minorHAnsi" w:cstheme="minorHAnsi"/>
          <w:sz w:val="22"/>
          <w:szCs w:val="22"/>
        </w:rPr>
      </w:pPr>
      <w:moveTo w:id="321" w:author="Word Document Comparison" w:date="2024-12-27T14:47:00Z" w16du:dateUtc="2024-12-27T13:47:00Z">
        <w:r w:rsidRPr="00BF08DD">
          <w:rPr>
            <w:rFonts w:asciiTheme="minorHAnsi" w:hAnsiTheme="minorHAnsi" w:cstheme="minorHAnsi"/>
            <w:sz w:val="22"/>
            <w:szCs w:val="22"/>
          </w:rPr>
          <w:t xml:space="preserve">V rámci faktury za dané vyhodnocovací období je Poskytovatel oprávněn fakturovat pouze </w:t>
        </w:r>
        <w:r w:rsidRPr="00BF08DD">
          <w:rPr>
            <w:rFonts w:asciiTheme="minorHAnsi" w:hAnsiTheme="minorHAnsi" w:cstheme="minorHAnsi"/>
            <w:b/>
            <w:sz w:val="22"/>
            <w:szCs w:val="22"/>
          </w:rPr>
          <w:t>ukončenou a Objednatelem akceptovanou objednávku</w:t>
        </w:r>
      </w:moveTo>
      <w:moveToRangeEnd w:id="318"/>
      <w:ins w:id="322" w:author="Word Document Comparison" w:date="2024-12-27T14:47:00Z" w16du:dateUtc="2024-12-27T13:47:00Z">
        <w:r w:rsidR="00725668" w:rsidRPr="00BF08DD">
          <w:rPr>
            <w:rFonts w:asciiTheme="minorHAnsi" w:hAnsiTheme="minorHAnsi" w:cstheme="minorHAnsi"/>
            <w:sz w:val="22"/>
            <w:szCs w:val="22"/>
          </w:rPr>
          <w:t>. Jednotlivé objednávky nebudou Objednatelem hrazeny formou částečných plnění ani v případě, že jejich plnění přesáhne do více vyhodnocovacích období.</w:t>
        </w:r>
      </w:ins>
    </w:p>
    <w:p w14:paraId="1D7547E5" w14:textId="77777777" w:rsidR="00AB47FA" w:rsidRPr="00BF08DD" w:rsidRDefault="00725668" w:rsidP="00AB47FA">
      <w:pPr>
        <w:rPr>
          <w:moveTo w:id="323" w:author="Word Document Comparison" w:date="2024-12-27T14:47:00Z" w16du:dateUtc="2024-12-27T13:47:00Z"/>
          <w:rFonts w:asciiTheme="minorHAnsi" w:hAnsiTheme="minorHAnsi" w:cstheme="minorHAnsi"/>
          <w:sz w:val="22"/>
          <w:szCs w:val="22"/>
        </w:rPr>
      </w:pPr>
      <w:ins w:id="324" w:author="Word Document Comparison" w:date="2024-12-27T14:47:00Z" w16du:dateUtc="2024-12-27T13:47:00Z">
        <w:r w:rsidRPr="00BF08DD">
          <w:rPr>
            <w:rFonts w:asciiTheme="minorHAnsi" w:hAnsiTheme="minorHAnsi" w:cstheme="minorHAnsi"/>
            <w:sz w:val="22"/>
            <w:szCs w:val="22"/>
          </w:rPr>
          <w:t xml:space="preserve">Poskytování </w:t>
        </w:r>
        <w:r w:rsidR="00233DB2">
          <w:rPr>
            <w:rFonts w:asciiTheme="minorHAnsi" w:hAnsiTheme="minorHAnsi" w:cstheme="minorHAnsi"/>
            <w:sz w:val="22"/>
            <w:szCs w:val="22"/>
          </w:rPr>
          <w:t xml:space="preserve">ad-hoc </w:t>
        </w:r>
        <w:r w:rsidRPr="00BF08DD">
          <w:rPr>
            <w:rFonts w:asciiTheme="minorHAnsi" w:hAnsiTheme="minorHAnsi" w:cstheme="minorHAnsi"/>
            <w:sz w:val="22"/>
            <w:szCs w:val="22"/>
          </w:rPr>
          <w:t>služeb</w:t>
        </w:r>
      </w:ins>
      <w:moveToRangeStart w:id="325" w:author="Word Document Comparison" w:date="2024-12-27T14:47:00Z" w:name="move186203274"/>
      <w:moveTo w:id="326" w:author="Word Document Comparison" w:date="2024-12-27T14:47:00Z" w16du:dateUtc="2024-12-27T13:47:00Z">
        <w:r w:rsidR="004A1ED8" w:rsidRPr="00BF08DD">
          <w:rPr>
            <w:rFonts w:asciiTheme="minorHAnsi" w:hAnsiTheme="minorHAnsi" w:cstheme="minorHAnsi"/>
            <w:sz w:val="22"/>
            <w:szCs w:val="22"/>
          </w:rPr>
          <w:t xml:space="preserve"> bude Poskytovatelem realizováno prostřednictvím </w:t>
        </w:r>
        <w:r w:rsidR="00DE296C" w:rsidRPr="00BF08DD">
          <w:rPr>
            <w:rFonts w:asciiTheme="minorHAnsi" w:hAnsiTheme="minorHAnsi" w:cstheme="minorHAnsi"/>
            <w:sz w:val="22"/>
            <w:szCs w:val="22"/>
          </w:rPr>
          <w:t xml:space="preserve">rolí definovaných v kapitole </w:t>
        </w:r>
        <w:r w:rsidR="00BF08DD" w:rsidRPr="00BF08DD">
          <w:rPr>
            <w:rFonts w:asciiTheme="minorHAnsi" w:hAnsiTheme="minorHAnsi" w:cstheme="minorHAnsi"/>
            <w:sz w:val="22"/>
            <w:szCs w:val="22"/>
          </w:rPr>
          <w:fldChar w:fldCharType="begin"/>
        </w:r>
        <w:r w:rsidR="00BF08DD" w:rsidRPr="00BF08DD">
          <w:rPr>
            <w:rFonts w:asciiTheme="minorHAnsi" w:hAnsiTheme="minorHAnsi" w:cstheme="minorHAnsi"/>
            <w:sz w:val="22"/>
            <w:szCs w:val="22"/>
          </w:rPr>
          <w:instrText xml:space="preserve"> REF _Ref169046069 \r \h  \* MERGEFORMAT </w:instrText>
        </w:r>
        <w:r w:rsidR="00BF08DD" w:rsidRPr="00BF08DD">
          <w:rPr>
            <w:rFonts w:asciiTheme="minorHAnsi" w:hAnsiTheme="minorHAnsi" w:cstheme="minorHAnsi"/>
            <w:sz w:val="22"/>
            <w:szCs w:val="22"/>
          </w:rPr>
        </w:r>
        <w:r w:rsidR="00BF08DD" w:rsidRPr="00BF08DD">
          <w:rPr>
            <w:rFonts w:asciiTheme="minorHAnsi" w:hAnsiTheme="minorHAnsi" w:cstheme="minorHAnsi"/>
            <w:sz w:val="22"/>
            <w:szCs w:val="22"/>
          </w:rPr>
          <w:fldChar w:fldCharType="separate"/>
        </w:r>
        <w:r w:rsidR="00020410">
          <w:rPr>
            <w:rFonts w:asciiTheme="minorHAnsi" w:hAnsiTheme="minorHAnsi" w:cstheme="minorHAnsi"/>
            <w:sz w:val="22"/>
            <w:szCs w:val="22"/>
          </w:rPr>
          <w:t>1.4</w:t>
        </w:r>
        <w:r w:rsidR="00BF08DD" w:rsidRPr="00BF08DD">
          <w:rPr>
            <w:rFonts w:asciiTheme="minorHAnsi" w:hAnsiTheme="minorHAnsi" w:cstheme="minorHAnsi"/>
            <w:sz w:val="22"/>
            <w:szCs w:val="22"/>
          </w:rPr>
          <w:fldChar w:fldCharType="end"/>
        </w:r>
        <w:r w:rsidR="00BF08DD" w:rsidRPr="00BF08DD">
          <w:rPr>
            <w:rFonts w:asciiTheme="minorHAnsi" w:hAnsiTheme="minorHAnsi" w:cstheme="minorHAnsi"/>
            <w:sz w:val="22"/>
            <w:szCs w:val="22"/>
          </w:rPr>
          <w:t xml:space="preserve"> </w:t>
        </w:r>
        <w:r w:rsidR="00DE296C" w:rsidRPr="00BF08DD">
          <w:rPr>
            <w:rFonts w:asciiTheme="minorHAnsi" w:hAnsiTheme="minorHAnsi" w:cstheme="minorHAnsi"/>
            <w:sz w:val="22"/>
            <w:szCs w:val="22"/>
          </w:rPr>
          <w:t>Vymezení rolí</w:t>
        </w:r>
        <w:r w:rsidR="000D17AC">
          <w:rPr>
            <w:rFonts w:asciiTheme="minorHAnsi" w:hAnsiTheme="minorHAnsi" w:cstheme="minorHAnsi"/>
            <w:sz w:val="22"/>
            <w:szCs w:val="22"/>
          </w:rPr>
          <w:t xml:space="preserve"> realizačního týmu</w:t>
        </w:r>
        <w:r w:rsidR="004A1ED8" w:rsidRPr="00BF08DD">
          <w:rPr>
            <w:rFonts w:asciiTheme="minorHAnsi" w:hAnsiTheme="minorHAnsi" w:cstheme="minorHAnsi"/>
            <w:sz w:val="22"/>
            <w:szCs w:val="22"/>
          </w:rPr>
          <w:t>,</w:t>
        </w:r>
        <w:r w:rsidR="00E65C00" w:rsidRPr="00BF08DD">
          <w:rPr>
            <w:rFonts w:asciiTheme="minorHAnsi" w:hAnsiTheme="minorHAnsi" w:cstheme="minorHAnsi"/>
            <w:sz w:val="22"/>
            <w:szCs w:val="22"/>
          </w:rPr>
          <w:t xml:space="preserve"> případně jinými rolemi, pokud bude schopen Poskytovatel tyto role zajistit na základě požadavku Objednatele.</w:t>
        </w:r>
      </w:moveTo>
    </w:p>
    <w:p w14:paraId="3753CCE5" w14:textId="77777777" w:rsidR="000808B1" w:rsidRPr="00380D8D" w:rsidRDefault="000808B1" w:rsidP="00AB47FA">
      <w:pPr>
        <w:rPr>
          <w:moveTo w:id="327" w:author="Word Document Comparison" w:date="2024-12-27T14:47:00Z" w16du:dateUtc="2024-12-27T13:47:00Z"/>
          <w:rFonts w:asciiTheme="minorHAnsi" w:hAnsiTheme="minorHAnsi" w:cstheme="minorHAnsi"/>
          <w:b/>
          <w:sz w:val="22"/>
          <w:szCs w:val="22"/>
        </w:rPr>
      </w:pPr>
      <w:moveTo w:id="328" w:author="Word Document Comparison" w:date="2024-12-27T14:47:00Z" w16du:dateUtc="2024-12-27T13:47:00Z">
        <w:r w:rsidRPr="00380D8D">
          <w:rPr>
            <w:rFonts w:asciiTheme="minorHAnsi" w:hAnsiTheme="minorHAnsi" w:cstheme="minorHAnsi"/>
            <w:b/>
            <w:sz w:val="22"/>
            <w:szCs w:val="22"/>
          </w:rPr>
          <w:t xml:space="preserve">Celkový maximální možný rozsah této služby za dobu plnění </w:t>
        </w:r>
        <w:r w:rsidR="00C37677" w:rsidRPr="00380D8D">
          <w:rPr>
            <w:rFonts w:asciiTheme="minorHAnsi" w:hAnsiTheme="minorHAnsi" w:cstheme="minorHAnsi"/>
            <w:b/>
            <w:sz w:val="22"/>
            <w:szCs w:val="22"/>
          </w:rPr>
          <w:t>S</w:t>
        </w:r>
        <w:r w:rsidRPr="00380D8D">
          <w:rPr>
            <w:rFonts w:asciiTheme="minorHAnsi" w:hAnsiTheme="minorHAnsi" w:cstheme="minorHAnsi"/>
            <w:b/>
            <w:sz w:val="22"/>
            <w:szCs w:val="22"/>
          </w:rPr>
          <w:t xml:space="preserve">mlouvy je: </w:t>
        </w:r>
        <w:r w:rsidR="00040856">
          <w:rPr>
            <w:rFonts w:asciiTheme="minorHAnsi" w:hAnsiTheme="minorHAnsi" w:cstheme="minorHAnsi"/>
            <w:b/>
            <w:sz w:val="22"/>
            <w:szCs w:val="22"/>
          </w:rPr>
          <w:t>1440 MD, tedy 11520</w:t>
        </w:r>
        <w:r w:rsidR="00F55A11">
          <w:rPr>
            <w:rFonts w:asciiTheme="minorHAnsi" w:hAnsiTheme="minorHAnsi" w:cstheme="minorHAnsi"/>
            <w:b/>
            <w:sz w:val="22"/>
            <w:szCs w:val="22"/>
          </w:rPr>
          <w:t xml:space="preserve"> hodin.</w:t>
        </w:r>
      </w:moveTo>
    </w:p>
    <w:p w14:paraId="24E84994" w14:textId="77777777" w:rsidR="004A1ED8" w:rsidRPr="00AB47FA" w:rsidRDefault="004A1ED8" w:rsidP="00AB47FA">
      <w:pPr>
        <w:rPr>
          <w:moveTo w:id="329" w:author="Word Document Comparison" w:date="2024-12-27T14:47:00Z" w16du:dateUtc="2024-12-27T13:47:00Z"/>
        </w:rPr>
      </w:pPr>
    </w:p>
    <w:p w14:paraId="7E5B8B2D" w14:textId="77777777" w:rsidR="00F3217C" w:rsidRPr="00380D8D" w:rsidRDefault="00F3217C" w:rsidP="008D477D">
      <w:pPr>
        <w:pStyle w:val="Nadpis3"/>
        <w:keepLines/>
        <w:numPr>
          <w:ilvl w:val="2"/>
          <w:numId w:val="14"/>
        </w:numPr>
        <w:ind w:left="720" w:hanging="720"/>
        <w:rPr>
          <w:moveTo w:id="330" w:author="Word Document Comparison" w:date="2024-12-27T14:47:00Z" w16du:dateUtc="2024-12-27T13:47:00Z"/>
          <w:caps w:val="0"/>
          <w:color w:val="243F60" w:themeColor="accent1" w:themeShade="7F"/>
          <w:sz w:val="32"/>
          <w:szCs w:val="32"/>
        </w:rPr>
      </w:pPr>
      <w:moveTo w:id="331" w:author="Word Document Comparison" w:date="2024-12-27T14:47:00Z" w16du:dateUtc="2024-12-27T13:47:00Z">
        <w:r w:rsidRPr="00380D8D">
          <w:rPr>
            <w:caps w:val="0"/>
            <w:color w:val="243F60" w:themeColor="accent1" w:themeShade="7F"/>
            <w:sz w:val="32"/>
            <w:szCs w:val="32"/>
          </w:rPr>
          <w:t>Vyhodnocení služby</w:t>
        </w:r>
      </w:moveTo>
    </w:p>
    <w:p w14:paraId="18F74A71" w14:textId="77777777" w:rsidR="00F3217C" w:rsidRPr="00380D8D" w:rsidRDefault="00F3217C" w:rsidP="00F3217C">
      <w:pPr>
        <w:rPr>
          <w:moveTo w:id="332" w:author="Word Document Comparison" w:date="2024-12-27T14:47:00Z" w16du:dateUtc="2024-12-27T13:47:00Z"/>
          <w:rFonts w:asciiTheme="minorHAnsi" w:hAnsiTheme="minorHAnsi" w:cstheme="minorHAnsi"/>
          <w:sz w:val="22"/>
          <w:szCs w:val="22"/>
        </w:rPr>
      </w:pPr>
      <w:moveTo w:id="333" w:author="Word Document Comparison" w:date="2024-12-27T14:47:00Z" w16du:dateUtc="2024-12-27T13:47:00Z">
        <w:r w:rsidRPr="00380D8D">
          <w:rPr>
            <w:rFonts w:asciiTheme="minorHAnsi" w:hAnsiTheme="minorHAnsi" w:cstheme="minorHAnsi"/>
            <w:sz w:val="22"/>
            <w:szCs w:val="22"/>
          </w:rPr>
          <w:t>O poskytnutí všech služeb bude připraven ze strany Poskytovatele tzv. "</w:t>
        </w:r>
        <w:r w:rsidRPr="00380D8D">
          <w:rPr>
            <w:rFonts w:asciiTheme="minorHAnsi" w:hAnsiTheme="minorHAnsi" w:cstheme="minorHAnsi"/>
            <w:b/>
            <w:bCs/>
            <w:sz w:val="22"/>
            <w:szCs w:val="22"/>
          </w:rPr>
          <w:t>Protokol o poskytnuté službě</w:t>
        </w:r>
        <w:r w:rsidRPr="00380D8D">
          <w:rPr>
            <w:rFonts w:asciiTheme="minorHAnsi" w:hAnsiTheme="minorHAnsi" w:cstheme="minorHAnsi"/>
            <w:sz w:val="22"/>
            <w:szCs w:val="22"/>
          </w:rPr>
          <w:t>" za dobu uplynulého vyhodnocovacího období a obsahující zejména následující:</w:t>
        </w:r>
      </w:moveTo>
    </w:p>
    <w:moveToRangeEnd w:id="325"/>
    <w:p w14:paraId="1EB89402" w14:textId="77777777" w:rsidR="00725668" w:rsidRPr="001C64CD" w:rsidRDefault="00725668" w:rsidP="001C64CD">
      <w:pPr>
        <w:pStyle w:val="Zkladntext"/>
        <w:numPr>
          <w:ilvl w:val="0"/>
          <w:numId w:val="18"/>
        </w:numPr>
        <w:spacing w:after="0"/>
        <w:ind w:left="720"/>
        <w:jc w:val="both"/>
        <w:rPr>
          <w:ins w:id="334" w:author="Word Document Comparison" w:date="2024-12-27T14:47:00Z" w16du:dateUtc="2024-12-27T13:47:00Z"/>
          <w:lang w:val="cs-CZ"/>
        </w:rPr>
      </w:pPr>
      <w:ins w:id="335" w:author="Word Document Comparison" w:date="2024-12-27T14:47:00Z" w16du:dateUtc="2024-12-27T13:47:00Z">
        <w:r w:rsidRPr="004D6AD9">
          <w:rPr>
            <w:lang w:val="cs-CZ"/>
          </w:rPr>
          <w:t xml:space="preserve">Přehled čerpání hodin </w:t>
        </w:r>
        <w:r w:rsidR="001C64CD">
          <w:rPr>
            <w:lang w:val="cs-CZ"/>
          </w:rPr>
          <w:t>ad-hoc služeb</w:t>
        </w:r>
        <w:r w:rsidRPr="004D6AD9">
          <w:rPr>
            <w:lang w:val="cs-CZ"/>
          </w:rPr>
          <w:t xml:space="preserve"> v detailu umožňujícím Objednateli provést kontrolu čerpaných hodin vůči vystaveným objednávkám a získat informaci o aktuálním objemu hodin zbývajících do konce smlouvy.</w:t>
        </w:r>
      </w:ins>
    </w:p>
    <w:p w14:paraId="69DB074D" w14:textId="61EF85B9" w:rsidR="00D62C89" w:rsidRPr="00E201D1" w:rsidRDefault="00E201D1" w:rsidP="00D62C89">
      <w:pPr>
        <w:pStyle w:val="Nadpis1"/>
        <w:rPr>
          <w:sz w:val="52"/>
          <w:szCs w:val="52"/>
        </w:rPr>
      </w:pPr>
      <w:bookmarkStart w:id="336" w:name="_Toc185492588"/>
      <w:r w:rsidRPr="00E201D1">
        <w:rPr>
          <w:sz w:val="52"/>
          <w:szCs w:val="52"/>
        </w:rPr>
        <w:t>Katalogové listy doplňkových služeb</w:t>
      </w:r>
      <w:bookmarkEnd w:id="310"/>
      <w:bookmarkEnd w:id="336"/>
    </w:p>
    <w:p w14:paraId="12B411BB" w14:textId="5F7BDDDC" w:rsidR="00D62C89" w:rsidRDefault="00D62C89" w:rsidP="008D477D">
      <w:pPr>
        <w:pStyle w:val="Nadpis1"/>
        <w:numPr>
          <w:ilvl w:val="1"/>
          <w:numId w:val="14"/>
        </w:numPr>
        <w:ind w:left="431" w:hanging="431"/>
      </w:pPr>
      <w:bookmarkStart w:id="337" w:name="_Toc177709658"/>
      <w:bookmarkStart w:id="338" w:name="_Toc185492589"/>
      <w:r>
        <w:t xml:space="preserve">Převzetí </w:t>
      </w:r>
      <w:r w:rsidR="00F72DAD">
        <w:t xml:space="preserve">stávající </w:t>
      </w:r>
      <w:r>
        <w:t>infrastruktury a příprava služeb</w:t>
      </w:r>
      <w:r w:rsidR="00FC3C2F" w:rsidRPr="00FC3C2F">
        <w:t xml:space="preserve"> ke stávající infrastruktuře IS SZIF</w:t>
      </w:r>
      <w:bookmarkEnd w:id="337"/>
      <w:bookmarkEnd w:id="338"/>
    </w:p>
    <w:p w14:paraId="2118F6F8" w14:textId="77777777" w:rsidR="00D62C89" w:rsidRDefault="00D62C89" w:rsidP="008D477D">
      <w:pPr>
        <w:pStyle w:val="Nadpis3"/>
        <w:keepLines/>
        <w:numPr>
          <w:ilvl w:val="2"/>
          <w:numId w:val="14"/>
        </w:numPr>
        <w:ind w:left="720" w:hanging="720"/>
        <w:rPr>
          <w:caps w:val="0"/>
          <w:color w:val="243F60" w:themeColor="accent1" w:themeShade="7F"/>
          <w:sz w:val="32"/>
          <w:szCs w:val="32"/>
        </w:rPr>
      </w:pPr>
      <w:r w:rsidRPr="00E201D1">
        <w:rPr>
          <w:caps w:val="0"/>
          <w:color w:val="243F60" w:themeColor="accent1" w:themeShade="7F"/>
          <w:sz w:val="32"/>
          <w:szCs w:val="32"/>
        </w:rPr>
        <w:t>Parametry služby</w:t>
      </w:r>
    </w:p>
    <w:p w14:paraId="173F51AC" w14:textId="77777777" w:rsidR="00E201D1" w:rsidRPr="00E201D1" w:rsidRDefault="00E201D1" w:rsidP="00E201D1">
      <w:pPr>
        <w:rPr>
          <w:lang w:eastAsia="zh-CN"/>
        </w:rPr>
      </w:pPr>
    </w:p>
    <w:tbl>
      <w:tblPr>
        <w:tblStyle w:val="Mkatabulky"/>
        <w:tblW w:w="9229" w:type="dxa"/>
        <w:tblLayout w:type="fixed"/>
        <w:tblLook w:val="04A0" w:firstRow="1" w:lastRow="0" w:firstColumn="1" w:lastColumn="0" w:noHBand="0" w:noVBand="1"/>
      </w:tblPr>
      <w:tblGrid>
        <w:gridCol w:w="1952"/>
        <w:gridCol w:w="2837"/>
        <w:gridCol w:w="1273"/>
        <w:gridCol w:w="1420"/>
        <w:gridCol w:w="1747"/>
      </w:tblGrid>
      <w:tr w:rsidR="00D62C89" w14:paraId="1D180077" w14:textId="77777777" w:rsidTr="00D42AA1">
        <w:trPr>
          <w:cantSplit/>
          <w:trHeight w:val="375"/>
        </w:trPr>
        <w:tc>
          <w:tcPr>
            <w:tcW w:w="1952" w:type="dxa"/>
            <w:tcBorders>
              <w:top w:val="single" w:sz="4" w:space="0" w:color="auto"/>
              <w:left w:val="single" w:sz="4" w:space="0" w:color="auto"/>
              <w:bottom w:val="single" w:sz="4" w:space="0" w:color="auto"/>
              <w:right w:val="single" w:sz="4" w:space="0" w:color="auto"/>
            </w:tcBorders>
            <w:shd w:val="clear" w:color="auto" w:fill="006600"/>
            <w:vAlign w:val="center"/>
            <w:hideMark/>
          </w:tcPr>
          <w:p w14:paraId="55C75F3C" w14:textId="77777777" w:rsidR="00D62C89" w:rsidRDefault="00D62C89">
            <w:pPr>
              <w:spacing w:before="0" w:after="0"/>
              <w:jc w:val="left"/>
            </w:pPr>
            <w:r>
              <w:t>Označení</w:t>
            </w:r>
          </w:p>
        </w:tc>
        <w:tc>
          <w:tcPr>
            <w:tcW w:w="7277" w:type="dxa"/>
            <w:gridSpan w:val="4"/>
            <w:tcBorders>
              <w:top w:val="single" w:sz="4" w:space="0" w:color="auto"/>
              <w:left w:val="single" w:sz="4" w:space="0" w:color="auto"/>
              <w:bottom w:val="single" w:sz="4" w:space="0" w:color="auto"/>
              <w:right w:val="single" w:sz="4" w:space="0" w:color="auto"/>
            </w:tcBorders>
            <w:shd w:val="clear" w:color="auto" w:fill="006600"/>
            <w:vAlign w:val="center"/>
            <w:hideMark/>
          </w:tcPr>
          <w:p w14:paraId="5C9D6426" w14:textId="77777777" w:rsidR="00D62C89" w:rsidRDefault="00D62C89">
            <w:pPr>
              <w:spacing w:before="0" w:after="0"/>
              <w:jc w:val="left"/>
            </w:pPr>
            <w:r>
              <w:t>Název služby</w:t>
            </w:r>
          </w:p>
        </w:tc>
      </w:tr>
      <w:tr w:rsidR="00D62C89" w14:paraId="43EDBAA2" w14:textId="77777777" w:rsidTr="00D42AA1">
        <w:trPr>
          <w:cantSplit/>
          <w:trHeight w:val="408"/>
        </w:trPr>
        <w:tc>
          <w:tcPr>
            <w:tcW w:w="1952" w:type="dxa"/>
            <w:tcBorders>
              <w:top w:val="single" w:sz="4" w:space="0" w:color="auto"/>
              <w:left w:val="single" w:sz="4" w:space="0" w:color="auto"/>
              <w:bottom w:val="single" w:sz="4" w:space="0" w:color="auto"/>
              <w:right w:val="single" w:sz="4" w:space="0" w:color="auto"/>
            </w:tcBorders>
            <w:vAlign w:val="center"/>
            <w:hideMark/>
          </w:tcPr>
          <w:p w14:paraId="3CD695F8" w14:textId="77777777" w:rsidR="00D62C89" w:rsidRDefault="00D62C89" w:rsidP="00D62C89">
            <w:pPr>
              <w:spacing w:before="0" w:after="0"/>
              <w:jc w:val="left"/>
            </w:pPr>
            <w:r>
              <w:t>JS01</w:t>
            </w:r>
          </w:p>
        </w:tc>
        <w:tc>
          <w:tcPr>
            <w:tcW w:w="7277" w:type="dxa"/>
            <w:gridSpan w:val="4"/>
            <w:tcBorders>
              <w:top w:val="single" w:sz="4" w:space="0" w:color="auto"/>
              <w:left w:val="single" w:sz="4" w:space="0" w:color="auto"/>
              <w:bottom w:val="single" w:sz="4" w:space="0" w:color="auto"/>
              <w:right w:val="single" w:sz="4" w:space="0" w:color="auto"/>
            </w:tcBorders>
            <w:vAlign w:val="center"/>
            <w:hideMark/>
          </w:tcPr>
          <w:p w14:paraId="0F44228A" w14:textId="0B408408" w:rsidR="00D62C89" w:rsidRDefault="004F28AE">
            <w:pPr>
              <w:spacing w:before="0" w:after="0"/>
              <w:jc w:val="left"/>
            </w:pPr>
            <w:r>
              <w:t>P</w:t>
            </w:r>
            <w:r w:rsidR="00D62C89">
              <w:t xml:space="preserve">řevzetí </w:t>
            </w:r>
            <w:r w:rsidR="004C4EAA">
              <w:t xml:space="preserve">stávající </w:t>
            </w:r>
            <w:r w:rsidR="00D62C89">
              <w:t>infrastruktury a příprava služeb</w:t>
            </w:r>
            <w:r w:rsidR="000B7107">
              <w:t xml:space="preserve"> </w:t>
            </w:r>
            <w:r w:rsidR="00FC3C2F" w:rsidRPr="00FC3C2F">
              <w:t>ke stávající infrastruktuře</w:t>
            </w:r>
            <w:r w:rsidR="000B7107">
              <w:t xml:space="preserve"> </w:t>
            </w:r>
            <w:r w:rsidR="00FC3C2F" w:rsidRPr="00FC3C2F">
              <w:t>IS SZIF</w:t>
            </w:r>
          </w:p>
        </w:tc>
      </w:tr>
      <w:tr w:rsidR="00D62C89" w14:paraId="1ACFA5C8" w14:textId="77777777" w:rsidTr="00D42AA1">
        <w:trPr>
          <w:cantSplit/>
          <w:trHeight w:val="408"/>
        </w:trPr>
        <w:tc>
          <w:tcPr>
            <w:tcW w:w="9229" w:type="dxa"/>
            <w:gridSpan w:val="5"/>
            <w:tcBorders>
              <w:top w:val="single" w:sz="4" w:space="0" w:color="auto"/>
              <w:left w:val="single" w:sz="4" w:space="0" w:color="auto"/>
              <w:bottom w:val="single" w:sz="4" w:space="0" w:color="auto"/>
              <w:right w:val="single" w:sz="4" w:space="0" w:color="auto"/>
            </w:tcBorders>
            <w:shd w:val="clear" w:color="auto" w:fill="006600"/>
            <w:vAlign w:val="center"/>
            <w:hideMark/>
          </w:tcPr>
          <w:p w14:paraId="121DC307" w14:textId="77777777" w:rsidR="00D62C89" w:rsidRDefault="00D62C89">
            <w:pPr>
              <w:spacing w:before="0" w:after="0"/>
              <w:jc w:val="left"/>
            </w:pPr>
            <w:r>
              <w:t>Vymezení služby</w:t>
            </w:r>
          </w:p>
        </w:tc>
      </w:tr>
      <w:tr w:rsidR="00D62C89" w14:paraId="4389ED34" w14:textId="77777777" w:rsidTr="00D42AA1">
        <w:trPr>
          <w:cantSplit/>
          <w:trHeight w:val="408"/>
        </w:trPr>
        <w:tc>
          <w:tcPr>
            <w:tcW w:w="1952" w:type="dxa"/>
            <w:tcBorders>
              <w:top w:val="single" w:sz="4" w:space="0" w:color="auto"/>
              <w:left w:val="single" w:sz="4" w:space="0" w:color="auto"/>
              <w:bottom w:val="single" w:sz="4" w:space="0" w:color="auto"/>
              <w:right w:val="single" w:sz="4" w:space="0" w:color="auto"/>
            </w:tcBorders>
            <w:shd w:val="clear" w:color="auto" w:fill="AEEAC1"/>
            <w:vAlign w:val="center"/>
            <w:hideMark/>
          </w:tcPr>
          <w:p w14:paraId="2B17B303" w14:textId="77777777" w:rsidR="00D62C89" w:rsidRDefault="00D62C89">
            <w:pPr>
              <w:spacing w:before="0" w:after="0"/>
              <w:jc w:val="left"/>
            </w:pPr>
            <w:r>
              <w:t>Lokalita</w:t>
            </w:r>
          </w:p>
        </w:tc>
        <w:tc>
          <w:tcPr>
            <w:tcW w:w="2837" w:type="dxa"/>
            <w:tcBorders>
              <w:top w:val="single" w:sz="4" w:space="0" w:color="auto"/>
              <w:left w:val="single" w:sz="4" w:space="0" w:color="auto"/>
              <w:bottom w:val="single" w:sz="4" w:space="0" w:color="auto"/>
              <w:right w:val="single" w:sz="4" w:space="0" w:color="auto"/>
            </w:tcBorders>
            <w:vAlign w:val="center"/>
            <w:hideMark/>
          </w:tcPr>
          <w:p w14:paraId="473B4D43" w14:textId="77777777" w:rsidR="00D62C89" w:rsidRDefault="00D62C89">
            <w:pPr>
              <w:spacing w:before="0" w:after="0"/>
              <w:jc w:val="left"/>
            </w:pPr>
            <w:r>
              <w:t>A, B</w:t>
            </w:r>
          </w:p>
        </w:tc>
        <w:tc>
          <w:tcPr>
            <w:tcW w:w="1273" w:type="dxa"/>
            <w:tcBorders>
              <w:top w:val="single" w:sz="4" w:space="0" w:color="auto"/>
              <w:left w:val="single" w:sz="4" w:space="0" w:color="auto"/>
              <w:bottom w:val="single" w:sz="4" w:space="0" w:color="auto"/>
              <w:right w:val="single" w:sz="4" w:space="0" w:color="auto"/>
            </w:tcBorders>
            <w:shd w:val="clear" w:color="auto" w:fill="AEEAC1"/>
            <w:vAlign w:val="center"/>
            <w:hideMark/>
          </w:tcPr>
          <w:p w14:paraId="490FCEA4" w14:textId="77777777" w:rsidR="00D62C89" w:rsidRDefault="00D62C89">
            <w:pPr>
              <w:spacing w:before="0" w:after="0"/>
              <w:jc w:val="left"/>
            </w:pPr>
            <w:r>
              <w:t>Prostředí</w:t>
            </w:r>
          </w:p>
        </w:tc>
        <w:tc>
          <w:tcPr>
            <w:tcW w:w="3167" w:type="dxa"/>
            <w:gridSpan w:val="2"/>
            <w:tcBorders>
              <w:top w:val="single" w:sz="4" w:space="0" w:color="auto"/>
              <w:left w:val="single" w:sz="4" w:space="0" w:color="auto"/>
              <w:bottom w:val="single" w:sz="4" w:space="0" w:color="auto"/>
              <w:right w:val="single" w:sz="4" w:space="0" w:color="auto"/>
            </w:tcBorders>
            <w:vAlign w:val="center"/>
            <w:hideMark/>
          </w:tcPr>
          <w:p w14:paraId="7E775878" w14:textId="77777777" w:rsidR="00D62C89" w:rsidRDefault="00D62C89">
            <w:pPr>
              <w:spacing w:before="0" w:after="0"/>
              <w:jc w:val="left"/>
            </w:pPr>
            <w:r>
              <w:t>PROD/TEST/DEV/MGMT</w:t>
            </w:r>
          </w:p>
        </w:tc>
      </w:tr>
      <w:tr w:rsidR="00D62C89" w14:paraId="3B8536A2" w14:textId="77777777" w:rsidTr="00D42AA1">
        <w:trPr>
          <w:cantSplit/>
          <w:trHeight w:val="927"/>
        </w:trPr>
        <w:tc>
          <w:tcPr>
            <w:tcW w:w="1952" w:type="dxa"/>
            <w:tcBorders>
              <w:top w:val="single" w:sz="4" w:space="0" w:color="auto"/>
              <w:left w:val="single" w:sz="4" w:space="0" w:color="auto"/>
              <w:bottom w:val="single" w:sz="4" w:space="0" w:color="auto"/>
              <w:right w:val="single" w:sz="4" w:space="0" w:color="auto"/>
            </w:tcBorders>
            <w:shd w:val="clear" w:color="auto" w:fill="AEEAC1"/>
            <w:vAlign w:val="center"/>
            <w:hideMark/>
          </w:tcPr>
          <w:p w14:paraId="1D5DB63D" w14:textId="77777777" w:rsidR="00D62C89" w:rsidRDefault="00D62C89">
            <w:pPr>
              <w:spacing w:before="0" w:after="0"/>
              <w:jc w:val="left"/>
            </w:pPr>
            <w:r>
              <w:lastRenderedPageBreak/>
              <w:t>Zkrácený popis služby</w:t>
            </w:r>
          </w:p>
        </w:tc>
        <w:tc>
          <w:tcPr>
            <w:tcW w:w="7277" w:type="dxa"/>
            <w:gridSpan w:val="4"/>
            <w:tcBorders>
              <w:top w:val="single" w:sz="4" w:space="0" w:color="auto"/>
              <w:left w:val="single" w:sz="4" w:space="0" w:color="auto"/>
              <w:bottom w:val="single" w:sz="4" w:space="0" w:color="auto"/>
              <w:right w:val="single" w:sz="4" w:space="0" w:color="auto"/>
            </w:tcBorders>
            <w:vAlign w:val="center"/>
            <w:hideMark/>
          </w:tcPr>
          <w:p w14:paraId="2F250D8A" w14:textId="438BAF1F" w:rsidR="00D62C89" w:rsidRDefault="00D36EC0" w:rsidP="0020497F">
            <w:pPr>
              <w:spacing w:before="0" w:after="0"/>
              <w:jc w:val="left"/>
            </w:pPr>
            <w:r>
              <w:t xml:space="preserve">Služba převzetí </w:t>
            </w:r>
            <w:r w:rsidR="004D70FB">
              <w:t xml:space="preserve">stávající </w:t>
            </w:r>
            <w:r>
              <w:t>infrastruktury IS SZIF od Objednatele, resp. s</w:t>
            </w:r>
            <w:r w:rsidR="0020497F">
              <w:t>távající</w:t>
            </w:r>
            <w:r>
              <w:t>ho provozovatele a provedení přípravy na zahájení poskytování Služeb Poskytovatele</w:t>
            </w:r>
            <w:r w:rsidR="004D70FB">
              <w:t>m ke stávající infrastruktuře IS SZIF</w:t>
            </w:r>
          </w:p>
        </w:tc>
      </w:tr>
      <w:tr w:rsidR="00D62C89" w14:paraId="362E7B87" w14:textId="77777777" w:rsidTr="00D42AA1">
        <w:trPr>
          <w:cantSplit/>
          <w:trHeight w:val="840"/>
        </w:trPr>
        <w:tc>
          <w:tcPr>
            <w:tcW w:w="1952" w:type="dxa"/>
            <w:tcBorders>
              <w:top w:val="single" w:sz="4" w:space="0" w:color="auto"/>
              <w:left w:val="single" w:sz="4" w:space="0" w:color="auto"/>
              <w:bottom w:val="single" w:sz="4" w:space="0" w:color="auto"/>
              <w:right w:val="single" w:sz="4" w:space="0" w:color="auto"/>
            </w:tcBorders>
            <w:shd w:val="clear" w:color="auto" w:fill="AEEAC1"/>
            <w:vAlign w:val="center"/>
            <w:hideMark/>
          </w:tcPr>
          <w:p w14:paraId="008DB3FB" w14:textId="77777777" w:rsidR="00D62C89" w:rsidRDefault="00D62C89">
            <w:pPr>
              <w:spacing w:before="0" w:after="0"/>
              <w:jc w:val="left"/>
            </w:pPr>
            <w:r>
              <w:t>Klíčové činnosti v rámci služby</w:t>
            </w:r>
          </w:p>
        </w:tc>
        <w:tc>
          <w:tcPr>
            <w:tcW w:w="7277" w:type="dxa"/>
            <w:gridSpan w:val="4"/>
            <w:tcBorders>
              <w:top w:val="single" w:sz="4" w:space="0" w:color="auto"/>
              <w:left w:val="single" w:sz="4" w:space="0" w:color="auto"/>
              <w:bottom w:val="single" w:sz="4" w:space="0" w:color="auto"/>
              <w:right w:val="single" w:sz="4" w:space="0" w:color="auto"/>
            </w:tcBorders>
            <w:vAlign w:val="center"/>
            <w:hideMark/>
          </w:tcPr>
          <w:p w14:paraId="573E5077" w14:textId="61D37796" w:rsidR="00D62C89" w:rsidRDefault="004F28AE" w:rsidP="008D477D">
            <w:pPr>
              <w:pStyle w:val="Odstavecseseznamem"/>
              <w:numPr>
                <w:ilvl w:val="0"/>
                <w:numId w:val="10"/>
              </w:numPr>
              <w:spacing w:before="0" w:after="0"/>
              <w:jc w:val="left"/>
            </w:pPr>
            <w:r>
              <w:t xml:space="preserve">Převzetí </w:t>
            </w:r>
            <w:r w:rsidR="004D70FB">
              <w:t xml:space="preserve">stávající </w:t>
            </w:r>
            <w:r>
              <w:t>infrastruktury IS SZIF</w:t>
            </w:r>
          </w:p>
          <w:p w14:paraId="0CA1CC7C" w14:textId="318DB32C" w:rsidR="00D62C89" w:rsidRDefault="004F28AE" w:rsidP="008D477D">
            <w:pPr>
              <w:pStyle w:val="Odstavecseseznamem"/>
              <w:numPr>
                <w:ilvl w:val="0"/>
                <w:numId w:val="10"/>
              </w:numPr>
              <w:spacing w:before="0" w:after="0"/>
              <w:jc w:val="left"/>
            </w:pPr>
            <w:r>
              <w:t>Příprava služeb Poskytovatele</w:t>
            </w:r>
            <w:r w:rsidR="00327005">
              <w:t xml:space="preserve"> ke stávající infrastruktuře IS SZIF</w:t>
            </w:r>
          </w:p>
        </w:tc>
      </w:tr>
      <w:tr w:rsidR="00D62C89" w14:paraId="43DA8935" w14:textId="77777777" w:rsidTr="00D42AA1">
        <w:trPr>
          <w:cantSplit/>
          <w:trHeight w:val="408"/>
        </w:trPr>
        <w:tc>
          <w:tcPr>
            <w:tcW w:w="1952" w:type="dxa"/>
            <w:vMerge w:val="restart"/>
            <w:tcBorders>
              <w:top w:val="single" w:sz="4" w:space="0" w:color="auto"/>
              <w:left w:val="single" w:sz="4" w:space="0" w:color="auto"/>
              <w:bottom w:val="single" w:sz="4" w:space="0" w:color="auto"/>
              <w:right w:val="single" w:sz="4" w:space="0" w:color="auto"/>
            </w:tcBorders>
            <w:shd w:val="clear" w:color="auto" w:fill="AEEAC1"/>
            <w:vAlign w:val="center"/>
            <w:hideMark/>
          </w:tcPr>
          <w:p w14:paraId="3045B2A6" w14:textId="77777777" w:rsidR="00D62C89" w:rsidRDefault="00D62C89">
            <w:pPr>
              <w:spacing w:before="0" w:after="0"/>
              <w:jc w:val="left"/>
            </w:pPr>
            <w:r>
              <w:t>Minimální rozsah služeb</w:t>
            </w:r>
          </w:p>
        </w:tc>
        <w:tc>
          <w:tcPr>
            <w:tcW w:w="2837" w:type="dxa"/>
            <w:tcBorders>
              <w:top w:val="single" w:sz="4" w:space="0" w:color="auto"/>
              <w:left w:val="single" w:sz="4" w:space="0" w:color="auto"/>
              <w:bottom w:val="single" w:sz="4" w:space="0" w:color="auto"/>
              <w:right w:val="single" w:sz="4" w:space="0" w:color="auto"/>
            </w:tcBorders>
            <w:shd w:val="clear" w:color="auto" w:fill="AEEAC1"/>
            <w:vAlign w:val="center"/>
            <w:hideMark/>
          </w:tcPr>
          <w:p w14:paraId="7CE36484" w14:textId="77777777" w:rsidR="00D62C89" w:rsidRDefault="00D62C89">
            <w:pPr>
              <w:spacing w:before="0" w:after="0"/>
              <w:jc w:val="left"/>
            </w:pPr>
            <w:r>
              <w:t>Klíčová činnost</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EEAC1"/>
            <w:vAlign w:val="center"/>
            <w:hideMark/>
          </w:tcPr>
          <w:p w14:paraId="3A941078" w14:textId="77777777" w:rsidR="00D62C89" w:rsidRDefault="00D62C89">
            <w:pPr>
              <w:spacing w:before="0" w:after="0"/>
              <w:jc w:val="left"/>
            </w:pPr>
            <w:r>
              <w:t>Minimální rozsah v hodinách</w:t>
            </w:r>
          </w:p>
        </w:tc>
        <w:tc>
          <w:tcPr>
            <w:tcW w:w="1747" w:type="dxa"/>
            <w:tcBorders>
              <w:top w:val="single" w:sz="4" w:space="0" w:color="auto"/>
              <w:left w:val="single" w:sz="4" w:space="0" w:color="auto"/>
              <w:bottom w:val="single" w:sz="4" w:space="0" w:color="auto"/>
              <w:right w:val="single" w:sz="4" w:space="0" w:color="auto"/>
            </w:tcBorders>
            <w:shd w:val="clear" w:color="auto" w:fill="AEEAC1"/>
            <w:vAlign w:val="center"/>
            <w:hideMark/>
          </w:tcPr>
          <w:p w14:paraId="5D489074" w14:textId="77777777" w:rsidR="00D62C89" w:rsidRDefault="00D62C89">
            <w:pPr>
              <w:spacing w:before="0" w:after="0"/>
              <w:jc w:val="left"/>
            </w:pPr>
            <w:r>
              <w:t>Periodicita činnosti</w:t>
            </w:r>
          </w:p>
        </w:tc>
      </w:tr>
      <w:tr w:rsidR="00D62C89" w14:paraId="164E34D7" w14:textId="77777777" w:rsidTr="00D42AA1">
        <w:trPr>
          <w:cantSplit/>
          <w:trHeight w:val="408"/>
        </w:trPr>
        <w:tc>
          <w:tcPr>
            <w:tcW w:w="1952" w:type="dxa"/>
            <w:vMerge/>
            <w:tcBorders>
              <w:top w:val="single" w:sz="4" w:space="0" w:color="auto"/>
              <w:left w:val="single" w:sz="4" w:space="0" w:color="auto"/>
              <w:bottom w:val="single" w:sz="4" w:space="0" w:color="auto"/>
              <w:right w:val="single" w:sz="4" w:space="0" w:color="auto"/>
            </w:tcBorders>
            <w:vAlign w:val="center"/>
            <w:hideMark/>
          </w:tcPr>
          <w:p w14:paraId="31CE92A4" w14:textId="77777777" w:rsidR="00D62C89" w:rsidRDefault="00D62C89">
            <w:pPr>
              <w:spacing w:before="0" w:after="0" w:line="240" w:lineRule="auto"/>
              <w:jc w:val="left"/>
            </w:pPr>
          </w:p>
        </w:tc>
        <w:tc>
          <w:tcPr>
            <w:tcW w:w="2837" w:type="dxa"/>
            <w:tcBorders>
              <w:top w:val="single" w:sz="4" w:space="0" w:color="auto"/>
              <w:left w:val="single" w:sz="4" w:space="0" w:color="auto"/>
              <w:bottom w:val="single" w:sz="4" w:space="0" w:color="auto"/>
              <w:right w:val="single" w:sz="4" w:space="0" w:color="auto"/>
            </w:tcBorders>
            <w:vAlign w:val="center"/>
            <w:hideMark/>
          </w:tcPr>
          <w:p w14:paraId="5CDC75FE" w14:textId="74BC0780" w:rsidR="00D62C89" w:rsidRDefault="00F23A78">
            <w:pPr>
              <w:spacing w:before="0" w:after="0"/>
              <w:jc w:val="left"/>
            </w:pPr>
            <w:r>
              <w:t xml:space="preserve">Převzetí </w:t>
            </w:r>
            <w:r w:rsidR="00327005">
              <w:t xml:space="preserve">stávající </w:t>
            </w:r>
            <w:r>
              <w:t>infrastruktury IS SZIF</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14:paraId="10A77801" w14:textId="77777777" w:rsidR="00D62C89" w:rsidRDefault="004F28AE">
            <w:pPr>
              <w:spacing w:before="0" w:after="0"/>
              <w:jc w:val="left"/>
            </w:pPr>
            <w:r>
              <w:t>nestanoveno</w:t>
            </w:r>
          </w:p>
        </w:tc>
        <w:tc>
          <w:tcPr>
            <w:tcW w:w="1747" w:type="dxa"/>
            <w:vMerge w:val="restart"/>
            <w:tcBorders>
              <w:top w:val="single" w:sz="4" w:space="0" w:color="auto"/>
              <w:left w:val="single" w:sz="4" w:space="0" w:color="auto"/>
              <w:bottom w:val="single" w:sz="4" w:space="0" w:color="auto"/>
              <w:right w:val="single" w:sz="4" w:space="0" w:color="auto"/>
            </w:tcBorders>
            <w:vAlign w:val="center"/>
            <w:hideMark/>
          </w:tcPr>
          <w:p w14:paraId="03B372F8" w14:textId="54D34FF8" w:rsidR="00D62C89" w:rsidRDefault="004F28AE">
            <w:pPr>
              <w:spacing w:before="0" w:after="0"/>
              <w:jc w:val="left"/>
            </w:pPr>
            <w:r>
              <w:t>jednorázově po dobu 1 měsíce</w:t>
            </w:r>
          </w:p>
        </w:tc>
      </w:tr>
      <w:tr w:rsidR="00D62C89" w14:paraId="03C21890" w14:textId="77777777" w:rsidTr="00D42AA1">
        <w:trPr>
          <w:cantSplit/>
          <w:trHeight w:val="408"/>
        </w:trPr>
        <w:tc>
          <w:tcPr>
            <w:tcW w:w="1952" w:type="dxa"/>
            <w:vMerge/>
            <w:tcBorders>
              <w:top w:val="single" w:sz="4" w:space="0" w:color="auto"/>
              <w:left w:val="single" w:sz="4" w:space="0" w:color="auto"/>
              <w:bottom w:val="single" w:sz="4" w:space="0" w:color="auto"/>
              <w:right w:val="single" w:sz="4" w:space="0" w:color="auto"/>
            </w:tcBorders>
            <w:vAlign w:val="center"/>
            <w:hideMark/>
          </w:tcPr>
          <w:p w14:paraId="514DDE0B" w14:textId="77777777" w:rsidR="00D62C89" w:rsidRDefault="00D62C89">
            <w:pPr>
              <w:spacing w:before="0" w:after="0" w:line="240" w:lineRule="auto"/>
              <w:jc w:val="left"/>
            </w:pPr>
          </w:p>
        </w:tc>
        <w:tc>
          <w:tcPr>
            <w:tcW w:w="2837" w:type="dxa"/>
            <w:tcBorders>
              <w:top w:val="single" w:sz="4" w:space="0" w:color="auto"/>
              <w:left w:val="single" w:sz="4" w:space="0" w:color="auto"/>
              <w:bottom w:val="single" w:sz="4" w:space="0" w:color="auto"/>
              <w:right w:val="single" w:sz="4" w:space="0" w:color="auto"/>
            </w:tcBorders>
            <w:vAlign w:val="center"/>
            <w:hideMark/>
          </w:tcPr>
          <w:p w14:paraId="334C1FD8" w14:textId="7F83C34E" w:rsidR="00D62C89" w:rsidRDefault="004F503C" w:rsidP="004F503C">
            <w:pPr>
              <w:spacing w:before="0" w:after="0"/>
              <w:jc w:val="left"/>
            </w:pPr>
            <w:r>
              <w:t xml:space="preserve">Inicializace </w:t>
            </w:r>
            <w:r w:rsidR="00F23A78">
              <w:t>služeb Poskytovatele</w:t>
            </w:r>
            <w:r w:rsidR="00327005">
              <w:t xml:space="preserve"> ke stávající infrastruktuře IS SZIF</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14:paraId="0A6E5EC4" w14:textId="77777777" w:rsidR="00D62C89" w:rsidRDefault="004F28AE">
            <w:pPr>
              <w:spacing w:before="0" w:after="0"/>
              <w:jc w:val="left"/>
            </w:pPr>
            <w:r>
              <w:t>nestanoveno</w:t>
            </w:r>
          </w:p>
        </w:tc>
        <w:tc>
          <w:tcPr>
            <w:tcW w:w="1747" w:type="dxa"/>
            <w:vMerge/>
            <w:tcBorders>
              <w:top w:val="single" w:sz="4" w:space="0" w:color="auto"/>
              <w:left w:val="single" w:sz="4" w:space="0" w:color="auto"/>
              <w:bottom w:val="single" w:sz="4" w:space="0" w:color="auto"/>
              <w:right w:val="single" w:sz="4" w:space="0" w:color="auto"/>
            </w:tcBorders>
            <w:vAlign w:val="center"/>
            <w:hideMark/>
          </w:tcPr>
          <w:p w14:paraId="473628A5" w14:textId="77777777" w:rsidR="00D62C89" w:rsidRDefault="00D62C89">
            <w:pPr>
              <w:spacing w:before="0" w:after="0" w:line="240" w:lineRule="auto"/>
              <w:jc w:val="left"/>
            </w:pPr>
          </w:p>
        </w:tc>
      </w:tr>
      <w:tr w:rsidR="00D62C89" w14:paraId="4AF6481D" w14:textId="77777777" w:rsidTr="00D42AA1">
        <w:trPr>
          <w:cantSplit/>
          <w:trHeight w:val="624"/>
        </w:trPr>
        <w:tc>
          <w:tcPr>
            <w:tcW w:w="1952" w:type="dxa"/>
            <w:vMerge w:val="restart"/>
            <w:tcBorders>
              <w:top w:val="single" w:sz="4" w:space="0" w:color="auto"/>
              <w:left w:val="single" w:sz="4" w:space="0" w:color="auto"/>
              <w:bottom w:val="single" w:sz="4" w:space="0" w:color="auto"/>
              <w:right w:val="single" w:sz="4" w:space="0" w:color="auto"/>
            </w:tcBorders>
            <w:shd w:val="clear" w:color="auto" w:fill="AEEAC1"/>
            <w:vAlign w:val="center"/>
            <w:hideMark/>
          </w:tcPr>
          <w:p w14:paraId="4834FEE4" w14:textId="77777777" w:rsidR="00D62C89" w:rsidRDefault="00D62C89">
            <w:pPr>
              <w:spacing w:before="0" w:after="0"/>
              <w:jc w:val="left"/>
            </w:pPr>
            <w:r>
              <w:t>Požadované role obsazované Poskytovatelem</w:t>
            </w:r>
          </w:p>
        </w:tc>
        <w:tc>
          <w:tcPr>
            <w:tcW w:w="2837" w:type="dxa"/>
            <w:tcBorders>
              <w:top w:val="single" w:sz="4" w:space="0" w:color="auto"/>
              <w:left w:val="single" w:sz="4" w:space="0" w:color="auto"/>
              <w:bottom w:val="single" w:sz="4" w:space="0" w:color="auto"/>
              <w:right w:val="single" w:sz="4" w:space="0" w:color="auto"/>
            </w:tcBorders>
            <w:shd w:val="clear" w:color="auto" w:fill="AEEAC1"/>
            <w:vAlign w:val="center"/>
            <w:hideMark/>
          </w:tcPr>
          <w:p w14:paraId="34233B9C" w14:textId="77777777" w:rsidR="00D62C89" w:rsidRDefault="00D62C89">
            <w:pPr>
              <w:spacing w:before="0" w:after="0"/>
              <w:jc w:val="left"/>
            </w:pPr>
            <w:r>
              <w:t>Název role</w:t>
            </w:r>
          </w:p>
        </w:tc>
        <w:tc>
          <w:tcPr>
            <w:tcW w:w="4440" w:type="dxa"/>
            <w:gridSpan w:val="3"/>
            <w:tcBorders>
              <w:top w:val="single" w:sz="4" w:space="0" w:color="auto"/>
              <w:left w:val="single" w:sz="4" w:space="0" w:color="auto"/>
              <w:bottom w:val="single" w:sz="4" w:space="0" w:color="auto"/>
              <w:right w:val="single" w:sz="4" w:space="0" w:color="auto"/>
            </w:tcBorders>
            <w:shd w:val="clear" w:color="auto" w:fill="AEEAC1"/>
            <w:vAlign w:val="center"/>
            <w:hideMark/>
          </w:tcPr>
          <w:p w14:paraId="46B28DCA" w14:textId="77777777" w:rsidR="00D62C89" w:rsidRDefault="00D62C89">
            <w:pPr>
              <w:spacing w:before="0" w:after="0"/>
              <w:jc w:val="left"/>
            </w:pPr>
            <w:r>
              <w:t>Rozsah alokace (z provozní doby)</w:t>
            </w:r>
          </w:p>
        </w:tc>
      </w:tr>
      <w:tr w:rsidR="00D62C89" w14:paraId="5B7C63E6" w14:textId="77777777" w:rsidTr="00D42AA1">
        <w:trPr>
          <w:cantSplit/>
          <w:trHeight w:val="408"/>
        </w:trPr>
        <w:tc>
          <w:tcPr>
            <w:tcW w:w="1952" w:type="dxa"/>
            <w:vMerge/>
            <w:tcBorders>
              <w:top w:val="single" w:sz="4" w:space="0" w:color="auto"/>
              <w:left w:val="single" w:sz="4" w:space="0" w:color="auto"/>
              <w:bottom w:val="single" w:sz="4" w:space="0" w:color="auto"/>
              <w:right w:val="single" w:sz="4" w:space="0" w:color="auto"/>
            </w:tcBorders>
            <w:vAlign w:val="center"/>
            <w:hideMark/>
          </w:tcPr>
          <w:p w14:paraId="6539502F" w14:textId="77777777" w:rsidR="00D62C89" w:rsidRDefault="00D62C89">
            <w:pPr>
              <w:spacing w:before="0" w:after="0" w:line="240" w:lineRule="auto"/>
              <w:jc w:val="left"/>
            </w:pPr>
          </w:p>
        </w:tc>
        <w:tc>
          <w:tcPr>
            <w:tcW w:w="2837" w:type="dxa"/>
            <w:tcBorders>
              <w:top w:val="single" w:sz="4" w:space="0" w:color="auto"/>
              <w:left w:val="single" w:sz="4" w:space="0" w:color="auto"/>
              <w:bottom w:val="single" w:sz="4" w:space="0" w:color="auto"/>
              <w:right w:val="single" w:sz="4" w:space="0" w:color="auto"/>
            </w:tcBorders>
            <w:vAlign w:val="center"/>
          </w:tcPr>
          <w:p w14:paraId="62C5F822" w14:textId="77777777" w:rsidR="00D62C89" w:rsidRDefault="004F28AE">
            <w:pPr>
              <w:spacing w:before="0" w:after="0"/>
              <w:jc w:val="left"/>
            </w:pPr>
            <w:r>
              <w:t>Všechny relevantní role Poskytovatele</w:t>
            </w:r>
          </w:p>
        </w:tc>
        <w:tc>
          <w:tcPr>
            <w:tcW w:w="4440" w:type="dxa"/>
            <w:gridSpan w:val="3"/>
            <w:tcBorders>
              <w:top w:val="single" w:sz="4" w:space="0" w:color="auto"/>
              <w:left w:val="single" w:sz="4" w:space="0" w:color="auto"/>
              <w:bottom w:val="single" w:sz="4" w:space="0" w:color="auto"/>
              <w:right w:val="single" w:sz="4" w:space="0" w:color="auto"/>
            </w:tcBorders>
            <w:vAlign w:val="center"/>
            <w:hideMark/>
          </w:tcPr>
          <w:p w14:paraId="5FCD211E" w14:textId="77777777" w:rsidR="00D62C89" w:rsidRDefault="004F28AE">
            <w:pPr>
              <w:spacing w:before="0" w:after="0"/>
              <w:jc w:val="left"/>
            </w:pPr>
            <w:r>
              <w:t>nestanovuje se</w:t>
            </w:r>
          </w:p>
        </w:tc>
      </w:tr>
      <w:tr w:rsidR="00D62C89" w14:paraId="08BF949B" w14:textId="77777777" w:rsidTr="00D42AA1">
        <w:trPr>
          <w:cantSplit/>
          <w:trHeight w:val="408"/>
        </w:trPr>
        <w:tc>
          <w:tcPr>
            <w:tcW w:w="9229" w:type="dxa"/>
            <w:gridSpan w:val="5"/>
            <w:tcBorders>
              <w:top w:val="single" w:sz="4" w:space="0" w:color="auto"/>
              <w:left w:val="single" w:sz="4" w:space="0" w:color="auto"/>
              <w:bottom w:val="single" w:sz="4" w:space="0" w:color="auto"/>
              <w:right w:val="single" w:sz="4" w:space="0" w:color="auto"/>
            </w:tcBorders>
            <w:shd w:val="clear" w:color="auto" w:fill="006600"/>
            <w:vAlign w:val="center"/>
            <w:hideMark/>
          </w:tcPr>
          <w:p w14:paraId="4E114CE4" w14:textId="77777777" w:rsidR="00D62C89" w:rsidRDefault="00BC119C">
            <w:pPr>
              <w:spacing w:before="0" w:after="0"/>
              <w:jc w:val="left"/>
            </w:pPr>
            <w:r>
              <w:t>P</w:t>
            </w:r>
            <w:r w:rsidR="00D62C89">
              <w:t>arametry služby</w:t>
            </w:r>
          </w:p>
        </w:tc>
      </w:tr>
      <w:tr w:rsidR="0059495B" w14:paraId="1563864C" w14:textId="77777777" w:rsidTr="00D42AA1">
        <w:trPr>
          <w:cantSplit/>
          <w:trHeight w:val="482"/>
        </w:trPr>
        <w:tc>
          <w:tcPr>
            <w:tcW w:w="4789" w:type="dxa"/>
            <w:gridSpan w:val="2"/>
            <w:tcBorders>
              <w:top w:val="single" w:sz="4" w:space="0" w:color="auto"/>
              <w:left w:val="single" w:sz="4" w:space="0" w:color="auto"/>
              <w:bottom w:val="single" w:sz="4" w:space="0" w:color="auto"/>
              <w:right w:val="single" w:sz="4" w:space="0" w:color="auto"/>
            </w:tcBorders>
            <w:vAlign w:val="center"/>
            <w:hideMark/>
          </w:tcPr>
          <w:p w14:paraId="38B4C69D" w14:textId="77777777" w:rsidR="0059495B" w:rsidRDefault="0059495B" w:rsidP="0059495B">
            <w:pPr>
              <w:spacing w:before="0" w:after="0"/>
              <w:jc w:val="left"/>
            </w:pPr>
            <w:r>
              <w:t>Vyhodnocovací období</w:t>
            </w:r>
          </w:p>
        </w:tc>
        <w:tc>
          <w:tcPr>
            <w:tcW w:w="4440" w:type="dxa"/>
            <w:gridSpan w:val="3"/>
            <w:tcBorders>
              <w:top w:val="single" w:sz="4" w:space="0" w:color="auto"/>
              <w:left w:val="single" w:sz="4" w:space="0" w:color="auto"/>
              <w:bottom w:val="single" w:sz="4" w:space="0" w:color="auto"/>
              <w:right w:val="single" w:sz="4" w:space="0" w:color="auto"/>
            </w:tcBorders>
            <w:vAlign w:val="center"/>
            <w:hideMark/>
          </w:tcPr>
          <w:p w14:paraId="0A3459BE" w14:textId="15267F81" w:rsidR="0059495B" w:rsidRDefault="0059495B" w:rsidP="0059495B">
            <w:pPr>
              <w:keepNext/>
              <w:spacing w:before="0" w:after="0"/>
              <w:jc w:val="left"/>
            </w:pPr>
            <w:r>
              <w:t>Nestanoveno, jedná se o jednorázovou službu</w:t>
            </w:r>
          </w:p>
        </w:tc>
      </w:tr>
    </w:tbl>
    <w:p w14:paraId="78C1DA0D" w14:textId="61EB6DEE" w:rsidR="005E33D4" w:rsidRDefault="005E33D4" w:rsidP="005E33D4">
      <w:pPr>
        <w:pStyle w:val="Titulek"/>
        <w:jc w:val="center"/>
      </w:pPr>
      <w:r>
        <w:t xml:space="preserve">Tabulka </w:t>
      </w:r>
      <w:r>
        <w:fldChar w:fldCharType="begin"/>
      </w:r>
      <w:r>
        <w:instrText>SEQ Tabulka \* ARABIC</w:instrText>
      </w:r>
      <w:r>
        <w:fldChar w:fldCharType="separate"/>
      </w:r>
      <w:ins w:id="339" w:author="Word Document Comparison" w:date="2024-12-27T14:47:00Z" w16du:dateUtc="2024-12-27T13:47:00Z">
        <w:r w:rsidR="005C0C3B">
          <w:rPr>
            <w:noProof/>
          </w:rPr>
          <w:t>16</w:t>
        </w:r>
      </w:ins>
      <w:del w:id="340" w:author="Word Document Comparison" w:date="2024-12-27T14:47:00Z" w16du:dateUtc="2024-12-27T13:47:00Z">
        <w:r w:rsidR="00020410">
          <w:rPr>
            <w:noProof/>
          </w:rPr>
          <w:delText>15</w:delText>
        </w:r>
      </w:del>
      <w:r>
        <w:fldChar w:fldCharType="end"/>
      </w:r>
      <w:r>
        <w:t xml:space="preserve"> - Parametry JS01</w:t>
      </w:r>
    </w:p>
    <w:p w14:paraId="2623D4E6" w14:textId="7D70C7E1" w:rsidR="00D62C89" w:rsidRPr="004B7B02" w:rsidRDefault="00D62C89" w:rsidP="008D477D">
      <w:pPr>
        <w:pStyle w:val="Nadpis3"/>
        <w:keepLines/>
        <w:numPr>
          <w:ilvl w:val="2"/>
          <w:numId w:val="14"/>
        </w:numPr>
        <w:ind w:left="720" w:hanging="720"/>
        <w:rPr>
          <w:caps w:val="0"/>
          <w:color w:val="243F60" w:themeColor="accent1" w:themeShade="7F"/>
          <w:sz w:val="32"/>
          <w:szCs w:val="32"/>
        </w:rPr>
      </w:pPr>
      <w:r w:rsidRPr="004B7B02">
        <w:rPr>
          <w:caps w:val="0"/>
          <w:color w:val="243F60" w:themeColor="accent1" w:themeShade="7F"/>
          <w:sz w:val="32"/>
          <w:szCs w:val="32"/>
        </w:rPr>
        <w:t>Popis a parametry činností</w:t>
      </w:r>
    </w:p>
    <w:p w14:paraId="47AB3360" w14:textId="6BEE1E71" w:rsidR="0020426B" w:rsidRPr="00B63582" w:rsidRDefault="0020426B" w:rsidP="0020426B">
      <w:pPr>
        <w:rPr>
          <w:rFonts w:asciiTheme="minorHAnsi" w:hAnsiTheme="minorHAnsi" w:cstheme="minorHAnsi"/>
          <w:sz w:val="22"/>
          <w:szCs w:val="22"/>
        </w:rPr>
      </w:pPr>
      <w:r w:rsidRPr="00B63582">
        <w:rPr>
          <w:rFonts w:asciiTheme="minorHAnsi" w:hAnsiTheme="minorHAnsi" w:cstheme="minorHAnsi"/>
          <w:sz w:val="22"/>
          <w:szCs w:val="22"/>
        </w:rPr>
        <w:t>Služba převzetí předmětu plnění a přípravy Služeb se stanovuje za účelem provedení koordinovaného a procesně vymezeného postupu při převzetí infrastruktury IS SZIF Poskytovatelem a přípravy vlastních služeb Poskytovatele.</w:t>
      </w:r>
    </w:p>
    <w:p w14:paraId="0DDED015" w14:textId="1FE5367A" w:rsidR="0020426B" w:rsidRPr="00B63582" w:rsidRDefault="0020426B" w:rsidP="0020426B">
      <w:pPr>
        <w:rPr>
          <w:rFonts w:asciiTheme="minorHAnsi" w:hAnsiTheme="minorHAnsi" w:cstheme="minorHAnsi"/>
          <w:sz w:val="22"/>
          <w:szCs w:val="22"/>
        </w:rPr>
      </w:pPr>
      <w:r w:rsidRPr="00B63582">
        <w:rPr>
          <w:rFonts w:asciiTheme="minorHAnsi" w:hAnsiTheme="minorHAnsi" w:cstheme="minorHAnsi"/>
          <w:sz w:val="22"/>
          <w:szCs w:val="22"/>
        </w:rPr>
        <w:t>Tato jednorázová Služba probíhá před zahájením poskytován</w:t>
      </w:r>
      <w:r w:rsidR="000A6D8F" w:rsidRPr="00B63582">
        <w:rPr>
          <w:rFonts w:asciiTheme="minorHAnsi" w:hAnsiTheme="minorHAnsi" w:cstheme="minorHAnsi"/>
          <w:sz w:val="22"/>
          <w:szCs w:val="22"/>
        </w:rPr>
        <w:t xml:space="preserve">í Služeb IS01 až </w:t>
      </w:r>
      <w:ins w:id="341" w:author="Word Document Comparison" w:date="2024-12-27T14:47:00Z" w16du:dateUtc="2024-12-27T13:47:00Z">
        <w:r w:rsidR="000A6D8F" w:rsidRPr="00B63582">
          <w:rPr>
            <w:rFonts w:asciiTheme="minorHAnsi" w:hAnsiTheme="minorHAnsi" w:cstheme="minorHAnsi"/>
            <w:sz w:val="22"/>
            <w:szCs w:val="22"/>
          </w:rPr>
          <w:t>IS0</w:t>
        </w:r>
        <w:r w:rsidR="004C2256">
          <w:rPr>
            <w:rFonts w:asciiTheme="minorHAnsi" w:hAnsiTheme="minorHAnsi" w:cstheme="minorHAnsi"/>
            <w:sz w:val="22"/>
            <w:szCs w:val="22"/>
          </w:rPr>
          <w:t>6</w:t>
        </w:r>
      </w:ins>
      <w:del w:id="342" w:author="Word Document Comparison" w:date="2024-12-27T14:47:00Z" w16du:dateUtc="2024-12-27T13:47:00Z">
        <w:r w:rsidR="000A6D8F" w:rsidRPr="00B63582">
          <w:rPr>
            <w:rFonts w:asciiTheme="minorHAnsi" w:hAnsiTheme="minorHAnsi" w:cstheme="minorHAnsi"/>
            <w:sz w:val="22"/>
            <w:szCs w:val="22"/>
          </w:rPr>
          <w:delText>IS05</w:delText>
        </w:r>
      </w:del>
      <w:r w:rsidR="00937221">
        <w:rPr>
          <w:rFonts w:asciiTheme="minorHAnsi" w:hAnsiTheme="minorHAnsi" w:cstheme="minorHAnsi"/>
          <w:sz w:val="22"/>
          <w:szCs w:val="22"/>
        </w:rPr>
        <w:t>.</w:t>
      </w:r>
    </w:p>
    <w:p w14:paraId="37E15FD0" w14:textId="77777777" w:rsidR="00AD712E" w:rsidRPr="0020426B" w:rsidRDefault="00AD712E" w:rsidP="0020426B"/>
    <w:p w14:paraId="5C259284" w14:textId="78060B5D" w:rsidR="00AC1961" w:rsidRPr="00B63582" w:rsidRDefault="00AC1961" w:rsidP="008D477D">
      <w:pPr>
        <w:pStyle w:val="Nadpis3"/>
        <w:keepLines/>
        <w:numPr>
          <w:ilvl w:val="3"/>
          <w:numId w:val="14"/>
        </w:numPr>
        <w:ind w:left="646" w:hanging="646"/>
        <w:rPr>
          <w:caps w:val="0"/>
          <w:color w:val="243F60" w:themeColor="accent1" w:themeShade="7F"/>
          <w:sz w:val="32"/>
          <w:szCs w:val="32"/>
        </w:rPr>
      </w:pPr>
      <w:bookmarkStart w:id="343" w:name="_Ref509140347"/>
      <w:r w:rsidRPr="00B63582">
        <w:rPr>
          <w:caps w:val="0"/>
          <w:color w:val="243F60" w:themeColor="accent1" w:themeShade="7F"/>
          <w:sz w:val="32"/>
          <w:szCs w:val="32"/>
        </w:rPr>
        <w:t xml:space="preserve">Převzetí </w:t>
      </w:r>
      <w:r w:rsidR="00327005">
        <w:rPr>
          <w:caps w:val="0"/>
          <w:color w:val="243F60" w:themeColor="accent1" w:themeShade="7F"/>
          <w:sz w:val="32"/>
          <w:szCs w:val="32"/>
        </w:rPr>
        <w:t xml:space="preserve">stávající </w:t>
      </w:r>
      <w:r w:rsidRPr="00B63582">
        <w:rPr>
          <w:caps w:val="0"/>
          <w:color w:val="243F60" w:themeColor="accent1" w:themeShade="7F"/>
          <w:sz w:val="32"/>
          <w:szCs w:val="32"/>
        </w:rPr>
        <w:t>infrastruktury IS SZIF</w:t>
      </w:r>
      <w:bookmarkEnd w:id="343"/>
    </w:p>
    <w:p w14:paraId="2872B7A2" w14:textId="3767B931" w:rsidR="00AC1961" w:rsidRPr="00B63582" w:rsidRDefault="0020426B" w:rsidP="00AC1961">
      <w:pPr>
        <w:rPr>
          <w:rFonts w:asciiTheme="minorHAnsi" w:hAnsiTheme="minorHAnsi" w:cstheme="minorHAnsi"/>
          <w:sz w:val="22"/>
          <w:szCs w:val="22"/>
        </w:rPr>
      </w:pPr>
      <w:r w:rsidRPr="00B63582">
        <w:rPr>
          <w:rFonts w:asciiTheme="minorHAnsi" w:hAnsiTheme="minorHAnsi" w:cstheme="minorHAnsi"/>
          <w:sz w:val="22"/>
          <w:szCs w:val="22"/>
        </w:rPr>
        <w:t>Náplní této klíčové činnosti je převzetí infrastruktury IS SZIF Poskytovatelem tak, aby po ukončení této činnosti byl Poskytovatel v plném rozsahu a kvalitě schopen zahájit poskytován</w:t>
      </w:r>
      <w:r w:rsidR="00975DB1" w:rsidRPr="00B63582">
        <w:rPr>
          <w:rFonts w:asciiTheme="minorHAnsi" w:hAnsiTheme="minorHAnsi" w:cstheme="minorHAnsi"/>
          <w:sz w:val="22"/>
          <w:szCs w:val="22"/>
        </w:rPr>
        <w:t xml:space="preserve">í průběžných Služeb IS01 až </w:t>
      </w:r>
      <w:ins w:id="344" w:author="Word Document Comparison" w:date="2024-12-27T14:47:00Z" w16du:dateUtc="2024-12-27T13:47:00Z">
        <w:r w:rsidR="00975DB1" w:rsidRPr="00B63582">
          <w:rPr>
            <w:rFonts w:asciiTheme="minorHAnsi" w:hAnsiTheme="minorHAnsi" w:cstheme="minorHAnsi"/>
            <w:sz w:val="22"/>
            <w:szCs w:val="22"/>
          </w:rPr>
          <w:t>IS0</w:t>
        </w:r>
        <w:r w:rsidR="004C2256">
          <w:rPr>
            <w:rFonts w:asciiTheme="minorHAnsi" w:hAnsiTheme="minorHAnsi" w:cstheme="minorHAnsi"/>
            <w:sz w:val="22"/>
            <w:szCs w:val="22"/>
          </w:rPr>
          <w:t>6</w:t>
        </w:r>
      </w:ins>
      <w:del w:id="345" w:author="Word Document Comparison" w:date="2024-12-27T14:47:00Z" w16du:dateUtc="2024-12-27T13:47:00Z">
        <w:r w:rsidR="00975DB1" w:rsidRPr="00B63582">
          <w:rPr>
            <w:rFonts w:asciiTheme="minorHAnsi" w:hAnsiTheme="minorHAnsi" w:cstheme="minorHAnsi"/>
            <w:sz w:val="22"/>
            <w:szCs w:val="22"/>
          </w:rPr>
          <w:delText>IS05</w:delText>
        </w:r>
      </w:del>
      <w:r w:rsidRPr="00B63582">
        <w:rPr>
          <w:rFonts w:asciiTheme="minorHAnsi" w:hAnsiTheme="minorHAnsi" w:cstheme="minorHAnsi"/>
          <w:sz w:val="22"/>
          <w:szCs w:val="22"/>
        </w:rPr>
        <w:t>.</w:t>
      </w:r>
    </w:p>
    <w:p w14:paraId="53FB87FC" w14:textId="77777777" w:rsidR="0020426B" w:rsidRPr="00B63582" w:rsidRDefault="0020426B" w:rsidP="00AC1961">
      <w:pPr>
        <w:rPr>
          <w:rFonts w:asciiTheme="minorHAnsi" w:hAnsiTheme="minorHAnsi" w:cstheme="minorHAnsi"/>
          <w:sz w:val="22"/>
          <w:szCs w:val="22"/>
        </w:rPr>
      </w:pPr>
      <w:r w:rsidRPr="00B63582">
        <w:rPr>
          <w:rFonts w:asciiTheme="minorHAnsi" w:hAnsiTheme="minorHAnsi" w:cstheme="minorHAnsi"/>
          <w:sz w:val="22"/>
          <w:szCs w:val="22"/>
        </w:rPr>
        <w:t>Poskytovatel je povinen provést zejména následující činnosti:</w:t>
      </w:r>
    </w:p>
    <w:p w14:paraId="739CA8FC" w14:textId="6C907EBF" w:rsidR="00AD712E" w:rsidRPr="00B41932" w:rsidRDefault="00B41932" w:rsidP="008D477D">
      <w:pPr>
        <w:pStyle w:val="Zkladntext"/>
        <w:numPr>
          <w:ilvl w:val="0"/>
          <w:numId w:val="18"/>
        </w:numPr>
        <w:spacing w:after="0"/>
        <w:ind w:left="720"/>
        <w:jc w:val="both"/>
        <w:rPr>
          <w:lang w:val="cs-CZ"/>
        </w:rPr>
      </w:pPr>
      <w:r w:rsidRPr="00B41932">
        <w:rPr>
          <w:lang w:val="cs-CZ"/>
        </w:rPr>
        <w:t>P</w:t>
      </w:r>
      <w:r w:rsidR="0020426B" w:rsidRPr="00B41932">
        <w:rPr>
          <w:lang w:val="cs-CZ"/>
        </w:rPr>
        <w:t>řevzít veškerou aktuální dokumentaci infrastruktury IS SZIF v rozsahu pokrývajícím celé prostředí a jednotlivé komponenty, jejich konfiguraci, nastavení, funkcionalitu a zajišťované služby. Východiskem pro vymezení rozsahu dokumentace k převzetí bude Poskytovateli</w:t>
      </w:r>
      <w:r w:rsidRPr="00B41932">
        <w:rPr>
          <w:lang w:val="cs-CZ"/>
        </w:rPr>
        <w:t xml:space="preserve"> minimálně v rozsahu definice kap. </w:t>
      </w:r>
      <w:r w:rsidR="00893777">
        <w:rPr>
          <w:lang w:val="cs-CZ"/>
        </w:rPr>
        <w:fldChar w:fldCharType="begin"/>
      </w:r>
      <w:r w:rsidR="00893777">
        <w:rPr>
          <w:lang w:val="cs-CZ"/>
        </w:rPr>
        <w:instrText xml:space="preserve"> REF _Ref169179406 \r \h </w:instrText>
      </w:r>
      <w:r w:rsidR="00893777">
        <w:rPr>
          <w:lang w:val="cs-CZ"/>
        </w:rPr>
      </w:r>
      <w:r w:rsidR="00893777">
        <w:rPr>
          <w:lang w:val="cs-CZ"/>
        </w:rPr>
        <w:fldChar w:fldCharType="separate"/>
      </w:r>
      <w:r w:rsidR="00020410">
        <w:rPr>
          <w:lang w:val="cs-CZ"/>
        </w:rPr>
        <w:t>3.2</w:t>
      </w:r>
      <w:r w:rsidR="00893777">
        <w:rPr>
          <w:lang w:val="cs-CZ"/>
        </w:rPr>
        <w:fldChar w:fldCharType="end"/>
      </w:r>
      <w:r w:rsidR="00893777">
        <w:rPr>
          <w:lang w:val="cs-CZ"/>
        </w:rPr>
        <w:t xml:space="preserve"> </w:t>
      </w:r>
      <w:r w:rsidRPr="00B41932">
        <w:rPr>
          <w:lang w:val="cs-CZ"/>
        </w:rPr>
        <w:t>Řízené ukončení poskytování služeb.</w:t>
      </w:r>
      <w:r w:rsidR="0020426B" w:rsidRPr="00B41932">
        <w:rPr>
          <w:lang w:val="cs-CZ"/>
        </w:rPr>
        <w:t xml:space="preserve"> Poskytovatel je, na základě analýzy a kontroly rozsahu a obsahu dokumentace, oprávněn vznést prostřednictvím Objednatele požadavky na stávajícího provozovatele infrastruktury za účelem doplnění a aktualizace dokumentac</w:t>
      </w:r>
      <w:r w:rsidR="005D3ADF">
        <w:rPr>
          <w:lang w:val="cs-CZ"/>
        </w:rPr>
        <w:t>e</w:t>
      </w:r>
      <w:r w:rsidR="0020426B" w:rsidRPr="00B41932">
        <w:rPr>
          <w:lang w:val="cs-CZ"/>
        </w:rPr>
        <w:t xml:space="preserve"> v případě, že neodpovídá </w:t>
      </w:r>
      <w:r w:rsidR="00AD712E" w:rsidRPr="00B41932">
        <w:rPr>
          <w:lang w:val="cs-CZ"/>
        </w:rPr>
        <w:t>aktuálnímu stavu infrastruktury IS SZIF</w:t>
      </w:r>
      <w:r w:rsidR="0020426B" w:rsidRPr="00B41932">
        <w:rPr>
          <w:lang w:val="cs-CZ"/>
        </w:rPr>
        <w:t>.</w:t>
      </w:r>
      <w:r w:rsidR="00AD712E" w:rsidRPr="00B41932">
        <w:rPr>
          <w:lang w:val="cs-CZ"/>
        </w:rPr>
        <w:t xml:space="preserve"> Poskytovatel za tímto účelem zřídí knihovnu v </w:t>
      </w:r>
      <w:r w:rsidRPr="00B41932">
        <w:rPr>
          <w:lang w:val="cs-CZ"/>
        </w:rPr>
        <w:t>rámci,</w:t>
      </w:r>
      <w:r w:rsidR="00AD712E" w:rsidRPr="00B41932">
        <w:rPr>
          <w:lang w:val="cs-CZ"/>
        </w:rPr>
        <w:t xml:space="preserve"> které bude celou dobu účinnosti Smlouvy udržovat dokumentační základu IS SZIF. Tato knihovna musí být přístupná Objednateli.</w:t>
      </w:r>
      <w:r w:rsidRPr="00B41932">
        <w:rPr>
          <w:lang w:val="cs-CZ"/>
        </w:rPr>
        <w:t>;</w:t>
      </w:r>
    </w:p>
    <w:p w14:paraId="5C0BAE9A" w14:textId="623A16A3" w:rsidR="00AD712E" w:rsidRPr="00B41932" w:rsidRDefault="00B41932" w:rsidP="008D477D">
      <w:pPr>
        <w:pStyle w:val="Zkladntext"/>
        <w:numPr>
          <w:ilvl w:val="0"/>
          <w:numId w:val="18"/>
        </w:numPr>
        <w:spacing w:after="0"/>
        <w:ind w:left="720"/>
        <w:jc w:val="both"/>
        <w:rPr>
          <w:lang w:val="cs-CZ"/>
        </w:rPr>
      </w:pPr>
      <w:r w:rsidRPr="00B41932">
        <w:rPr>
          <w:lang w:val="cs-CZ"/>
        </w:rPr>
        <w:t>P</w:t>
      </w:r>
      <w:r w:rsidR="00AD712E" w:rsidRPr="00B41932">
        <w:rPr>
          <w:lang w:val="cs-CZ"/>
        </w:rPr>
        <w:t xml:space="preserve">rovést ve spolupráci se stávajícím provozovatelem infrastruktury IS SZIF konfigurační testy celého prostředí a jednotlivých komponent s cílem ověření úplnosti prostředí, správnost </w:t>
      </w:r>
      <w:r w:rsidR="00AD712E" w:rsidRPr="00B41932">
        <w:rPr>
          <w:lang w:val="cs-CZ"/>
        </w:rPr>
        <w:lastRenderedPageBreak/>
        <w:t>instalace a konfigurace všech komponent a spuštění všech služeb poskytovaných infrastrukturou IS SZIF.</w:t>
      </w:r>
      <w:r w:rsidRPr="00B41932">
        <w:rPr>
          <w:lang w:val="cs-CZ"/>
        </w:rPr>
        <w:t>;</w:t>
      </w:r>
    </w:p>
    <w:p w14:paraId="473628E1" w14:textId="47896042" w:rsidR="002F4C59" w:rsidRDefault="00B41932" w:rsidP="008D477D">
      <w:pPr>
        <w:pStyle w:val="Zkladntext"/>
        <w:numPr>
          <w:ilvl w:val="0"/>
          <w:numId w:val="18"/>
        </w:numPr>
        <w:spacing w:after="0"/>
        <w:ind w:left="720"/>
        <w:jc w:val="both"/>
        <w:rPr>
          <w:lang w:val="cs-CZ"/>
        </w:rPr>
      </w:pPr>
      <w:r w:rsidRPr="00B41932">
        <w:rPr>
          <w:lang w:val="cs-CZ"/>
        </w:rPr>
        <w:t>O</w:t>
      </w:r>
      <w:r w:rsidR="002F4C59" w:rsidRPr="00B41932">
        <w:rPr>
          <w:lang w:val="cs-CZ"/>
        </w:rPr>
        <w:t>věřit existující postupy a procesy provozu a správy infrastruktury IS SZIF tak, aby byl Poskytovatel schopen tyto postupy a procesy zajistit v průběhu poskytování Služeb a v souladu s platnou provozní a bezpečnostní dokumentací IS SZIF.</w:t>
      </w:r>
      <w:r w:rsidRPr="00B41932">
        <w:rPr>
          <w:lang w:val="cs-CZ"/>
        </w:rPr>
        <w:t>;</w:t>
      </w:r>
    </w:p>
    <w:p w14:paraId="226D2B42" w14:textId="32D2E3AA" w:rsidR="00AC1961" w:rsidRPr="00F742E2" w:rsidRDefault="00736E73" w:rsidP="00AC1961">
      <w:pPr>
        <w:pStyle w:val="Zkladntext"/>
        <w:numPr>
          <w:ilvl w:val="0"/>
          <w:numId w:val="18"/>
        </w:numPr>
        <w:spacing w:after="0"/>
        <w:ind w:left="720"/>
        <w:jc w:val="both"/>
        <w:rPr>
          <w:lang w:val="cs-CZ"/>
        </w:rPr>
      </w:pPr>
      <w:r w:rsidRPr="00736E73">
        <w:rPr>
          <w:lang w:val="cs-CZ"/>
        </w:rPr>
        <w:t>Zajistit kontinuitu logování systémů a činností</w:t>
      </w:r>
      <w:r w:rsidR="00F742E2">
        <w:rPr>
          <w:lang w:val="cs-CZ"/>
        </w:rPr>
        <w:t xml:space="preserve"> při migraci</w:t>
      </w:r>
      <w:r w:rsidRPr="00736E73">
        <w:rPr>
          <w:lang w:val="cs-CZ"/>
        </w:rPr>
        <w:t>. Minimální lhůta dle ZKB je jeden rok.</w:t>
      </w:r>
    </w:p>
    <w:p w14:paraId="00ACC395" w14:textId="01709BCA" w:rsidR="00B41932" w:rsidRPr="00B41932" w:rsidRDefault="00AD712E" w:rsidP="00B41932">
      <w:pPr>
        <w:rPr>
          <w:rFonts w:asciiTheme="minorHAnsi" w:hAnsiTheme="minorHAnsi" w:cstheme="minorHAnsi"/>
          <w:sz w:val="22"/>
          <w:szCs w:val="22"/>
        </w:rPr>
      </w:pPr>
      <w:r w:rsidRPr="00B41932">
        <w:rPr>
          <w:rFonts w:asciiTheme="minorHAnsi" w:hAnsiTheme="minorHAnsi" w:cstheme="minorHAnsi"/>
          <w:sz w:val="22"/>
          <w:szCs w:val="22"/>
        </w:rPr>
        <w:t>O výsledku činností v rámci přebírání infrastruktury IS SZIF zpracuje Poskytovatel detailní předávací protokoly</w:t>
      </w:r>
      <w:r w:rsidR="002F4C59" w:rsidRPr="00B41932">
        <w:rPr>
          <w:rFonts w:asciiTheme="minorHAnsi" w:hAnsiTheme="minorHAnsi" w:cstheme="minorHAnsi"/>
          <w:sz w:val="22"/>
          <w:szCs w:val="22"/>
        </w:rPr>
        <w:t xml:space="preserve"> a další nezbytné podklady, na jejichž základě bude s Objednatelem potvrzeno a dokumentováno převzetí infrastruktury IS SZIF pod správu a provoz</w:t>
      </w:r>
      <w:r w:rsidRPr="00B41932">
        <w:rPr>
          <w:rFonts w:asciiTheme="minorHAnsi" w:hAnsiTheme="minorHAnsi" w:cstheme="minorHAnsi"/>
          <w:sz w:val="22"/>
          <w:szCs w:val="22"/>
        </w:rPr>
        <w:t>.</w:t>
      </w:r>
      <w:r w:rsidR="0071794D" w:rsidRPr="00B41932">
        <w:rPr>
          <w:rFonts w:asciiTheme="minorHAnsi" w:hAnsiTheme="minorHAnsi" w:cstheme="minorHAnsi"/>
          <w:sz w:val="22"/>
          <w:szCs w:val="22"/>
        </w:rPr>
        <w:t xml:space="preserve"> Převzetí infrastruktury musí být </w:t>
      </w:r>
      <w:r w:rsidR="00557105" w:rsidRPr="00B41932">
        <w:rPr>
          <w:rFonts w:asciiTheme="minorHAnsi" w:hAnsiTheme="minorHAnsi" w:cstheme="minorHAnsi"/>
          <w:sz w:val="22"/>
          <w:szCs w:val="22"/>
        </w:rPr>
        <w:t>do</w:t>
      </w:r>
      <w:r w:rsidR="0071794D" w:rsidRPr="00B41932">
        <w:rPr>
          <w:rFonts w:asciiTheme="minorHAnsi" w:hAnsiTheme="minorHAnsi" w:cstheme="minorHAnsi"/>
          <w:sz w:val="22"/>
          <w:szCs w:val="22"/>
        </w:rPr>
        <w:t xml:space="preserve">končeno </w:t>
      </w:r>
      <w:r w:rsidR="00940003" w:rsidRPr="00B41932">
        <w:rPr>
          <w:rFonts w:asciiTheme="minorHAnsi" w:hAnsiTheme="minorHAnsi" w:cstheme="minorHAnsi"/>
          <w:sz w:val="22"/>
          <w:szCs w:val="22"/>
        </w:rPr>
        <w:t xml:space="preserve">do jednoho (1) kalendářního měsíce od </w:t>
      </w:r>
      <w:r w:rsidR="00B41932" w:rsidRPr="00B41932">
        <w:rPr>
          <w:rFonts w:asciiTheme="minorHAnsi" w:hAnsiTheme="minorHAnsi" w:cstheme="minorHAnsi"/>
          <w:sz w:val="22"/>
          <w:szCs w:val="22"/>
        </w:rPr>
        <w:t>objednání této služby</w:t>
      </w:r>
      <w:r w:rsidR="00557105" w:rsidRPr="00B41932">
        <w:rPr>
          <w:rFonts w:asciiTheme="minorHAnsi" w:hAnsiTheme="minorHAnsi" w:cstheme="minorHAnsi"/>
          <w:sz w:val="22"/>
          <w:szCs w:val="22"/>
        </w:rPr>
        <w:t>, od tohoto data nebude poskytována žádná součinnost související s převzetím infrastruktury</w:t>
      </w:r>
      <w:r w:rsidR="0071794D" w:rsidRPr="00B41932">
        <w:rPr>
          <w:rFonts w:asciiTheme="minorHAnsi" w:hAnsiTheme="minorHAnsi" w:cstheme="minorHAnsi"/>
          <w:sz w:val="22"/>
          <w:szCs w:val="22"/>
        </w:rPr>
        <w:t xml:space="preserve">. </w:t>
      </w:r>
    </w:p>
    <w:p w14:paraId="238A77BA" w14:textId="282067AD" w:rsidR="00AC1961" w:rsidRPr="00B41932" w:rsidRDefault="004F503C" w:rsidP="008D477D">
      <w:pPr>
        <w:pStyle w:val="Nadpis3"/>
        <w:keepLines/>
        <w:numPr>
          <w:ilvl w:val="3"/>
          <w:numId w:val="14"/>
        </w:numPr>
        <w:ind w:left="646" w:hanging="646"/>
        <w:rPr>
          <w:caps w:val="0"/>
          <w:color w:val="243F60" w:themeColor="accent1" w:themeShade="7F"/>
          <w:sz w:val="32"/>
          <w:szCs w:val="32"/>
        </w:rPr>
      </w:pPr>
      <w:r w:rsidRPr="00B41932">
        <w:rPr>
          <w:caps w:val="0"/>
          <w:color w:val="243F60" w:themeColor="accent1" w:themeShade="7F"/>
          <w:sz w:val="32"/>
          <w:szCs w:val="32"/>
        </w:rPr>
        <w:t xml:space="preserve">Inicializace </w:t>
      </w:r>
      <w:r w:rsidR="00AC1961" w:rsidRPr="00B41932">
        <w:rPr>
          <w:caps w:val="0"/>
          <w:color w:val="243F60" w:themeColor="accent1" w:themeShade="7F"/>
          <w:sz w:val="32"/>
          <w:szCs w:val="32"/>
        </w:rPr>
        <w:t>služeb Poskytovatele</w:t>
      </w:r>
      <w:r w:rsidR="00622207">
        <w:rPr>
          <w:caps w:val="0"/>
          <w:color w:val="243F60" w:themeColor="accent1" w:themeShade="7F"/>
          <w:sz w:val="32"/>
          <w:szCs w:val="32"/>
        </w:rPr>
        <w:t xml:space="preserve"> </w:t>
      </w:r>
      <w:r w:rsidR="00622207" w:rsidRPr="00622207">
        <w:rPr>
          <w:caps w:val="0"/>
          <w:color w:val="243F60" w:themeColor="accent1" w:themeShade="7F"/>
          <w:sz w:val="32"/>
          <w:szCs w:val="32"/>
        </w:rPr>
        <w:t>ke stávající infrastruktuře IS SZIF</w:t>
      </w:r>
    </w:p>
    <w:p w14:paraId="121FE161" w14:textId="0B2B3A3D" w:rsidR="004152C8" w:rsidRPr="00893777" w:rsidRDefault="004152C8" w:rsidP="00F23A78">
      <w:pPr>
        <w:rPr>
          <w:rFonts w:asciiTheme="minorHAnsi" w:hAnsiTheme="minorHAnsi" w:cstheme="minorHAnsi"/>
          <w:sz w:val="22"/>
          <w:szCs w:val="22"/>
        </w:rPr>
      </w:pPr>
      <w:r w:rsidRPr="00893777">
        <w:rPr>
          <w:rFonts w:asciiTheme="minorHAnsi" w:hAnsiTheme="minorHAnsi" w:cstheme="minorHAnsi"/>
          <w:sz w:val="22"/>
          <w:szCs w:val="22"/>
        </w:rPr>
        <w:t xml:space="preserve">V rámci této klíčové činnosti provede Poskytovatel implementaci, konfiguraci a spuštění </w:t>
      </w:r>
      <w:r w:rsidR="003116E3">
        <w:rPr>
          <w:rFonts w:asciiTheme="minorHAnsi" w:hAnsiTheme="minorHAnsi" w:cstheme="minorHAnsi"/>
          <w:sz w:val="22"/>
          <w:szCs w:val="22"/>
        </w:rPr>
        <w:t xml:space="preserve">průběžně poskytovaných </w:t>
      </w:r>
      <w:r w:rsidRPr="00893777">
        <w:rPr>
          <w:rFonts w:asciiTheme="minorHAnsi" w:hAnsiTheme="minorHAnsi" w:cstheme="minorHAnsi"/>
          <w:sz w:val="22"/>
          <w:szCs w:val="22"/>
        </w:rPr>
        <w:t>Služ</w:t>
      </w:r>
      <w:r w:rsidR="00D717A6">
        <w:rPr>
          <w:rFonts w:asciiTheme="minorHAnsi" w:hAnsiTheme="minorHAnsi" w:cstheme="minorHAnsi"/>
          <w:sz w:val="22"/>
          <w:szCs w:val="22"/>
        </w:rPr>
        <w:t>eb</w:t>
      </w:r>
      <w:r w:rsidRPr="00893777">
        <w:rPr>
          <w:rFonts w:asciiTheme="minorHAnsi" w:hAnsiTheme="minorHAnsi" w:cstheme="minorHAnsi"/>
          <w:sz w:val="22"/>
          <w:szCs w:val="22"/>
        </w:rPr>
        <w:t xml:space="preserve"> </w:t>
      </w:r>
      <w:r w:rsidR="00D717A6" w:rsidRPr="00D717A6">
        <w:rPr>
          <w:rFonts w:asciiTheme="minorHAnsi" w:hAnsiTheme="minorHAnsi" w:cstheme="minorHAnsi"/>
          <w:sz w:val="22"/>
          <w:szCs w:val="22"/>
        </w:rPr>
        <w:t>IS01</w:t>
      </w:r>
      <w:ins w:id="346" w:author="Word Document Comparison" w:date="2024-12-27T14:47:00Z" w16du:dateUtc="2024-12-27T13:47:00Z">
        <w:r w:rsidR="008C4454">
          <w:rPr>
            <w:rFonts w:asciiTheme="minorHAnsi" w:hAnsiTheme="minorHAnsi" w:cstheme="minorHAnsi"/>
            <w:sz w:val="22"/>
            <w:szCs w:val="22"/>
          </w:rPr>
          <w:t xml:space="preserve"> až</w:t>
        </w:r>
      </w:ins>
      <w:del w:id="347" w:author="Word Document Comparison" w:date="2024-12-27T14:47:00Z" w16du:dateUtc="2024-12-27T13:47:00Z">
        <w:r w:rsidR="00D717A6" w:rsidRPr="00D717A6">
          <w:rPr>
            <w:rFonts w:asciiTheme="minorHAnsi" w:hAnsiTheme="minorHAnsi" w:cstheme="minorHAnsi"/>
            <w:sz w:val="22"/>
            <w:szCs w:val="22"/>
          </w:rPr>
          <w:delText>, IS02, IS03</w:delText>
        </w:r>
        <w:r w:rsidR="00D717A6">
          <w:rPr>
            <w:rFonts w:asciiTheme="minorHAnsi" w:hAnsiTheme="minorHAnsi" w:cstheme="minorHAnsi"/>
            <w:sz w:val="22"/>
            <w:szCs w:val="22"/>
          </w:rPr>
          <w:delText xml:space="preserve"> a</w:delText>
        </w:r>
      </w:del>
      <w:r w:rsidR="00D717A6" w:rsidRPr="00D717A6">
        <w:rPr>
          <w:rFonts w:asciiTheme="minorHAnsi" w:hAnsiTheme="minorHAnsi" w:cstheme="minorHAnsi"/>
          <w:sz w:val="22"/>
          <w:szCs w:val="22"/>
        </w:rPr>
        <w:t xml:space="preserve"> IS05</w:t>
      </w:r>
      <w:r w:rsidRPr="00893777" w:rsidDel="00D717A6">
        <w:rPr>
          <w:rFonts w:asciiTheme="minorHAnsi" w:hAnsiTheme="minorHAnsi" w:cstheme="minorHAnsi"/>
          <w:sz w:val="22"/>
          <w:szCs w:val="22"/>
        </w:rPr>
        <w:t xml:space="preserve"> </w:t>
      </w:r>
      <w:r w:rsidRPr="00893777">
        <w:rPr>
          <w:rFonts w:asciiTheme="minorHAnsi" w:hAnsiTheme="minorHAnsi" w:cstheme="minorHAnsi"/>
          <w:sz w:val="22"/>
          <w:szCs w:val="22"/>
        </w:rPr>
        <w:t>s důrazem na komplexní zajištění technické podpory infrastruktury IS SZIF v rozsahu požadovaném katalogovým</w:t>
      </w:r>
      <w:r w:rsidR="00D717A6">
        <w:rPr>
          <w:rFonts w:asciiTheme="minorHAnsi" w:hAnsiTheme="minorHAnsi" w:cstheme="minorHAnsi"/>
          <w:sz w:val="22"/>
          <w:szCs w:val="22"/>
        </w:rPr>
        <w:t>i</w:t>
      </w:r>
      <w:r w:rsidRPr="00893777">
        <w:rPr>
          <w:rFonts w:asciiTheme="minorHAnsi" w:hAnsiTheme="minorHAnsi" w:cstheme="minorHAnsi"/>
          <w:sz w:val="22"/>
          <w:szCs w:val="22"/>
        </w:rPr>
        <w:t xml:space="preserve"> list</w:t>
      </w:r>
      <w:r w:rsidR="00D717A6">
        <w:rPr>
          <w:rFonts w:asciiTheme="minorHAnsi" w:hAnsiTheme="minorHAnsi" w:cstheme="minorHAnsi"/>
          <w:sz w:val="22"/>
          <w:szCs w:val="22"/>
        </w:rPr>
        <w:t>y</w:t>
      </w:r>
      <w:r w:rsidRPr="00893777">
        <w:rPr>
          <w:rFonts w:asciiTheme="minorHAnsi" w:hAnsiTheme="minorHAnsi" w:cstheme="minorHAnsi"/>
          <w:sz w:val="22"/>
          <w:szCs w:val="22"/>
        </w:rPr>
        <w:t xml:space="preserve"> </w:t>
      </w:r>
      <w:r w:rsidR="00D717A6">
        <w:rPr>
          <w:rFonts w:asciiTheme="minorHAnsi" w:hAnsiTheme="minorHAnsi" w:cstheme="minorHAnsi"/>
          <w:sz w:val="22"/>
          <w:szCs w:val="22"/>
        </w:rPr>
        <w:t xml:space="preserve">Služeb </w:t>
      </w:r>
      <w:r w:rsidR="00D717A6" w:rsidRPr="00D717A6">
        <w:rPr>
          <w:rFonts w:asciiTheme="minorHAnsi" w:hAnsiTheme="minorHAnsi" w:cstheme="minorHAnsi"/>
          <w:sz w:val="22"/>
          <w:szCs w:val="22"/>
        </w:rPr>
        <w:t>IS01</w:t>
      </w:r>
      <w:ins w:id="348" w:author="Word Document Comparison" w:date="2024-12-27T14:47:00Z" w16du:dateUtc="2024-12-27T13:47:00Z">
        <w:r w:rsidR="008C4454">
          <w:rPr>
            <w:rFonts w:asciiTheme="minorHAnsi" w:hAnsiTheme="minorHAnsi" w:cstheme="minorHAnsi"/>
            <w:sz w:val="22"/>
            <w:szCs w:val="22"/>
          </w:rPr>
          <w:t xml:space="preserve"> až</w:t>
        </w:r>
      </w:ins>
      <w:del w:id="349" w:author="Word Document Comparison" w:date="2024-12-27T14:47:00Z" w16du:dateUtc="2024-12-27T13:47:00Z">
        <w:r w:rsidR="00D717A6" w:rsidRPr="00D717A6">
          <w:rPr>
            <w:rFonts w:asciiTheme="minorHAnsi" w:hAnsiTheme="minorHAnsi" w:cstheme="minorHAnsi"/>
            <w:sz w:val="22"/>
            <w:szCs w:val="22"/>
          </w:rPr>
          <w:delText>, IS02, IS03,</w:delText>
        </w:r>
      </w:del>
      <w:r w:rsidR="00D717A6" w:rsidRPr="00D717A6">
        <w:rPr>
          <w:rFonts w:asciiTheme="minorHAnsi" w:hAnsiTheme="minorHAnsi" w:cstheme="minorHAnsi"/>
          <w:sz w:val="22"/>
          <w:szCs w:val="22"/>
        </w:rPr>
        <w:t xml:space="preserve"> IS05</w:t>
      </w:r>
      <w:r w:rsidR="00D717A6" w:rsidRPr="00450D50">
        <w:rPr>
          <w:rFonts w:asciiTheme="minorHAnsi" w:hAnsiTheme="minorHAnsi" w:cstheme="minorHAnsi"/>
          <w:sz w:val="22"/>
          <w:szCs w:val="22"/>
        </w:rPr>
        <w:t>.</w:t>
      </w:r>
    </w:p>
    <w:p w14:paraId="25D6E817" w14:textId="2717C625" w:rsidR="00912719" w:rsidRPr="00893777" w:rsidRDefault="004152C8" w:rsidP="004F503C">
      <w:pPr>
        <w:rPr>
          <w:rFonts w:asciiTheme="minorHAnsi" w:hAnsiTheme="minorHAnsi" w:cstheme="minorHAnsi"/>
          <w:sz w:val="22"/>
          <w:szCs w:val="22"/>
        </w:rPr>
      </w:pPr>
      <w:r w:rsidRPr="00893777">
        <w:rPr>
          <w:rFonts w:asciiTheme="minorHAnsi" w:hAnsiTheme="minorHAnsi" w:cstheme="minorHAnsi"/>
          <w:sz w:val="22"/>
          <w:szCs w:val="22"/>
        </w:rPr>
        <w:t xml:space="preserve">Poskytovatel </w:t>
      </w:r>
      <w:r w:rsidR="00940003" w:rsidRPr="00893777">
        <w:rPr>
          <w:rFonts w:asciiTheme="minorHAnsi" w:hAnsiTheme="minorHAnsi" w:cstheme="minorHAnsi"/>
          <w:sz w:val="22"/>
          <w:szCs w:val="22"/>
        </w:rPr>
        <w:t>se seznámí s nastaven</w:t>
      </w:r>
      <w:r w:rsidR="00584F92" w:rsidRPr="00893777">
        <w:rPr>
          <w:rFonts w:asciiTheme="minorHAnsi" w:hAnsiTheme="minorHAnsi" w:cstheme="minorHAnsi"/>
          <w:sz w:val="22"/>
          <w:szCs w:val="22"/>
        </w:rPr>
        <w:t>ými</w:t>
      </w:r>
      <w:r w:rsidRPr="00893777">
        <w:rPr>
          <w:rFonts w:asciiTheme="minorHAnsi" w:hAnsiTheme="minorHAnsi" w:cstheme="minorHAnsi"/>
          <w:sz w:val="22"/>
          <w:szCs w:val="22"/>
        </w:rPr>
        <w:t xml:space="preserve"> procesy ServiceDesku a technické podpory jako celku </w:t>
      </w:r>
      <w:r w:rsidR="00AD712E" w:rsidRPr="00893777">
        <w:rPr>
          <w:rFonts w:asciiTheme="minorHAnsi" w:hAnsiTheme="minorHAnsi" w:cstheme="minorHAnsi"/>
          <w:sz w:val="22"/>
          <w:szCs w:val="22"/>
        </w:rPr>
        <w:t>v souladu s platným Provozním řádem IS SZIF. Provozní řád IS SZIF bude Poskytovateli předán po podpisu této Servisní smlouvy</w:t>
      </w:r>
      <w:r w:rsidR="00337EE7" w:rsidRPr="00893777">
        <w:rPr>
          <w:rFonts w:asciiTheme="minorHAnsi" w:hAnsiTheme="minorHAnsi" w:cstheme="minorHAnsi"/>
          <w:sz w:val="22"/>
          <w:szCs w:val="22"/>
        </w:rPr>
        <w:t>. Poskytovatel je povinen Provozní řád IS SZIF dodržovat po celou dobu poskytování služeb.</w:t>
      </w:r>
      <w:r w:rsidRPr="00893777">
        <w:rPr>
          <w:rFonts w:asciiTheme="minorHAnsi" w:hAnsiTheme="minorHAnsi" w:cstheme="minorHAnsi"/>
          <w:sz w:val="22"/>
          <w:szCs w:val="22"/>
        </w:rPr>
        <w:t xml:space="preserve"> </w:t>
      </w:r>
    </w:p>
    <w:p w14:paraId="4DCE4791" w14:textId="1465E18C" w:rsidR="00AD712E" w:rsidRPr="00893777" w:rsidRDefault="00912719" w:rsidP="00F23A78">
      <w:pPr>
        <w:rPr>
          <w:rFonts w:asciiTheme="minorHAnsi" w:hAnsiTheme="minorHAnsi" w:cstheme="minorHAnsi"/>
          <w:sz w:val="22"/>
          <w:szCs w:val="22"/>
        </w:rPr>
      </w:pPr>
      <w:r w:rsidRPr="00893777">
        <w:rPr>
          <w:rFonts w:asciiTheme="minorHAnsi" w:hAnsiTheme="minorHAnsi" w:cstheme="minorHAnsi"/>
          <w:sz w:val="22"/>
          <w:szCs w:val="22"/>
        </w:rPr>
        <w:t xml:space="preserve">Správnost nastavení řešení technické podpory a jejích procesů podléhá akceptaci Objednatele před zahájením poskytování </w:t>
      </w:r>
      <w:r w:rsidR="003116E3">
        <w:rPr>
          <w:rFonts w:asciiTheme="minorHAnsi" w:hAnsiTheme="minorHAnsi" w:cstheme="minorHAnsi"/>
          <w:sz w:val="22"/>
          <w:szCs w:val="22"/>
        </w:rPr>
        <w:t xml:space="preserve">průběžně poskytovaných </w:t>
      </w:r>
      <w:r w:rsidR="003116E3" w:rsidRPr="00893777">
        <w:rPr>
          <w:rFonts w:asciiTheme="minorHAnsi" w:hAnsiTheme="minorHAnsi" w:cstheme="minorHAnsi"/>
          <w:sz w:val="22"/>
          <w:szCs w:val="22"/>
        </w:rPr>
        <w:t>Služ</w:t>
      </w:r>
      <w:r w:rsidR="003116E3">
        <w:rPr>
          <w:rFonts w:asciiTheme="minorHAnsi" w:hAnsiTheme="minorHAnsi" w:cstheme="minorHAnsi"/>
          <w:sz w:val="22"/>
          <w:szCs w:val="22"/>
        </w:rPr>
        <w:t>eb</w:t>
      </w:r>
      <w:r w:rsidR="003116E3" w:rsidRPr="00893777">
        <w:rPr>
          <w:rFonts w:asciiTheme="minorHAnsi" w:hAnsiTheme="minorHAnsi" w:cstheme="minorHAnsi"/>
          <w:sz w:val="22"/>
          <w:szCs w:val="22"/>
        </w:rPr>
        <w:t xml:space="preserve"> </w:t>
      </w:r>
      <w:r w:rsidR="003116E3" w:rsidRPr="00D717A6">
        <w:rPr>
          <w:rFonts w:asciiTheme="minorHAnsi" w:hAnsiTheme="minorHAnsi" w:cstheme="minorHAnsi"/>
          <w:sz w:val="22"/>
          <w:szCs w:val="22"/>
        </w:rPr>
        <w:t>IS01</w:t>
      </w:r>
      <w:ins w:id="350" w:author="Word Document Comparison" w:date="2024-12-27T14:47:00Z" w16du:dateUtc="2024-12-27T13:47:00Z">
        <w:r w:rsidR="008C4454">
          <w:rPr>
            <w:rFonts w:asciiTheme="minorHAnsi" w:hAnsiTheme="minorHAnsi" w:cstheme="minorHAnsi"/>
            <w:sz w:val="22"/>
            <w:szCs w:val="22"/>
          </w:rPr>
          <w:t xml:space="preserve"> až</w:t>
        </w:r>
      </w:ins>
      <w:del w:id="351" w:author="Word Document Comparison" w:date="2024-12-27T14:47:00Z" w16du:dateUtc="2024-12-27T13:47:00Z">
        <w:r w:rsidR="003116E3" w:rsidRPr="00D717A6">
          <w:rPr>
            <w:rFonts w:asciiTheme="minorHAnsi" w:hAnsiTheme="minorHAnsi" w:cstheme="minorHAnsi"/>
            <w:sz w:val="22"/>
            <w:szCs w:val="22"/>
          </w:rPr>
          <w:delText>, IS02, IS03</w:delText>
        </w:r>
        <w:r w:rsidR="003116E3">
          <w:rPr>
            <w:rFonts w:asciiTheme="minorHAnsi" w:hAnsiTheme="minorHAnsi" w:cstheme="minorHAnsi"/>
            <w:sz w:val="22"/>
            <w:szCs w:val="22"/>
          </w:rPr>
          <w:delText xml:space="preserve"> a</w:delText>
        </w:r>
      </w:del>
      <w:r w:rsidR="003116E3" w:rsidRPr="00D717A6">
        <w:rPr>
          <w:rFonts w:asciiTheme="minorHAnsi" w:hAnsiTheme="minorHAnsi" w:cstheme="minorHAnsi"/>
          <w:sz w:val="22"/>
          <w:szCs w:val="22"/>
        </w:rPr>
        <w:t xml:space="preserve"> IS05</w:t>
      </w:r>
      <w:r w:rsidRPr="00893777">
        <w:rPr>
          <w:rFonts w:asciiTheme="minorHAnsi" w:hAnsiTheme="minorHAnsi" w:cstheme="minorHAnsi"/>
          <w:sz w:val="22"/>
          <w:szCs w:val="22"/>
        </w:rPr>
        <w:t>.</w:t>
      </w:r>
    </w:p>
    <w:p w14:paraId="2279FC29" w14:textId="4073D16B" w:rsidR="00F23A78" w:rsidRDefault="00D36EC0" w:rsidP="008D477D">
      <w:pPr>
        <w:pStyle w:val="Nadpis1"/>
        <w:numPr>
          <w:ilvl w:val="1"/>
          <w:numId w:val="14"/>
        </w:numPr>
        <w:ind w:left="431" w:hanging="431"/>
      </w:pPr>
      <w:bookmarkStart w:id="352" w:name="_Ref169179406"/>
      <w:bookmarkStart w:id="353" w:name="_Toc177709659"/>
      <w:bookmarkStart w:id="354" w:name="_Toc185492590"/>
      <w:r>
        <w:t>Řízené ukončení poskytování služeb</w:t>
      </w:r>
      <w:bookmarkEnd w:id="352"/>
      <w:bookmarkEnd w:id="353"/>
      <w:bookmarkEnd w:id="354"/>
    </w:p>
    <w:p w14:paraId="3CCB68F1" w14:textId="77777777" w:rsidR="00F23A78" w:rsidRDefault="00F23A78" w:rsidP="008D477D">
      <w:pPr>
        <w:pStyle w:val="Nadpis3"/>
        <w:keepLines/>
        <w:numPr>
          <w:ilvl w:val="2"/>
          <w:numId w:val="14"/>
        </w:numPr>
        <w:ind w:left="720" w:hanging="720"/>
        <w:rPr>
          <w:caps w:val="0"/>
          <w:color w:val="243F60" w:themeColor="accent1" w:themeShade="7F"/>
          <w:sz w:val="32"/>
          <w:szCs w:val="32"/>
        </w:rPr>
      </w:pPr>
      <w:r w:rsidRPr="00893777">
        <w:rPr>
          <w:caps w:val="0"/>
          <w:color w:val="243F60" w:themeColor="accent1" w:themeShade="7F"/>
          <w:sz w:val="32"/>
          <w:szCs w:val="32"/>
        </w:rPr>
        <w:t>Parametry služby</w:t>
      </w:r>
    </w:p>
    <w:p w14:paraId="65F0F4F3" w14:textId="77777777" w:rsidR="00893777" w:rsidRPr="00893777" w:rsidRDefault="00893777" w:rsidP="00893777">
      <w:pPr>
        <w:rPr>
          <w:lang w:eastAsia="zh-CN"/>
        </w:rPr>
      </w:pPr>
    </w:p>
    <w:tbl>
      <w:tblPr>
        <w:tblStyle w:val="Mkatabulky"/>
        <w:tblW w:w="9229" w:type="dxa"/>
        <w:tblLayout w:type="fixed"/>
        <w:tblLook w:val="04A0" w:firstRow="1" w:lastRow="0" w:firstColumn="1" w:lastColumn="0" w:noHBand="0" w:noVBand="1"/>
      </w:tblPr>
      <w:tblGrid>
        <w:gridCol w:w="1952"/>
        <w:gridCol w:w="2837"/>
        <w:gridCol w:w="1273"/>
        <w:gridCol w:w="992"/>
        <w:gridCol w:w="2175"/>
      </w:tblGrid>
      <w:tr w:rsidR="00F23A78" w14:paraId="640C85D3" w14:textId="77777777" w:rsidTr="00D42AA1">
        <w:trPr>
          <w:cantSplit/>
          <w:trHeight w:val="375"/>
        </w:trPr>
        <w:tc>
          <w:tcPr>
            <w:tcW w:w="1952" w:type="dxa"/>
            <w:tcBorders>
              <w:top w:val="single" w:sz="4" w:space="0" w:color="auto"/>
              <w:left w:val="single" w:sz="4" w:space="0" w:color="auto"/>
              <w:bottom w:val="single" w:sz="4" w:space="0" w:color="auto"/>
              <w:right w:val="single" w:sz="4" w:space="0" w:color="auto"/>
            </w:tcBorders>
            <w:shd w:val="clear" w:color="auto" w:fill="006600"/>
            <w:vAlign w:val="center"/>
            <w:hideMark/>
          </w:tcPr>
          <w:p w14:paraId="6285BA4B" w14:textId="77777777" w:rsidR="00F23A78" w:rsidRDefault="00F23A78" w:rsidP="00F23A78">
            <w:pPr>
              <w:spacing w:before="0" w:after="0"/>
              <w:jc w:val="left"/>
            </w:pPr>
            <w:r>
              <w:t>Označení</w:t>
            </w:r>
          </w:p>
        </w:tc>
        <w:tc>
          <w:tcPr>
            <w:tcW w:w="7277" w:type="dxa"/>
            <w:gridSpan w:val="4"/>
            <w:tcBorders>
              <w:top w:val="single" w:sz="4" w:space="0" w:color="auto"/>
              <w:left w:val="single" w:sz="4" w:space="0" w:color="auto"/>
              <w:bottom w:val="single" w:sz="4" w:space="0" w:color="auto"/>
              <w:right w:val="single" w:sz="4" w:space="0" w:color="auto"/>
            </w:tcBorders>
            <w:shd w:val="clear" w:color="auto" w:fill="006600"/>
            <w:vAlign w:val="center"/>
            <w:hideMark/>
          </w:tcPr>
          <w:p w14:paraId="3F48B9CB" w14:textId="77777777" w:rsidR="00F23A78" w:rsidRDefault="00F23A78" w:rsidP="00F23A78">
            <w:pPr>
              <w:spacing w:before="0" w:after="0"/>
              <w:jc w:val="left"/>
            </w:pPr>
            <w:r>
              <w:t>Název služby</w:t>
            </w:r>
          </w:p>
        </w:tc>
      </w:tr>
      <w:tr w:rsidR="00F23A78" w14:paraId="0A89CEF3" w14:textId="77777777" w:rsidTr="00D42AA1">
        <w:trPr>
          <w:cantSplit/>
          <w:trHeight w:val="408"/>
        </w:trPr>
        <w:tc>
          <w:tcPr>
            <w:tcW w:w="1952" w:type="dxa"/>
            <w:tcBorders>
              <w:top w:val="single" w:sz="4" w:space="0" w:color="auto"/>
              <w:left w:val="single" w:sz="4" w:space="0" w:color="auto"/>
              <w:bottom w:val="single" w:sz="4" w:space="0" w:color="auto"/>
              <w:right w:val="single" w:sz="4" w:space="0" w:color="auto"/>
            </w:tcBorders>
            <w:vAlign w:val="center"/>
            <w:hideMark/>
          </w:tcPr>
          <w:p w14:paraId="4F76CAC4" w14:textId="77777777" w:rsidR="00F23A78" w:rsidRDefault="00D36EC0" w:rsidP="00F23A78">
            <w:pPr>
              <w:spacing w:before="0" w:after="0"/>
              <w:jc w:val="left"/>
            </w:pPr>
            <w:r>
              <w:t>JS02</w:t>
            </w:r>
          </w:p>
        </w:tc>
        <w:tc>
          <w:tcPr>
            <w:tcW w:w="7277" w:type="dxa"/>
            <w:gridSpan w:val="4"/>
            <w:tcBorders>
              <w:top w:val="single" w:sz="4" w:space="0" w:color="auto"/>
              <w:left w:val="single" w:sz="4" w:space="0" w:color="auto"/>
              <w:bottom w:val="single" w:sz="4" w:space="0" w:color="auto"/>
              <w:right w:val="single" w:sz="4" w:space="0" w:color="auto"/>
            </w:tcBorders>
            <w:vAlign w:val="center"/>
            <w:hideMark/>
          </w:tcPr>
          <w:p w14:paraId="1B4D9640" w14:textId="77777777" w:rsidR="00F23A78" w:rsidRDefault="00D36EC0" w:rsidP="00F23A78">
            <w:pPr>
              <w:spacing w:before="0" w:after="0"/>
              <w:jc w:val="left"/>
            </w:pPr>
            <w:r>
              <w:t>Řízené ukončení poskytování služeb</w:t>
            </w:r>
          </w:p>
        </w:tc>
      </w:tr>
      <w:tr w:rsidR="00F23A78" w14:paraId="7ACECDD6" w14:textId="77777777" w:rsidTr="00D42AA1">
        <w:trPr>
          <w:cantSplit/>
          <w:trHeight w:val="408"/>
        </w:trPr>
        <w:tc>
          <w:tcPr>
            <w:tcW w:w="9229" w:type="dxa"/>
            <w:gridSpan w:val="5"/>
            <w:tcBorders>
              <w:top w:val="single" w:sz="4" w:space="0" w:color="auto"/>
              <w:left w:val="single" w:sz="4" w:space="0" w:color="auto"/>
              <w:bottom w:val="single" w:sz="4" w:space="0" w:color="auto"/>
              <w:right w:val="single" w:sz="4" w:space="0" w:color="auto"/>
            </w:tcBorders>
            <w:shd w:val="clear" w:color="auto" w:fill="006600"/>
            <w:vAlign w:val="center"/>
            <w:hideMark/>
          </w:tcPr>
          <w:p w14:paraId="63D4EE82" w14:textId="77777777" w:rsidR="00F23A78" w:rsidRDefault="00F23A78" w:rsidP="00F23A78">
            <w:pPr>
              <w:spacing w:before="0" w:after="0"/>
              <w:jc w:val="left"/>
            </w:pPr>
            <w:r>
              <w:t>Vymezení služby</w:t>
            </w:r>
          </w:p>
        </w:tc>
      </w:tr>
      <w:tr w:rsidR="00F23A78" w14:paraId="3C906B8F" w14:textId="77777777" w:rsidTr="00D42AA1">
        <w:trPr>
          <w:cantSplit/>
          <w:trHeight w:val="408"/>
        </w:trPr>
        <w:tc>
          <w:tcPr>
            <w:tcW w:w="1952" w:type="dxa"/>
            <w:tcBorders>
              <w:top w:val="single" w:sz="4" w:space="0" w:color="auto"/>
              <w:left w:val="single" w:sz="4" w:space="0" w:color="auto"/>
              <w:bottom w:val="single" w:sz="4" w:space="0" w:color="auto"/>
              <w:right w:val="single" w:sz="4" w:space="0" w:color="auto"/>
            </w:tcBorders>
            <w:shd w:val="clear" w:color="auto" w:fill="AEEAC1"/>
            <w:vAlign w:val="center"/>
            <w:hideMark/>
          </w:tcPr>
          <w:p w14:paraId="6ABB780F" w14:textId="77777777" w:rsidR="00F23A78" w:rsidRDefault="00F23A78" w:rsidP="00F23A78">
            <w:pPr>
              <w:spacing w:before="0" w:after="0"/>
              <w:jc w:val="left"/>
            </w:pPr>
            <w:r>
              <w:t>Lokalita</w:t>
            </w:r>
          </w:p>
        </w:tc>
        <w:tc>
          <w:tcPr>
            <w:tcW w:w="2837" w:type="dxa"/>
            <w:tcBorders>
              <w:top w:val="single" w:sz="4" w:space="0" w:color="auto"/>
              <w:left w:val="single" w:sz="4" w:space="0" w:color="auto"/>
              <w:bottom w:val="single" w:sz="4" w:space="0" w:color="auto"/>
              <w:right w:val="single" w:sz="4" w:space="0" w:color="auto"/>
            </w:tcBorders>
            <w:vAlign w:val="center"/>
            <w:hideMark/>
          </w:tcPr>
          <w:p w14:paraId="34F9D840" w14:textId="77777777" w:rsidR="00F23A78" w:rsidRDefault="00F23A78" w:rsidP="00F23A78">
            <w:pPr>
              <w:spacing w:before="0" w:after="0"/>
              <w:jc w:val="left"/>
            </w:pPr>
            <w:r>
              <w:t>A, B</w:t>
            </w:r>
          </w:p>
        </w:tc>
        <w:tc>
          <w:tcPr>
            <w:tcW w:w="1273" w:type="dxa"/>
            <w:tcBorders>
              <w:top w:val="single" w:sz="4" w:space="0" w:color="auto"/>
              <w:left w:val="single" w:sz="4" w:space="0" w:color="auto"/>
              <w:bottom w:val="single" w:sz="4" w:space="0" w:color="auto"/>
              <w:right w:val="single" w:sz="4" w:space="0" w:color="auto"/>
            </w:tcBorders>
            <w:shd w:val="clear" w:color="auto" w:fill="AEEAC1"/>
            <w:vAlign w:val="center"/>
            <w:hideMark/>
          </w:tcPr>
          <w:p w14:paraId="6FE9F24D" w14:textId="77777777" w:rsidR="00F23A78" w:rsidRDefault="00F23A78" w:rsidP="00F23A78">
            <w:pPr>
              <w:spacing w:before="0" w:after="0"/>
              <w:jc w:val="left"/>
            </w:pPr>
            <w:r>
              <w:t>Prostředí</w:t>
            </w:r>
          </w:p>
        </w:tc>
        <w:tc>
          <w:tcPr>
            <w:tcW w:w="3167" w:type="dxa"/>
            <w:gridSpan w:val="2"/>
            <w:tcBorders>
              <w:top w:val="single" w:sz="4" w:space="0" w:color="auto"/>
              <w:left w:val="single" w:sz="4" w:space="0" w:color="auto"/>
              <w:bottom w:val="single" w:sz="4" w:space="0" w:color="auto"/>
              <w:right w:val="single" w:sz="4" w:space="0" w:color="auto"/>
            </w:tcBorders>
            <w:vAlign w:val="center"/>
            <w:hideMark/>
          </w:tcPr>
          <w:p w14:paraId="7D01791E" w14:textId="77777777" w:rsidR="00F23A78" w:rsidRDefault="00F23A78" w:rsidP="00F23A78">
            <w:pPr>
              <w:spacing w:before="0" w:after="0"/>
              <w:jc w:val="left"/>
            </w:pPr>
            <w:r>
              <w:t>PROD/TEST/DEV/MGMT</w:t>
            </w:r>
          </w:p>
        </w:tc>
      </w:tr>
      <w:tr w:rsidR="00F23A78" w14:paraId="3F6C82E2" w14:textId="77777777" w:rsidTr="00D42AA1">
        <w:trPr>
          <w:cantSplit/>
          <w:trHeight w:val="699"/>
        </w:trPr>
        <w:tc>
          <w:tcPr>
            <w:tcW w:w="1952" w:type="dxa"/>
            <w:tcBorders>
              <w:top w:val="single" w:sz="4" w:space="0" w:color="auto"/>
              <w:left w:val="single" w:sz="4" w:space="0" w:color="auto"/>
              <w:bottom w:val="single" w:sz="4" w:space="0" w:color="auto"/>
              <w:right w:val="single" w:sz="4" w:space="0" w:color="auto"/>
            </w:tcBorders>
            <w:shd w:val="clear" w:color="auto" w:fill="AEEAC1"/>
            <w:vAlign w:val="center"/>
            <w:hideMark/>
          </w:tcPr>
          <w:p w14:paraId="0B7B29F0" w14:textId="77777777" w:rsidR="00F23A78" w:rsidRDefault="00F23A78" w:rsidP="00F23A78">
            <w:pPr>
              <w:spacing w:before="0" w:after="0"/>
              <w:jc w:val="left"/>
            </w:pPr>
            <w:r>
              <w:t>Zkrácený popis služby</w:t>
            </w:r>
          </w:p>
        </w:tc>
        <w:tc>
          <w:tcPr>
            <w:tcW w:w="7277" w:type="dxa"/>
            <w:gridSpan w:val="4"/>
            <w:tcBorders>
              <w:top w:val="single" w:sz="4" w:space="0" w:color="auto"/>
              <w:left w:val="single" w:sz="4" w:space="0" w:color="auto"/>
              <w:bottom w:val="single" w:sz="4" w:space="0" w:color="auto"/>
              <w:right w:val="single" w:sz="4" w:space="0" w:color="auto"/>
            </w:tcBorders>
            <w:vAlign w:val="center"/>
            <w:hideMark/>
          </w:tcPr>
          <w:p w14:paraId="0F049FA0" w14:textId="77777777" w:rsidR="00F23A78" w:rsidRDefault="00D36EC0" w:rsidP="00F23A78">
            <w:pPr>
              <w:spacing w:before="0" w:after="0"/>
              <w:jc w:val="left"/>
            </w:pPr>
            <w:r>
              <w:t>Služba řízeného ukončení poskytování Služeb Poskytovatele a jejich předání Objednateli nebo novému poskytovateli služeb</w:t>
            </w:r>
          </w:p>
        </w:tc>
      </w:tr>
      <w:tr w:rsidR="00F23A78" w14:paraId="2AB77876" w14:textId="77777777" w:rsidTr="00D42AA1">
        <w:trPr>
          <w:cantSplit/>
          <w:trHeight w:val="891"/>
        </w:trPr>
        <w:tc>
          <w:tcPr>
            <w:tcW w:w="1952" w:type="dxa"/>
            <w:tcBorders>
              <w:top w:val="single" w:sz="4" w:space="0" w:color="auto"/>
              <w:left w:val="single" w:sz="4" w:space="0" w:color="auto"/>
              <w:bottom w:val="single" w:sz="4" w:space="0" w:color="auto"/>
              <w:right w:val="single" w:sz="4" w:space="0" w:color="auto"/>
            </w:tcBorders>
            <w:shd w:val="clear" w:color="auto" w:fill="AEEAC1"/>
            <w:vAlign w:val="center"/>
            <w:hideMark/>
          </w:tcPr>
          <w:p w14:paraId="40E5F610" w14:textId="77777777" w:rsidR="00F23A78" w:rsidRDefault="00F23A78" w:rsidP="00F23A78">
            <w:pPr>
              <w:spacing w:before="0" w:after="0"/>
              <w:jc w:val="left"/>
            </w:pPr>
            <w:r>
              <w:t>Klíčové činnosti v rámci služby</w:t>
            </w:r>
          </w:p>
        </w:tc>
        <w:tc>
          <w:tcPr>
            <w:tcW w:w="7277" w:type="dxa"/>
            <w:gridSpan w:val="4"/>
            <w:tcBorders>
              <w:top w:val="single" w:sz="4" w:space="0" w:color="auto"/>
              <w:left w:val="single" w:sz="4" w:space="0" w:color="auto"/>
              <w:bottom w:val="single" w:sz="4" w:space="0" w:color="auto"/>
              <w:right w:val="single" w:sz="4" w:space="0" w:color="auto"/>
            </w:tcBorders>
            <w:vAlign w:val="center"/>
            <w:hideMark/>
          </w:tcPr>
          <w:p w14:paraId="0E82DCB8" w14:textId="77777777" w:rsidR="00B928E9" w:rsidRDefault="00B928E9" w:rsidP="008D477D">
            <w:pPr>
              <w:pStyle w:val="Odstavecseseznamem"/>
              <w:numPr>
                <w:ilvl w:val="0"/>
                <w:numId w:val="11"/>
              </w:numPr>
              <w:spacing w:before="0" w:after="0"/>
              <w:jc w:val="left"/>
            </w:pPr>
            <w:r>
              <w:t xml:space="preserve">Příprava scénáře ukončení </w:t>
            </w:r>
          </w:p>
          <w:p w14:paraId="76EE3014" w14:textId="4D714C24" w:rsidR="00F23A78" w:rsidRDefault="00584F92" w:rsidP="008D477D">
            <w:pPr>
              <w:pStyle w:val="Odstavecseseznamem"/>
              <w:numPr>
                <w:ilvl w:val="0"/>
                <w:numId w:val="11"/>
              </w:numPr>
              <w:spacing w:before="0" w:after="0"/>
              <w:jc w:val="left"/>
            </w:pPr>
            <w:r>
              <w:t xml:space="preserve">Provedení </w:t>
            </w:r>
            <w:r w:rsidR="00D36EC0">
              <w:t>scénáře ukončení</w:t>
            </w:r>
          </w:p>
        </w:tc>
      </w:tr>
      <w:tr w:rsidR="0023378D" w14:paraId="512A86C7" w14:textId="77777777" w:rsidTr="00D42AA1">
        <w:trPr>
          <w:cantSplit/>
          <w:trHeight w:val="408"/>
        </w:trPr>
        <w:tc>
          <w:tcPr>
            <w:tcW w:w="1952" w:type="dxa"/>
            <w:vMerge w:val="restart"/>
            <w:tcBorders>
              <w:top w:val="single" w:sz="4" w:space="0" w:color="auto"/>
              <w:left w:val="single" w:sz="4" w:space="0" w:color="auto"/>
              <w:right w:val="single" w:sz="4" w:space="0" w:color="auto"/>
            </w:tcBorders>
            <w:shd w:val="clear" w:color="auto" w:fill="AEEAC1"/>
            <w:vAlign w:val="center"/>
            <w:hideMark/>
          </w:tcPr>
          <w:p w14:paraId="5B9510D2" w14:textId="77777777" w:rsidR="0023378D" w:rsidRDefault="0023378D" w:rsidP="00F23A78">
            <w:pPr>
              <w:spacing w:before="0" w:after="0"/>
              <w:jc w:val="left"/>
            </w:pPr>
            <w:r>
              <w:t>Minimální rozsah služeb</w:t>
            </w:r>
          </w:p>
        </w:tc>
        <w:tc>
          <w:tcPr>
            <w:tcW w:w="2837" w:type="dxa"/>
            <w:tcBorders>
              <w:top w:val="single" w:sz="4" w:space="0" w:color="auto"/>
              <w:left w:val="single" w:sz="4" w:space="0" w:color="auto"/>
              <w:bottom w:val="single" w:sz="4" w:space="0" w:color="auto"/>
              <w:right w:val="single" w:sz="4" w:space="0" w:color="auto"/>
            </w:tcBorders>
            <w:shd w:val="clear" w:color="auto" w:fill="AEEAC1"/>
            <w:vAlign w:val="center"/>
            <w:hideMark/>
          </w:tcPr>
          <w:p w14:paraId="00B32CD9" w14:textId="77777777" w:rsidR="0023378D" w:rsidRDefault="0023378D" w:rsidP="00F23A78">
            <w:pPr>
              <w:spacing w:before="0" w:after="0"/>
              <w:jc w:val="left"/>
            </w:pPr>
            <w:r>
              <w:t>Klíčová činnost</w:t>
            </w:r>
          </w:p>
        </w:tc>
        <w:tc>
          <w:tcPr>
            <w:tcW w:w="2265" w:type="dxa"/>
            <w:gridSpan w:val="2"/>
            <w:tcBorders>
              <w:top w:val="single" w:sz="4" w:space="0" w:color="auto"/>
              <w:left w:val="single" w:sz="4" w:space="0" w:color="auto"/>
              <w:bottom w:val="single" w:sz="4" w:space="0" w:color="auto"/>
              <w:right w:val="single" w:sz="4" w:space="0" w:color="auto"/>
            </w:tcBorders>
            <w:shd w:val="clear" w:color="auto" w:fill="AEEAC1"/>
            <w:vAlign w:val="center"/>
            <w:hideMark/>
          </w:tcPr>
          <w:p w14:paraId="74CC2B2A" w14:textId="77777777" w:rsidR="0023378D" w:rsidRDefault="0023378D" w:rsidP="00F23A78">
            <w:pPr>
              <w:spacing w:before="0" w:after="0"/>
              <w:jc w:val="left"/>
            </w:pPr>
            <w:r>
              <w:t>Minimální rozsah v hodinách</w:t>
            </w:r>
          </w:p>
        </w:tc>
        <w:tc>
          <w:tcPr>
            <w:tcW w:w="2175" w:type="dxa"/>
            <w:tcBorders>
              <w:top w:val="single" w:sz="4" w:space="0" w:color="auto"/>
              <w:left w:val="single" w:sz="4" w:space="0" w:color="auto"/>
              <w:bottom w:val="single" w:sz="4" w:space="0" w:color="auto"/>
              <w:right w:val="single" w:sz="4" w:space="0" w:color="auto"/>
            </w:tcBorders>
            <w:shd w:val="clear" w:color="auto" w:fill="AEEAC1"/>
            <w:vAlign w:val="center"/>
            <w:hideMark/>
          </w:tcPr>
          <w:p w14:paraId="57A0DC26" w14:textId="77777777" w:rsidR="0023378D" w:rsidRDefault="0023378D" w:rsidP="00F23A78">
            <w:pPr>
              <w:spacing w:before="0" w:after="0"/>
              <w:jc w:val="left"/>
            </w:pPr>
            <w:r>
              <w:t>Periodicita činnosti</w:t>
            </w:r>
          </w:p>
        </w:tc>
      </w:tr>
      <w:tr w:rsidR="00834205" w14:paraId="09666F9B" w14:textId="77777777" w:rsidTr="00F62F57">
        <w:trPr>
          <w:cantSplit/>
          <w:trHeight w:val="897"/>
        </w:trPr>
        <w:tc>
          <w:tcPr>
            <w:tcW w:w="1952" w:type="dxa"/>
            <w:vMerge/>
            <w:tcBorders>
              <w:left w:val="single" w:sz="4" w:space="0" w:color="auto"/>
              <w:right w:val="single" w:sz="4" w:space="0" w:color="auto"/>
            </w:tcBorders>
            <w:vAlign w:val="center"/>
            <w:hideMark/>
          </w:tcPr>
          <w:p w14:paraId="67816C7D" w14:textId="77777777" w:rsidR="00834205" w:rsidRDefault="00834205" w:rsidP="0023378D">
            <w:pPr>
              <w:spacing w:before="0" w:after="0" w:line="240" w:lineRule="auto"/>
              <w:jc w:val="left"/>
            </w:pPr>
          </w:p>
        </w:tc>
        <w:tc>
          <w:tcPr>
            <w:tcW w:w="2837" w:type="dxa"/>
            <w:tcBorders>
              <w:top w:val="single" w:sz="4" w:space="0" w:color="auto"/>
              <w:left w:val="single" w:sz="4" w:space="0" w:color="auto"/>
              <w:bottom w:val="single" w:sz="4" w:space="0" w:color="auto"/>
              <w:right w:val="single" w:sz="4" w:space="0" w:color="auto"/>
            </w:tcBorders>
            <w:vAlign w:val="center"/>
          </w:tcPr>
          <w:p w14:paraId="6B2BDC56" w14:textId="6E4C9097" w:rsidR="00834205" w:rsidRDefault="00834205" w:rsidP="0023378D">
            <w:pPr>
              <w:spacing w:before="0" w:after="0"/>
              <w:jc w:val="left"/>
            </w:pPr>
            <w:r>
              <w:t xml:space="preserve">Příprava scénáře </w:t>
            </w:r>
            <w:r w:rsidDel="0023378D">
              <w:t>ukončení</w:t>
            </w:r>
          </w:p>
        </w:tc>
        <w:tc>
          <w:tcPr>
            <w:tcW w:w="2265" w:type="dxa"/>
            <w:gridSpan w:val="2"/>
            <w:tcBorders>
              <w:top w:val="single" w:sz="4" w:space="0" w:color="auto"/>
              <w:left w:val="single" w:sz="4" w:space="0" w:color="auto"/>
              <w:bottom w:val="single" w:sz="4" w:space="0" w:color="auto"/>
              <w:right w:val="single" w:sz="4" w:space="0" w:color="auto"/>
            </w:tcBorders>
            <w:vAlign w:val="center"/>
          </w:tcPr>
          <w:p w14:paraId="0CB0C2C9" w14:textId="0F8CE8CB" w:rsidR="00834205" w:rsidRDefault="00834205" w:rsidP="0023378D">
            <w:pPr>
              <w:spacing w:before="0" w:after="0"/>
              <w:jc w:val="left"/>
            </w:pPr>
            <w:r w:rsidDel="0023378D">
              <w:t>nestanoveno</w:t>
            </w:r>
          </w:p>
        </w:tc>
        <w:tc>
          <w:tcPr>
            <w:tcW w:w="2175" w:type="dxa"/>
            <w:vMerge w:val="restart"/>
            <w:tcBorders>
              <w:left w:val="single" w:sz="4" w:space="0" w:color="auto"/>
              <w:right w:val="single" w:sz="4" w:space="0" w:color="auto"/>
            </w:tcBorders>
            <w:vAlign w:val="center"/>
          </w:tcPr>
          <w:p w14:paraId="53752B40" w14:textId="7E04C2B3" w:rsidR="00834205" w:rsidDel="00834205" w:rsidRDefault="00834205" w:rsidP="0023378D">
            <w:pPr>
              <w:spacing w:before="0" w:after="0" w:line="240" w:lineRule="auto"/>
              <w:jc w:val="left"/>
            </w:pPr>
            <w:r w:rsidDel="0023378D">
              <w:t>jednorázově po dobu 1 měsíce</w:t>
            </w:r>
          </w:p>
          <w:p w14:paraId="742D5017" w14:textId="6DA0E88D" w:rsidR="00834205" w:rsidRDefault="00834205" w:rsidP="0023378D">
            <w:pPr>
              <w:spacing w:before="0" w:after="0" w:line="240" w:lineRule="auto"/>
              <w:jc w:val="left"/>
            </w:pPr>
          </w:p>
        </w:tc>
      </w:tr>
      <w:tr w:rsidR="00834205" w14:paraId="041CF6DB" w14:textId="77777777" w:rsidTr="00D42AA1">
        <w:trPr>
          <w:cantSplit/>
          <w:trHeight w:val="897"/>
        </w:trPr>
        <w:tc>
          <w:tcPr>
            <w:tcW w:w="1952" w:type="dxa"/>
            <w:vMerge/>
            <w:tcBorders>
              <w:left w:val="single" w:sz="4" w:space="0" w:color="auto"/>
              <w:bottom w:val="single" w:sz="4" w:space="0" w:color="auto"/>
              <w:right w:val="single" w:sz="4" w:space="0" w:color="auto"/>
            </w:tcBorders>
            <w:vAlign w:val="center"/>
          </w:tcPr>
          <w:p w14:paraId="4B066C2D" w14:textId="77777777" w:rsidR="00834205" w:rsidRDefault="00834205" w:rsidP="0023378D">
            <w:pPr>
              <w:spacing w:before="0" w:after="0" w:line="240" w:lineRule="auto"/>
              <w:jc w:val="left"/>
            </w:pPr>
          </w:p>
        </w:tc>
        <w:tc>
          <w:tcPr>
            <w:tcW w:w="2837" w:type="dxa"/>
            <w:tcBorders>
              <w:top w:val="single" w:sz="4" w:space="0" w:color="auto"/>
              <w:left w:val="single" w:sz="4" w:space="0" w:color="auto"/>
              <w:bottom w:val="single" w:sz="4" w:space="0" w:color="auto"/>
              <w:right w:val="single" w:sz="4" w:space="0" w:color="auto"/>
            </w:tcBorders>
            <w:vAlign w:val="center"/>
          </w:tcPr>
          <w:p w14:paraId="5070C61A" w14:textId="78E34FBA" w:rsidR="00834205" w:rsidRDefault="00834205" w:rsidP="0023378D">
            <w:pPr>
              <w:spacing w:before="0" w:after="0"/>
              <w:jc w:val="left"/>
            </w:pPr>
            <w:r>
              <w:t>Provedení scénáře ukončení</w:t>
            </w:r>
          </w:p>
        </w:tc>
        <w:tc>
          <w:tcPr>
            <w:tcW w:w="2265" w:type="dxa"/>
            <w:gridSpan w:val="2"/>
            <w:tcBorders>
              <w:top w:val="single" w:sz="4" w:space="0" w:color="auto"/>
              <w:left w:val="single" w:sz="4" w:space="0" w:color="auto"/>
              <w:bottom w:val="single" w:sz="4" w:space="0" w:color="auto"/>
              <w:right w:val="single" w:sz="4" w:space="0" w:color="auto"/>
            </w:tcBorders>
            <w:vAlign w:val="center"/>
          </w:tcPr>
          <w:p w14:paraId="116CB66E" w14:textId="342C273C" w:rsidR="00834205" w:rsidRDefault="00834205" w:rsidP="0023378D">
            <w:pPr>
              <w:spacing w:before="0" w:after="0"/>
              <w:jc w:val="left"/>
            </w:pPr>
            <w:r>
              <w:t>nestanoveno</w:t>
            </w:r>
          </w:p>
        </w:tc>
        <w:tc>
          <w:tcPr>
            <w:tcW w:w="2175" w:type="dxa"/>
            <w:vMerge/>
            <w:tcBorders>
              <w:left w:val="single" w:sz="4" w:space="0" w:color="auto"/>
              <w:bottom w:val="single" w:sz="4" w:space="0" w:color="auto"/>
              <w:right w:val="single" w:sz="4" w:space="0" w:color="auto"/>
            </w:tcBorders>
            <w:vAlign w:val="center"/>
          </w:tcPr>
          <w:p w14:paraId="129F4B6B" w14:textId="4BC54131" w:rsidR="00834205" w:rsidRDefault="00834205" w:rsidP="0023378D">
            <w:pPr>
              <w:spacing w:before="0" w:after="0" w:line="240" w:lineRule="auto"/>
              <w:jc w:val="left"/>
            </w:pPr>
          </w:p>
        </w:tc>
      </w:tr>
      <w:tr w:rsidR="0023378D" w14:paraId="0690367F" w14:textId="77777777" w:rsidTr="00D42AA1">
        <w:trPr>
          <w:cantSplit/>
          <w:trHeight w:val="624"/>
        </w:trPr>
        <w:tc>
          <w:tcPr>
            <w:tcW w:w="1952" w:type="dxa"/>
            <w:vMerge w:val="restart"/>
            <w:tcBorders>
              <w:top w:val="single" w:sz="4" w:space="0" w:color="auto"/>
              <w:left w:val="single" w:sz="4" w:space="0" w:color="auto"/>
              <w:bottom w:val="single" w:sz="4" w:space="0" w:color="auto"/>
              <w:right w:val="single" w:sz="4" w:space="0" w:color="auto"/>
            </w:tcBorders>
            <w:shd w:val="clear" w:color="auto" w:fill="AEEAC1"/>
            <w:vAlign w:val="center"/>
            <w:hideMark/>
          </w:tcPr>
          <w:p w14:paraId="39D43A7E" w14:textId="77777777" w:rsidR="0023378D" w:rsidRDefault="0023378D" w:rsidP="0023378D">
            <w:pPr>
              <w:spacing w:before="0" w:after="0"/>
              <w:jc w:val="left"/>
            </w:pPr>
            <w:r>
              <w:t>Požadované role obsazované Poskytovatelem</w:t>
            </w:r>
          </w:p>
        </w:tc>
        <w:tc>
          <w:tcPr>
            <w:tcW w:w="2837" w:type="dxa"/>
            <w:tcBorders>
              <w:top w:val="single" w:sz="4" w:space="0" w:color="auto"/>
              <w:left w:val="single" w:sz="4" w:space="0" w:color="auto"/>
              <w:bottom w:val="single" w:sz="4" w:space="0" w:color="auto"/>
              <w:right w:val="single" w:sz="4" w:space="0" w:color="auto"/>
            </w:tcBorders>
            <w:shd w:val="clear" w:color="auto" w:fill="AEEAC1"/>
            <w:vAlign w:val="center"/>
            <w:hideMark/>
          </w:tcPr>
          <w:p w14:paraId="1DD4BB8F" w14:textId="77777777" w:rsidR="0023378D" w:rsidRDefault="0023378D" w:rsidP="0023378D">
            <w:pPr>
              <w:spacing w:before="0" w:after="0"/>
              <w:jc w:val="left"/>
            </w:pPr>
            <w:r>
              <w:t>Název role</w:t>
            </w:r>
          </w:p>
        </w:tc>
        <w:tc>
          <w:tcPr>
            <w:tcW w:w="4440" w:type="dxa"/>
            <w:gridSpan w:val="3"/>
            <w:tcBorders>
              <w:top w:val="single" w:sz="4" w:space="0" w:color="auto"/>
              <w:left w:val="single" w:sz="4" w:space="0" w:color="auto"/>
              <w:bottom w:val="single" w:sz="4" w:space="0" w:color="auto"/>
              <w:right w:val="single" w:sz="4" w:space="0" w:color="auto"/>
            </w:tcBorders>
            <w:shd w:val="clear" w:color="auto" w:fill="AEEAC1"/>
            <w:vAlign w:val="center"/>
            <w:hideMark/>
          </w:tcPr>
          <w:p w14:paraId="052C10E1" w14:textId="77777777" w:rsidR="0023378D" w:rsidRDefault="0023378D" w:rsidP="0023378D">
            <w:pPr>
              <w:spacing w:before="0" w:after="0"/>
              <w:jc w:val="left"/>
            </w:pPr>
            <w:r>
              <w:t>Rozsah alokace (z provozní doby)</w:t>
            </w:r>
          </w:p>
        </w:tc>
      </w:tr>
      <w:tr w:rsidR="0023378D" w14:paraId="0CB2C75B" w14:textId="77777777" w:rsidTr="00D42AA1">
        <w:trPr>
          <w:cantSplit/>
          <w:trHeight w:val="408"/>
        </w:trPr>
        <w:tc>
          <w:tcPr>
            <w:tcW w:w="1952" w:type="dxa"/>
            <w:vMerge/>
            <w:tcBorders>
              <w:top w:val="single" w:sz="4" w:space="0" w:color="auto"/>
              <w:left w:val="single" w:sz="4" w:space="0" w:color="auto"/>
              <w:bottom w:val="single" w:sz="4" w:space="0" w:color="auto"/>
              <w:right w:val="single" w:sz="4" w:space="0" w:color="auto"/>
            </w:tcBorders>
            <w:vAlign w:val="center"/>
            <w:hideMark/>
          </w:tcPr>
          <w:p w14:paraId="658766CC" w14:textId="77777777" w:rsidR="0023378D" w:rsidRDefault="0023378D" w:rsidP="0023378D">
            <w:pPr>
              <w:spacing w:before="0" w:after="0" w:line="240" w:lineRule="auto"/>
              <w:jc w:val="left"/>
            </w:pPr>
          </w:p>
        </w:tc>
        <w:tc>
          <w:tcPr>
            <w:tcW w:w="2837" w:type="dxa"/>
            <w:tcBorders>
              <w:top w:val="single" w:sz="4" w:space="0" w:color="auto"/>
              <w:left w:val="single" w:sz="4" w:space="0" w:color="auto"/>
              <w:bottom w:val="single" w:sz="4" w:space="0" w:color="auto"/>
              <w:right w:val="single" w:sz="4" w:space="0" w:color="auto"/>
            </w:tcBorders>
            <w:vAlign w:val="center"/>
          </w:tcPr>
          <w:p w14:paraId="167F96F3" w14:textId="77777777" w:rsidR="0023378D" w:rsidRDefault="0023378D" w:rsidP="0023378D">
            <w:pPr>
              <w:spacing w:before="0" w:after="0"/>
              <w:jc w:val="left"/>
            </w:pPr>
            <w:r>
              <w:t>Všechny relevantní role Poskytovatele</w:t>
            </w:r>
          </w:p>
        </w:tc>
        <w:tc>
          <w:tcPr>
            <w:tcW w:w="4440" w:type="dxa"/>
            <w:gridSpan w:val="3"/>
            <w:tcBorders>
              <w:top w:val="single" w:sz="4" w:space="0" w:color="auto"/>
              <w:left w:val="single" w:sz="4" w:space="0" w:color="auto"/>
              <w:bottom w:val="single" w:sz="4" w:space="0" w:color="auto"/>
              <w:right w:val="single" w:sz="4" w:space="0" w:color="auto"/>
            </w:tcBorders>
            <w:vAlign w:val="center"/>
            <w:hideMark/>
          </w:tcPr>
          <w:p w14:paraId="37CE9EE7" w14:textId="77777777" w:rsidR="0023378D" w:rsidRDefault="0023378D" w:rsidP="0023378D">
            <w:pPr>
              <w:spacing w:before="0" w:after="0"/>
              <w:jc w:val="left"/>
            </w:pPr>
            <w:r>
              <w:t>nestanovuje se</w:t>
            </w:r>
          </w:p>
        </w:tc>
      </w:tr>
      <w:tr w:rsidR="0023378D" w14:paraId="4D7D36E3" w14:textId="77777777" w:rsidTr="00D42AA1">
        <w:trPr>
          <w:cantSplit/>
          <w:trHeight w:val="408"/>
        </w:trPr>
        <w:tc>
          <w:tcPr>
            <w:tcW w:w="9229" w:type="dxa"/>
            <w:gridSpan w:val="5"/>
            <w:tcBorders>
              <w:top w:val="single" w:sz="4" w:space="0" w:color="auto"/>
              <w:left w:val="single" w:sz="4" w:space="0" w:color="auto"/>
              <w:bottom w:val="single" w:sz="4" w:space="0" w:color="auto"/>
              <w:right w:val="single" w:sz="4" w:space="0" w:color="auto"/>
            </w:tcBorders>
            <w:shd w:val="clear" w:color="auto" w:fill="006600"/>
            <w:vAlign w:val="center"/>
            <w:hideMark/>
          </w:tcPr>
          <w:p w14:paraId="4196B3D1" w14:textId="77777777" w:rsidR="0023378D" w:rsidRDefault="0023378D" w:rsidP="0023378D">
            <w:pPr>
              <w:spacing w:before="0" w:after="0"/>
              <w:jc w:val="left"/>
            </w:pPr>
            <w:r>
              <w:t>Parametry služby</w:t>
            </w:r>
          </w:p>
        </w:tc>
      </w:tr>
      <w:tr w:rsidR="0059495B" w14:paraId="66399494" w14:textId="77777777" w:rsidTr="00D42AA1">
        <w:trPr>
          <w:cantSplit/>
          <w:trHeight w:val="482"/>
        </w:trPr>
        <w:tc>
          <w:tcPr>
            <w:tcW w:w="4789" w:type="dxa"/>
            <w:gridSpan w:val="2"/>
            <w:tcBorders>
              <w:top w:val="single" w:sz="4" w:space="0" w:color="auto"/>
              <w:left w:val="single" w:sz="4" w:space="0" w:color="auto"/>
              <w:bottom w:val="single" w:sz="4" w:space="0" w:color="auto"/>
              <w:right w:val="single" w:sz="4" w:space="0" w:color="auto"/>
            </w:tcBorders>
            <w:vAlign w:val="center"/>
            <w:hideMark/>
          </w:tcPr>
          <w:p w14:paraId="57AF73C3" w14:textId="77777777" w:rsidR="0059495B" w:rsidRPr="00596E8C" w:rsidRDefault="0059495B" w:rsidP="0059495B">
            <w:pPr>
              <w:spacing w:before="0" w:after="0"/>
              <w:jc w:val="left"/>
              <w:rPr>
                <w:highlight w:val="yellow"/>
              </w:rPr>
            </w:pPr>
            <w:r w:rsidRPr="00596E8C">
              <w:t>Vyhodnocovací období</w:t>
            </w:r>
          </w:p>
        </w:tc>
        <w:tc>
          <w:tcPr>
            <w:tcW w:w="4440" w:type="dxa"/>
            <w:gridSpan w:val="3"/>
            <w:tcBorders>
              <w:top w:val="single" w:sz="4" w:space="0" w:color="auto"/>
              <w:left w:val="single" w:sz="4" w:space="0" w:color="auto"/>
              <w:bottom w:val="single" w:sz="4" w:space="0" w:color="auto"/>
              <w:right w:val="single" w:sz="4" w:space="0" w:color="auto"/>
            </w:tcBorders>
            <w:vAlign w:val="center"/>
            <w:hideMark/>
          </w:tcPr>
          <w:p w14:paraId="00F8DCC1" w14:textId="2449A676" w:rsidR="0059495B" w:rsidRPr="00596E8C" w:rsidRDefault="0059495B" w:rsidP="0059495B">
            <w:pPr>
              <w:keepNext/>
              <w:spacing w:before="0" w:after="0"/>
              <w:jc w:val="left"/>
              <w:rPr>
                <w:highlight w:val="yellow"/>
              </w:rPr>
            </w:pPr>
            <w:r>
              <w:t>Nestanoveno, jedná se o jednorázovou službu</w:t>
            </w:r>
          </w:p>
        </w:tc>
      </w:tr>
    </w:tbl>
    <w:p w14:paraId="4A05E202" w14:textId="238A71DB" w:rsidR="00F23A78" w:rsidRDefault="00893777" w:rsidP="00893777">
      <w:pPr>
        <w:pStyle w:val="Titulek"/>
        <w:jc w:val="center"/>
      </w:pPr>
      <w:r>
        <w:t xml:space="preserve">Tabulka </w:t>
      </w:r>
      <w:r>
        <w:fldChar w:fldCharType="begin"/>
      </w:r>
      <w:r>
        <w:instrText>SEQ Tabulka \* ARABIC</w:instrText>
      </w:r>
      <w:r>
        <w:fldChar w:fldCharType="separate"/>
      </w:r>
      <w:ins w:id="355" w:author="Word Document Comparison" w:date="2024-12-27T14:47:00Z" w16du:dateUtc="2024-12-27T13:47:00Z">
        <w:r w:rsidR="005C0C3B">
          <w:rPr>
            <w:noProof/>
          </w:rPr>
          <w:t>17</w:t>
        </w:r>
      </w:ins>
      <w:del w:id="356" w:author="Word Document Comparison" w:date="2024-12-27T14:47:00Z" w16du:dateUtc="2024-12-27T13:47:00Z">
        <w:r w:rsidR="00020410">
          <w:rPr>
            <w:noProof/>
          </w:rPr>
          <w:delText>16</w:delText>
        </w:r>
      </w:del>
      <w:r>
        <w:fldChar w:fldCharType="end"/>
      </w:r>
      <w:r>
        <w:t xml:space="preserve"> - Parametry JS02</w:t>
      </w:r>
    </w:p>
    <w:p w14:paraId="5EBC4FC6" w14:textId="77777777" w:rsidR="00F23A78" w:rsidRPr="00893777" w:rsidRDefault="00F23A78" w:rsidP="008D477D">
      <w:pPr>
        <w:pStyle w:val="Nadpis3"/>
        <w:keepLines/>
        <w:numPr>
          <w:ilvl w:val="2"/>
          <w:numId w:val="14"/>
        </w:numPr>
        <w:ind w:left="720" w:hanging="720"/>
        <w:rPr>
          <w:caps w:val="0"/>
          <w:color w:val="243F60" w:themeColor="accent1" w:themeShade="7F"/>
          <w:sz w:val="32"/>
          <w:szCs w:val="32"/>
        </w:rPr>
      </w:pPr>
      <w:r w:rsidRPr="00893777">
        <w:rPr>
          <w:caps w:val="0"/>
          <w:color w:val="243F60" w:themeColor="accent1" w:themeShade="7F"/>
          <w:sz w:val="32"/>
          <w:szCs w:val="32"/>
        </w:rPr>
        <w:t>Popis a parametry činností</w:t>
      </w:r>
    </w:p>
    <w:p w14:paraId="794D5217" w14:textId="77777777" w:rsidR="00F23A78" w:rsidRPr="00893777" w:rsidRDefault="005126AB" w:rsidP="00F23A78">
      <w:pPr>
        <w:rPr>
          <w:rFonts w:asciiTheme="minorHAnsi" w:hAnsiTheme="minorHAnsi" w:cstheme="minorHAnsi"/>
          <w:sz w:val="22"/>
          <w:szCs w:val="22"/>
        </w:rPr>
      </w:pPr>
      <w:r w:rsidRPr="00893777">
        <w:rPr>
          <w:rFonts w:asciiTheme="minorHAnsi" w:hAnsiTheme="minorHAnsi" w:cstheme="minorHAnsi"/>
          <w:sz w:val="22"/>
          <w:szCs w:val="22"/>
        </w:rPr>
        <w:t>Služba řízeného ukončení poskytování služeb se stanovuje za účelem provedení koordinovaného a procesně vymezeného postupu při ukončení smluvního vztahu s Poskytovatelem.</w:t>
      </w:r>
    </w:p>
    <w:p w14:paraId="73997C51" w14:textId="113EA8AA" w:rsidR="00336562" w:rsidRPr="00336562" w:rsidRDefault="003515AF" w:rsidP="00336562">
      <w:pPr>
        <w:pStyle w:val="Zkladntext"/>
        <w:spacing w:before="120"/>
        <w:jc w:val="both"/>
        <w:rPr>
          <w:b/>
          <w:bCs/>
          <w:color w:val="F79646" w:themeColor="accent6"/>
          <w:lang w:val="cs-CZ"/>
        </w:rPr>
      </w:pPr>
      <w:r w:rsidRPr="0060205E">
        <w:rPr>
          <w:rFonts w:cstheme="minorHAnsi"/>
          <w:lang w:val="cs-CZ"/>
        </w:rPr>
        <w:t xml:space="preserve">Tato </w:t>
      </w:r>
      <w:r w:rsidRPr="00450D50">
        <w:rPr>
          <w:rFonts w:cstheme="minorHAnsi"/>
          <w:lang w:val="cs-CZ"/>
        </w:rPr>
        <w:t>jednorázová Služba probíhá paralelně s poskytováním průběžn</w:t>
      </w:r>
      <w:r w:rsidR="00491AA3" w:rsidRPr="00450D50">
        <w:rPr>
          <w:rFonts w:cstheme="minorHAnsi"/>
          <w:lang w:val="cs-CZ"/>
        </w:rPr>
        <w:t>ě poskytovaných</w:t>
      </w:r>
      <w:r w:rsidRPr="00450D50">
        <w:rPr>
          <w:rFonts w:cstheme="minorHAnsi"/>
          <w:lang w:val="cs-CZ"/>
        </w:rPr>
        <w:t xml:space="preserve"> Služeb IS</w:t>
      </w:r>
      <w:r w:rsidR="007C6CD8" w:rsidRPr="00450D50">
        <w:rPr>
          <w:rFonts w:cstheme="minorHAnsi"/>
          <w:lang w:val="cs-CZ"/>
        </w:rPr>
        <w:t>01</w:t>
      </w:r>
      <w:ins w:id="357" w:author="Word Document Comparison" w:date="2024-12-27T14:47:00Z" w16du:dateUtc="2024-12-27T13:47:00Z">
        <w:r w:rsidR="008C4454">
          <w:rPr>
            <w:rFonts w:cstheme="minorHAnsi"/>
            <w:lang w:val="cs-CZ"/>
          </w:rPr>
          <w:t xml:space="preserve"> až</w:t>
        </w:r>
      </w:ins>
      <w:del w:id="358" w:author="Word Document Comparison" w:date="2024-12-27T14:47:00Z" w16du:dateUtc="2024-12-27T13:47:00Z">
        <w:r w:rsidR="00491AA3" w:rsidRPr="00450D50">
          <w:rPr>
            <w:rFonts w:cstheme="minorHAnsi"/>
            <w:lang w:val="cs-CZ"/>
          </w:rPr>
          <w:delText>, IS02, IS03,</w:delText>
        </w:r>
      </w:del>
      <w:r w:rsidR="00491AA3" w:rsidRPr="00450D50">
        <w:rPr>
          <w:rFonts w:cstheme="minorHAnsi"/>
          <w:lang w:val="cs-CZ"/>
        </w:rPr>
        <w:t xml:space="preserve"> </w:t>
      </w:r>
      <w:r w:rsidR="007C6CD8" w:rsidRPr="00450D50">
        <w:rPr>
          <w:rFonts w:cstheme="minorHAnsi"/>
          <w:lang w:val="cs-CZ"/>
        </w:rPr>
        <w:t>IS05</w:t>
      </w:r>
      <w:r>
        <w:rPr>
          <w:rFonts w:cstheme="minorHAnsi"/>
          <w:lang w:val="cs-CZ"/>
        </w:rPr>
        <w:t xml:space="preserve"> </w:t>
      </w:r>
      <w:r w:rsidR="00336562" w:rsidRPr="00A420C8">
        <w:rPr>
          <w:rFonts w:cstheme="minorHAnsi"/>
          <w:lang w:val="cs-CZ"/>
        </w:rPr>
        <w:t xml:space="preserve">a musí být dokončena nejpozději do </w:t>
      </w:r>
      <w:r w:rsidR="00336562" w:rsidRPr="00A420C8">
        <w:rPr>
          <w:rFonts w:cstheme="minorHAnsi"/>
          <w:b/>
          <w:lang w:val="cs-CZ"/>
        </w:rPr>
        <w:t>30 kalendářních dní</w:t>
      </w:r>
      <w:r w:rsidR="00336562" w:rsidRPr="00A420C8">
        <w:rPr>
          <w:rFonts w:cstheme="minorHAnsi"/>
          <w:lang w:val="cs-CZ"/>
        </w:rPr>
        <w:t xml:space="preserve"> od zahájení této činnosti</w:t>
      </w:r>
      <w:r w:rsidR="00A420C8">
        <w:rPr>
          <w:rFonts w:cstheme="minorHAnsi"/>
          <w:lang w:val="cs-CZ"/>
        </w:rPr>
        <w:t>.</w:t>
      </w:r>
    </w:p>
    <w:p w14:paraId="0CEF469B" w14:textId="73B986A7" w:rsidR="000A3916" w:rsidRPr="00A420C8" w:rsidRDefault="000A3916" w:rsidP="00A420C8">
      <w:pPr>
        <w:pStyle w:val="Zkladntext"/>
        <w:spacing w:before="120"/>
        <w:jc w:val="both"/>
        <w:rPr>
          <w:b/>
          <w:color w:val="000000" w:themeColor="text1"/>
        </w:rPr>
      </w:pPr>
      <w:r w:rsidRPr="00A420C8">
        <w:rPr>
          <w:color w:val="000000" w:themeColor="text1"/>
          <w:lang w:val="cs-CZ"/>
        </w:rPr>
        <w:t xml:space="preserve">V rámci této služby bude zajištěno předání infrastruktury a služeb provozu </w:t>
      </w:r>
      <w:r w:rsidR="00A420C8" w:rsidRPr="00A420C8">
        <w:rPr>
          <w:color w:val="000000" w:themeColor="text1"/>
          <w:lang w:val="cs-CZ"/>
        </w:rPr>
        <w:t>Ob</w:t>
      </w:r>
      <w:r w:rsidR="00A420C8">
        <w:rPr>
          <w:color w:val="000000" w:themeColor="text1"/>
          <w:lang w:val="cs-CZ"/>
        </w:rPr>
        <w:t>je</w:t>
      </w:r>
      <w:r w:rsidR="00A420C8" w:rsidRPr="00A420C8">
        <w:rPr>
          <w:color w:val="000000" w:themeColor="text1"/>
          <w:lang w:val="cs-CZ"/>
        </w:rPr>
        <w:t>dnateli</w:t>
      </w:r>
      <w:r w:rsidRPr="00A420C8">
        <w:rPr>
          <w:color w:val="000000" w:themeColor="text1"/>
          <w:lang w:val="cs-CZ"/>
        </w:rPr>
        <w:t>, případně novému provozovateli</w:t>
      </w:r>
      <w:r w:rsidRPr="00A420C8">
        <w:rPr>
          <w:color w:val="000000" w:themeColor="text1"/>
        </w:rPr>
        <w:t xml:space="preserve">. </w:t>
      </w:r>
      <w:r w:rsidRPr="00A420C8">
        <w:rPr>
          <w:b/>
          <w:color w:val="000000" w:themeColor="text1"/>
          <w:lang w:val="cs-CZ"/>
        </w:rPr>
        <w:t xml:space="preserve">Činnost </w:t>
      </w:r>
      <w:r w:rsidR="00336562" w:rsidRPr="00A420C8">
        <w:rPr>
          <w:b/>
          <w:color w:val="000000" w:themeColor="text1"/>
          <w:lang w:val="cs-CZ"/>
        </w:rPr>
        <w:t>Řízené ukončení poskytování služeb</w:t>
      </w:r>
      <w:r w:rsidRPr="00A420C8">
        <w:rPr>
          <w:b/>
          <w:color w:val="000000" w:themeColor="text1"/>
          <w:lang w:val="cs-CZ"/>
        </w:rPr>
        <w:t xml:space="preserve"> může být realizována kdykoliv dle rozhodnutí </w:t>
      </w:r>
      <w:r w:rsidR="00A420C8" w:rsidRPr="00A420C8">
        <w:rPr>
          <w:b/>
          <w:bCs/>
          <w:color w:val="000000" w:themeColor="text1"/>
          <w:lang w:val="cs-CZ"/>
        </w:rPr>
        <w:t>Objednatele</w:t>
      </w:r>
      <w:r w:rsidRPr="00A420C8">
        <w:rPr>
          <w:b/>
          <w:color w:val="000000" w:themeColor="text1"/>
          <w:lang w:val="cs-CZ"/>
        </w:rPr>
        <w:t>.</w:t>
      </w:r>
    </w:p>
    <w:p w14:paraId="19BCFD59" w14:textId="77777777" w:rsidR="006C2CF8" w:rsidRPr="00A420C8" w:rsidRDefault="006C2CF8" w:rsidP="00A420C8">
      <w:pPr>
        <w:pStyle w:val="Nadpis3"/>
        <w:keepLines/>
        <w:numPr>
          <w:ilvl w:val="3"/>
          <w:numId w:val="14"/>
        </w:numPr>
        <w:ind w:left="646" w:hanging="646"/>
        <w:rPr>
          <w:color w:val="244061" w:themeColor="accent1" w:themeShade="80"/>
          <w:sz w:val="32"/>
          <w:szCs w:val="32"/>
        </w:rPr>
      </w:pPr>
      <w:r w:rsidRPr="00A420C8">
        <w:rPr>
          <w:caps w:val="0"/>
          <w:color w:val="244061" w:themeColor="accent1" w:themeShade="80"/>
          <w:sz w:val="32"/>
          <w:szCs w:val="32"/>
        </w:rPr>
        <w:t>Příprava scénáře ukončení</w:t>
      </w:r>
    </w:p>
    <w:p w14:paraId="71BF174D" w14:textId="3F6D65C2" w:rsidR="000A3916" w:rsidRPr="00A420C8" w:rsidRDefault="000A3916" w:rsidP="000A3916">
      <w:pPr>
        <w:autoSpaceDE w:val="0"/>
        <w:autoSpaceDN w:val="0"/>
        <w:adjustRightInd w:val="0"/>
        <w:spacing w:after="0" w:line="240" w:lineRule="auto"/>
        <w:rPr>
          <w:color w:val="000000" w:themeColor="text1"/>
        </w:rPr>
      </w:pPr>
      <w:r w:rsidRPr="00A420C8">
        <w:rPr>
          <w:color w:val="000000" w:themeColor="text1"/>
        </w:rPr>
        <w:t xml:space="preserve">Řízené ukončení provozování infrastruktury bude vycházet </w:t>
      </w:r>
      <w:r w:rsidR="00512CD3" w:rsidRPr="00A420C8">
        <w:rPr>
          <w:color w:val="000000" w:themeColor="text1"/>
        </w:rPr>
        <w:t xml:space="preserve">ze scénáře připraveného poskytovatelem, včetně detailního harmonogramu jednotlivých činností. Scénář </w:t>
      </w:r>
      <w:r w:rsidR="00984416" w:rsidRPr="00A420C8">
        <w:rPr>
          <w:color w:val="000000" w:themeColor="text1"/>
        </w:rPr>
        <w:t>ukončení musí pokrývat minimálně následující oblasti:</w:t>
      </w:r>
    </w:p>
    <w:p w14:paraId="4AEDD1FE" w14:textId="1DB15F86" w:rsidR="000A3916" w:rsidRPr="009F19AB" w:rsidRDefault="000A3916" w:rsidP="000A3916">
      <w:pPr>
        <w:pStyle w:val="Zkladntext"/>
        <w:spacing w:before="120"/>
        <w:jc w:val="both"/>
        <w:rPr>
          <w:color w:val="F79646" w:themeColor="accent6"/>
          <w:lang w:val="cs-CZ"/>
        </w:rPr>
      </w:pPr>
    </w:p>
    <w:tbl>
      <w:tblPr>
        <w:tblW w:w="9062" w:type="dxa"/>
        <w:tblLayout w:type="fixed"/>
        <w:tblLook w:val="06A0" w:firstRow="1" w:lastRow="0" w:firstColumn="1" w:lastColumn="0" w:noHBand="1" w:noVBand="1"/>
      </w:tblPr>
      <w:tblGrid>
        <w:gridCol w:w="841"/>
        <w:gridCol w:w="3685"/>
        <w:gridCol w:w="4536"/>
      </w:tblGrid>
      <w:tr w:rsidR="000A3916" w:rsidRPr="008D4FA5" w14:paraId="63FBB211" w14:textId="77777777" w:rsidTr="00F62F57">
        <w:trPr>
          <w:trHeight w:val="570"/>
        </w:trPr>
        <w:tc>
          <w:tcPr>
            <w:tcW w:w="9062"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6600"/>
            <w:tcMar>
              <w:top w:w="0" w:type="dxa"/>
              <w:left w:w="72" w:type="dxa"/>
              <w:bottom w:w="0" w:type="dxa"/>
              <w:right w:w="72" w:type="dxa"/>
            </w:tcMar>
            <w:hideMark/>
          </w:tcPr>
          <w:p w14:paraId="209DE234" w14:textId="38AA51AD" w:rsidR="000A3916" w:rsidRDefault="000A3916" w:rsidP="00F62F57">
            <w:pPr>
              <w:rPr>
                <w:b/>
                <w:bCs/>
                <w:color w:val="000000"/>
                <w:sz w:val="28"/>
                <w:szCs w:val="28"/>
              </w:rPr>
            </w:pPr>
            <w:r>
              <w:rPr>
                <w:b/>
                <w:bCs/>
                <w:color w:val="000000"/>
                <w:sz w:val="28"/>
                <w:szCs w:val="28"/>
              </w:rPr>
              <w:t>Etapy a oblasti</w:t>
            </w:r>
          </w:p>
        </w:tc>
      </w:tr>
      <w:tr w:rsidR="000A3916" w:rsidRPr="00561F26" w14:paraId="674A1501" w14:textId="77777777" w:rsidTr="00F62F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487"/>
          <w:tblHeader/>
        </w:trPr>
        <w:tc>
          <w:tcPr>
            <w:tcW w:w="841" w:type="dxa"/>
            <w:shd w:val="clear" w:color="auto" w:fill="006600"/>
          </w:tcPr>
          <w:p w14:paraId="49EB1376" w14:textId="77777777" w:rsidR="000A3916" w:rsidRPr="00561F26" w:rsidRDefault="000A3916" w:rsidP="00F62F57">
            <w:pPr>
              <w:pStyle w:val="Bezmezer"/>
              <w:rPr>
                <w:b/>
              </w:rPr>
            </w:pPr>
            <w:r>
              <w:rPr>
                <w:b/>
              </w:rPr>
              <w:t>Etapa</w:t>
            </w:r>
          </w:p>
        </w:tc>
        <w:tc>
          <w:tcPr>
            <w:tcW w:w="3685" w:type="dxa"/>
            <w:shd w:val="clear" w:color="auto" w:fill="006600"/>
          </w:tcPr>
          <w:p w14:paraId="5A56752D" w14:textId="77777777" w:rsidR="000A3916" w:rsidRPr="00561F26" w:rsidRDefault="000A3916" w:rsidP="00F62F57">
            <w:pPr>
              <w:pStyle w:val="Bezmezer"/>
              <w:rPr>
                <w:b/>
              </w:rPr>
            </w:pPr>
            <w:r>
              <w:rPr>
                <w:b/>
              </w:rPr>
              <w:t>Oblast</w:t>
            </w:r>
          </w:p>
        </w:tc>
        <w:tc>
          <w:tcPr>
            <w:tcW w:w="4536" w:type="dxa"/>
            <w:shd w:val="clear" w:color="auto" w:fill="006600"/>
          </w:tcPr>
          <w:p w14:paraId="41DA1AFC" w14:textId="77777777" w:rsidR="000A3916" w:rsidRDefault="000A3916" w:rsidP="00F62F57">
            <w:pPr>
              <w:pStyle w:val="Bezmezer"/>
              <w:rPr>
                <w:b/>
              </w:rPr>
            </w:pPr>
            <w:r>
              <w:rPr>
                <w:b/>
              </w:rPr>
              <w:t>Předpokládaný obsah</w:t>
            </w:r>
          </w:p>
        </w:tc>
      </w:tr>
      <w:tr w:rsidR="000A3916" w:rsidRPr="00561F26" w14:paraId="16FACC33" w14:textId="77777777" w:rsidTr="00F62F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trPr>
        <w:tc>
          <w:tcPr>
            <w:tcW w:w="841" w:type="dxa"/>
            <w:shd w:val="clear" w:color="auto" w:fill="auto"/>
            <w:vAlign w:val="center"/>
          </w:tcPr>
          <w:p w14:paraId="2014B0F1" w14:textId="77777777" w:rsidR="000A3916" w:rsidRPr="00D448A5" w:rsidRDefault="000A3916" w:rsidP="00F62F57">
            <w:pPr>
              <w:spacing w:line="720" w:lineRule="auto"/>
              <w:rPr>
                <w:color w:val="000000" w:themeColor="text1"/>
              </w:rPr>
            </w:pPr>
            <w:r w:rsidRPr="00D448A5">
              <w:rPr>
                <w:rFonts w:ascii="Calibri" w:hAnsi="Calibri" w:cs="Calibri"/>
                <w:color w:val="000000" w:themeColor="text1"/>
              </w:rPr>
              <w:t>N/A</w:t>
            </w:r>
          </w:p>
        </w:tc>
        <w:tc>
          <w:tcPr>
            <w:tcW w:w="3685" w:type="dxa"/>
            <w:shd w:val="clear" w:color="auto" w:fill="auto"/>
          </w:tcPr>
          <w:p w14:paraId="54D4BE67" w14:textId="77777777" w:rsidR="000A3916" w:rsidRPr="00D448A5" w:rsidRDefault="000A3916" w:rsidP="00F62F57">
            <w:pPr>
              <w:rPr>
                <w:color w:val="000000" w:themeColor="text1"/>
              </w:rPr>
            </w:pPr>
            <w:r w:rsidRPr="00D448A5">
              <w:rPr>
                <w:color w:val="000000" w:themeColor="text1"/>
              </w:rPr>
              <w:t>Zahájení ukončování provozu Služeb Smlouvy</w:t>
            </w:r>
          </w:p>
        </w:tc>
        <w:tc>
          <w:tcPr>
            <w:tcW w:w="4536" w:type="dxa"/>
          </w:tcPr>
          <w:p w14:paraId="00995FBF" w14:textId="77777777" w:rsidR="000A3916" w:rsidRPr="00D448A5" w:rsidRDefault="000A3916" w:rsidP="00F62F57">
            <w:pPr>
              <w:rPr>
                <w:color w:val="000000" w:themeColor="text1"/>
              </w:rPr>
            </w:pPr>
          </w:p>
        </w:tc>
      </w:tr>
      <w:tr w:rsidR="000A3916" w:rsidRPr="00561F26" w14:paraId="5016EE91" w14:textId="77777777" w:rsidTr="00F62F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trPr>
        <w:tc>
          <w:tcPr>
            <w:tcW w:w="841" w:type="dxa"/>
            <w:shd w:val="clear" w:color="auto" w:fill="auto"/>
          </w:tcPr>
          <w:p w14:paraId="2E7881A5" w14:textId="77777777" w:rsidR="000A3916" w:rsidRPr="00D448A5" w:rsidRDefault="000A3916" w:rsidP="00F62F57">
            <w:pPr>
              <w:spacing w:line="720" w:lineRule="auto"/>
              <w:rPr>
                <w:color w:val="000000" w:themeColor="text1"/>
              </w:rPr>
            </w:pPr>
            <w:r w:rsidRPr="00D448A5">
              <w:rPr>
                <w:rFonts w:ascii="Calibri" w:hAnsi="Calibri" w:cs="Calibri"/>
                <w:color w:val="000000" w:themeColor="text1"/>
              </w:rPr>
              <w:t>1.</w:t>
            </w:r>
          </w:p>
        </w:tc>
        <w:tc>
          <w:tcPr>
            <w:tcW w:w="3685" w:type="dxa"/>
            <w:shd w:val="clear" w:color="auto" w:fill="auto"/>
          </w:tcPr>
          <w:p w14:paraId="60124FFF" w14:textId="37CB3823" w:rsidR="000A3916" w:rsidRPr="00D448A5" w:rsidRDefault="00C17E63" w:rsidP="00F62F57">
            <w:pPr>
              <w:rPr>
                <w:color w:val="000000" w:themeColor="text1"/>
              </w:rPr>
            </w:pPr>
            <w:r w:rsidRPr="00D448A5">
              <w:rPr>
                <w:color w:val="000000" w:themeColor="text1"/>
              </w:rPr>
              <w:t>P</w:t>
            </w:r>
            <w:r w:rsidR="000A3916" w:rsidRPr="00D448A5">
              <w:rPr>
                <w:color w:val="000000" w:themeColor="text1"/>
              </w:rPr>
              <w:t>ředání Dokumentace</w:t>
            </w:r>
          </w:p>
        </w:tc>
        <w:tc>
          <w:tcPr>
            <w:tcW w:w="4536" w:type="dxa"/>
          </w:tcPr>
          <w:p w14:paraId="3993E2E9" w14:textId="291A0705" w:rsidR="000A3916" w:rsidRPr="00D448A5" w:rsidRDefault="00336562" w:rsidP="000A3916">
            <w:pPr>
              <w:pStyle w:val="Odstavecseseznamem"/>
              <w:numPr>
                <w:ilvl w:val="0"/>
                <w:numId w:val="42"/>
              </w:numPr>
              <w:spacing w:before="0" w:after="160" w:line="259" w:lineRule="auto"/>
              <w:jc w:val="left"/>
              <w:rPr>
                <w:rFonts w:ascii="Calibri" w:hAnsi="Calibri" w:cs="Calibri"/>
                <w:color w:val="000000" w:themeColor="text1"/>
              </w:rPr>
            </w:pPr>
            <w:r w:rsidRPr="00D448A5">
              <w:rPr>
                <w:rFonts w:ascii="Calibri" w:hAnsi="Calibri" w:cs="Calibri"/>
                <w:color w:val="000000" w:themeColor="text1"/>
              </w:rPr>
              <w:t>Provedení formou</w:t>
            </w:r>
            <w:r w:rsidR="000A3916" w:rsidRPr="00D448A5">
              <w:rPr>
                <w:rFonts w:ascii="Calibri" w:hAnsi="Calibri" w:cs="Calibri"/>
                <w:color w:val="000000" w:themeColor="text1"/>
              </w:rPr>
              <w:t xml:space="preserve"> předání písemných seznamů: </w:t>
            </w:r>
          </w:p>
          <w:p w14:paraId="7974CAC6" w14:textId="77777777" w:rsidR="000A3916" w:rsidRPr="00D448A5" w:rsidRDefault="000A3916" w:rsidP="000A3916">
            <w:pPr>
              <w:pStyle w:val="Odstavecseseznamem"/>
              <w:numPr>
                <w:ilvl w:val="1"/>
                <w:numId w:val="42"/>
              </w:numPr>
              <w:spacing w:before="0" w:after="160" w:line="259" w:lineRule="auto"/>
              <w:jc w:val="left"/>
              <w:rPr>
                <w:rFonts w:ascii="Calibri" w:hAnsi="Calibri" w:cs="Calibri"/>
                <w:color w:val="000000" w:themeColor="text1"/>
              </w:rPr>
            </w:pPr>
            <w:r w:rsidRPr="00D448A5">
              <w:rPr>
                <w:rFonts w:ascii="Calibri" w:hAnsi="Calibri" w:cs="Calibri"/>
                <w:color w:val="000000" w:themeColor="text1"/>
              </w:rPr>
              <w:t>Dokumentace infrastruktury IS SZIF;</w:t>
            </w:r>
          </w:p>
          <w:p w14:paraId="10940EBC" w14:textId="77777777" w:rsidR="000A3916" w:rsidRPr="00D448A5" w:rsidRDefault="000A3916" w:rsidP="000A3916">
            <w:pPr>
              <w:pStyle w:val="Odstavecseseznamem"/>
              <w:numPr>
                <w:ilvl w:val="1"/>
                <w:numId w:val="42"/>
              </w:numPr>
              <w:spacing w:before="0" w:after="160" w:line="259" w:lineRule="auto"/>
              <w:jc w:val="left"/>
              <w:rPr>
                <w:rFonts w:ascii="Calibri" w:hAnsi="Calibri" w:cs="Calibri"/>
                <w:color w:val="000000" w:themeColor="text1"/>
              </w:rPr>
            </w:pPr>
            <w:r w:rsidRPr="00D448A5">
              <w:rPr>
                <w:rFonts w:ascii="Calibri" w:hAnsi="Calibri" w:cs="Calibri"/>
                <w:color w:val="000000" w:themeColor="text1"/>
              </w:rPr>
              <w:t>Seznam dokumentace infrastruktury IS SZIF;</w:t>
            </w:r>
          </w:p>
          <w:p w14:paraId="1B05FF11" w14:textId="77777777" w:rsidR="000A3916" w:rsidRPr="00D448A5" w:rsidRDefault="000A3916" w:rsidP="000A3916">
            <w:pPr>
              <w:pStyle w:val="Odstavecseseznamem"/>
              <w:numPr>
                <w:ilvl w:val="1"/>
                <w:numId w:val="42"/>
              </w:numPr>
              <w:spacing w:before="0" w:after="160" w:line="259" w:lineRule="auto"/>
              <w:jc w:val="left"/>
              <w:rPr>
                <w:rFonts w:ascii="Calibri" w:hAnsi="Calibri" w:cs="Calibri"/>
                <w:color w:val="000000" w:themeColor="text1"/>
                <w:sz w:val="24"/>
                <w:szCs w:val="24"/>
              </w:rPr>
            </w:pPr>
            <w:r w:rsidRPr="00D448A5">
              <w:rPr>
                <w:rFonts w:ascii="Calibri" w:hAnsi="Calibri" w:cs="Calibri"/>
                <w:color w:val="000000" w:themeColor="text1"/>
              </w:rPr>
              <w:t>Seznam služeb, včetně krátkého popisu;</w:t>
            </w:r>
          </w:p>
        </w:tc>
      </w:tr>
      <w:tr w:rsidR="000A3916" w:rsidRPr="00561F26" w14:paraId="267A4DC9" w14:textId="77777777" w:rsidTr="00F62F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trPr>
        <w:tc>
          <w:tcPr>
            <w:tcW w:w="841" w:type="dxa"/>
            <w:shd w:val="clear" w:color="auto" w:fill="auto"/>
          </w:tcPr>
          <w:p w14:paraId="1ACAFDC8" w14:textId="77777777" w:rsidR="000A3916" w:rsidRPr="00D448A5" w:rsidRDefault="000A3916" w:rsidP="00F62F57">
            <w:pPr>
              <w:rPr>
                <w:color w:val="000000" w:themeColor="text1"/>
              </w:rPr>
            </w:pPr>
            <w:r w:rsidRPr="00D448A5">
              <w:rPr>
                <w:color w:val="000000" w:themeColor="text1"/>
              </w:rPr>
              <w:t>2.</w:t>
            </w:r>
          </w:p>
        </w:tc>
        <w:tc>
          <w:tcPr>
            <w:tcW w:w="3685" w:type="dxa"/>
            <w:shd w:val="clear" w:color="auto" w:fill="auto"/>
          </w:tcPr>
          <w:p w14:paraId="7876919B" w14:textId="2E9AEB17" w:rsidR="000A3916" w:rsidRPr="00D448A5" w:rsidRDefault="00C17E63" w:rsidP="00F62F57">
            <w:pPr>
              <w:rPr>
                <w:color w:val="000000" w:themeColor="text1"/>
              </w:rPr>
            </w:pPr>
            <w:r w:rsidRPr="00D448A5">
              <w:rPr>
                <w:color w:val="000000" w:themeColor="text1"/>
              </w:rPr>
              <w:t>Př</w:t>
            </w:r>
            <w:r w:rsidR="000A3916" w:rsidRPr="00D448A5">
              <w:rPr>
                <w:color w:val="000000" w:themeColor="text1"/>
              </w:rPr>
              <w:t>edání seznamu komponent infrastruktury IS SZIF</w:t>
            </w:r>
          </w:p>
        </w:tc>
        <w:tc>
          <w:tcPr>
            <w:tcW w:w="4536" w:type="dxa"/>
          </w:tcPr>
          <w:p w14:paraId="77BCF119" w14:textId="296712B4" w:rsidR="000A3916" w:rsidRPr="00D448A5" w:rsidRDefault="00336562" w:rsidP="000A3916">
            <w:pPr>
              <w:pStyle w:val="Odstavecseseznamem"/>
              <w:numPr>
                <w:ilvl w:val="0"/>
                <w:numId w:val="42"/>
              </w:numPr>
              <w:spacing w:before="0" w:after="160" w:line="259" w:lineRule="auto"/>
              <w:jc w:val="left"/>
              <w:rPr>
                <w:color w:val="000000" w:themeColor="text1"/>
              </w:rPr>
            </w:pPr>
            <w:r w:rsidRPr="00D448A5">
              <w:rPr>
                <w:rFonts w:ascii="Calibri" w:hAnsi="Calibri" w:cs="Calibri"/>
                <w:color w:val="000000" w:themeColor="text1"/>
              </w:rPr>
              <w:t>Provedení formou</w:t>
            </w:r>
            <w:r w:rsidR="000A3916" w:rsidRPr="00D448A5">
              <w:rPr>
                <w:rFonts w:ascii="Calibri" w:hAnsi="Calibri" w:cs="Calibri"/>
                <w:color w:val="000000" w:themeColor="text1"/>
              </w:rPr>
              <w:t xml:space="preserve"> předání písemných seznamů.</w:t>
            </w:r>
          </w:p>
        </w:tc>
      </w:tr>
      <w:tr w:rsidR="000A3916" w:rsidRPr="00561F26" w14:paraId="5DD64215" w14:textId="77777777" w:rsidTr="00F62F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trPr>
        <w:tc>
          <w:tcPr>
            <w:tcW w:w="841" w:type="dxa"/>
            <w:shd w:val="clear" w:color="auto" w:fill="auto"/>
          </w:tcPr>
          <w:p w14:paraId="3D06DBAE" w14:textId="77777777" w:rsidR="000A3916" w:rsidRPr="00D448A5" w:rsidRDefault="000A3916" w:rsidP="00F62F57">
            <w:pPr>
              <w:spacing w:line="720" w:lineRule="auto"/>
              <w:rPr>
                <w:rFonts w:ascii="Calibri" w:hAnsi="Calibri" w:cs="Calibri"/>
                <w:color w:val="000000" w:themeColor="text1"/>
              </w:rPr>
            </w:pPr>
            <w:r w:rsidRPr="00D448A5">
              <w:rPr>
                <w:rFonts w:ascii="Calibri" w:hAnsi="Calibri" w:cs="Calibri"/>
                <w:color w:val="000000" w:themeColor="text1"/>
              </w:rPr>
              <w:lastRenderedPageBreak/>
              <w:t>3.</w:t>
            </w:r>
          </w:p>
        </w:tc>
        <w:tc>
          <w:tcPr>
            <w:tcW w:w="3685" w:type="dxa"/>
            <w:shd w:val="clear" w:color="auto" w:fill="auto"/>
          </w:tcPr>
          <w:p w14:paraId="4B267CE0" w14:textId="6940439A" w:rsidR="000A3916" w:rsidRPr="00D448A5" w:rsidRDefault="00C17E63" w:rsidP="00F62F57">
            <w:pPr>
              <w:rPr>
                <w:color w:val="000000" w:themeColor="text1"/>
              </w:rPr>
            </w:pPr>
            <w:r w:rsidRPr="00D448A5">
              <w:rPr>
                <w:color w:val="000000" w:themeColor="text1"/>
              </w:rPr>
              <w:t>P</w:t>
            </w:r>
            <w:r w:rsidR="000A3916" w:rsidRPr="00D448A5">
              <w:rPr>
                <w:color w:val="000000" w:themeColor="text1"/>
              </w:rPr>
              <w:t>ředání dat a záloh infrastruktury</w:t>
            </w:r>
          </w:p>
        </w:tc>
        <w:tc>
          <w:tcPr>
            <w:tcW w:w="4536" w:type="dxa"/>
          </w:tcPr>
          <w:p w14:paraId="1E916EF9" w14:textId="6A0532E1" w:rsidR="000A3916" w:rsidRPr="00D448A5" w:rsidRDefault="00336562" w:rsidP="000A3916">
            <w:pPr>
              <w:pStyle w:val="Odstavecseseznamem"/>
              <w:numPr>
                <w:ilvl w:val="0"/>
                <w:numId w:val="42"/>
              </w:numPr>
              <w:spacing w:before="0" w:after="160" w:line="259" w:lineRule="auto"/>
              <w:jc w:val="left"/>
              <w:rPr>
                <w:rFonts w:ascii="Calibri" w:hAnsi="Calibri" w:cs="Calibri"/>
                <w:color w:val="000000" w:themeColor="text1"/>
              </w:rPr>
            </w:pPr>
            <w:r w:rsidRPr="00D448A5">
              <w:rPr>
                <w:rFonts w:ascii="Calibri" w:hAnsi="Calibri" w:cs="Calibri"/>
                <w:color w:val="000000" w:themeColor="text1"/>
              </w:rPr>
              <w:t>Provedení formou</w:t>
            </w:r>
            <w:r w:rsidR="000A3916" w:rsidRPr="00D448A5">
              <w:rPr>
                <w:rFonts w:ascii="Calibri" w:hAnsi="Calibri" w:cs="Calibri"/>
                <w:color w:val="000000" w:themeColor="text1"/>
              </w:rPr>
              <w:t xml:space="preserve"> předání písemných seznamů: </w:t>
            </w:r>
          </w:p>
          <w:p w14:paraId="4C5B18E1" w14:textId="77777777" w:rsidR="000A3916" w:rsidRPr="00D448A5" w:rsidRDefault="000A3916" w:rsidP="000A3916">
            <w:pPr>
              <w:pStyle w:val="Odstavecseseznamem"/>
              <w:numPr>
                <w:ilvl w:val="1"/>
                <w:numId w:val="42"/>
              </w:numPr>
              <w:spacing w:before="0" w:after="160" w:line="259" w:lineRule="auto"/>
              <w:jc w:val="left"/>
              <w:rPr>
                <w:rFonts w:ascii="Calibri" w:hAnsi="Calibri" w:cs="Calibri"/>
                <w:color w:val="000000" w:themeColor="text1"/>
              </w:rPr>
            </w:pPr>
            <w:r w:rsidRPr="00D448A5">
              <w:rPr>
                <w:rFonts w:ascii="Calibri" w:hAnsi="Calibri" w:cs="Calibri"/>
                <w:color w:val="000000" w:themeColor="text1"/>
              </w:rPr>
              <w:t>Seznam zálohovacích medií (na kterých jsou data a zálohy infrastruktury);</w:t>
            </w:r>
          </w:p>
        </w:tc>
      </w:tr>
      <w:tr w:rsidR="000A3916" w:rsidRPr="00561F26" w14:paraId="398FAB93" w14:textId="77777777" w:rsidTr="00F62F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trPr>
        <w:tc>
          <w:tcPr>
            <w:tcW w:w="841" w:type="dxa"/>
            <w:shd w:val="clear" w:color="auto" w:fill="auto"/>
            <w:vAlign w:val="bottom"/>
          </w:tcPr>
          <w:p w14:paraId="7FB2115E" w14:textId="77777777" w:rsidR="000A3916" w:rsidRPr="00D448A5" w:rsidRDefault="000A3916" w:rsidP="00F62F57">
            <w:pPr>
              <w:spacing w:line="720" w:lineRule="auto"/>
              <w:rPr>
                <w:rFonts w:ascii="Calibri" w:hAnsi="Calibri" w:cs="Calibri"/>
                <w:color w:val="000000" w:themeColor="text1"/>
              </w:rPr>
            </w:pPr>
            <w:r w:rsidRPr="00D448A5">
              <w:rPr>
                <w:rFonts w:ascii="Calibri" w:hAnsi="Calibri" w:cs="Calibri"/>
                <w:color w:val="000000" w:themeColor="text1"/>
              </w:rPr>
              <w:t>4.</w:t>
            </w:r>
          </w:p>
        </w:tc>
        <w:tc>
          <w:tcPr>
            <w:tcW w:w="3685" w:type="dxa"/>
            <w:shd w:val="clear" w:color="auto" w:fill="auto"/>
          </w:tcPr>
          <w:p w14:paraId="6D513902" w14:textId="3A4C071F" w:rsidR="000A3916" w:rsidRPr="00D448A5" w:rsidRDefault="00C17E63" w:rsidP="00F62F57">
            <w:pPr>
              <w:rPr>
                <w:rFonts w:ascii="Calibri" w:hAnsi="Calibri" w:cs="Calibri"/>
                <w:color w:val="000000" w:themeColor="text1"/>
                <w:sz w:val="24"/>
                <w:szCs w:val="24"/>
              </w:rPr>
            </w:pPr>
            <w:r w:rsidRPr="00D448A5">
              <w:rPr>
                <w:color w:val="000000" w:themeColor="text1"/>
              </w:rPr>
              <w:t>P</w:t>
            </w:r>
            <w:r w:rsidR="000A3916" w:rsidRPr="00D448A5">
              <w:rPr>
                <w:color w:val="000000" w:themeColor="text1"/>
              </w:rPr>
              <w:t>ředání záznamů vytvořených v průběhu poskytování služby</w:t>
            </w:r>
          </w:p>
        </w:tc>
        <w:tc>
          <w:tcPr>
            <w:tcW w:w="4536" w:type="dxa"/>
          </w:tcPr>
          <w:p w14:paraId="6004F74A" w14:textId="4A354489" w:rsidR="000A3916" w:rsidRPr="00D448A5" w:rsidRDefault="00336562" w:rsidP="000A3916">
            <w:pPr>
              <w:pStyle w:val="Odstavecseseznamem"/>
              <w:numPr>
                <w:ilvl w:val="0"/>
                <w:numId w:val="42"/>
              </w:numPr>
              <w:spacing w:before="0" w:after="160" w:line="259" w:lineRule="auto"/>
              <w:jc w:val="left"/>
              <w:rPr>
                <w:color w:val="000000" w:themeColor="text1"/>
              </w:rPr>
            </w:pPr>
            <w:r w:rsidRPr="00D448A5">
              <w:rPr>
                <w:rFonts w:ascii="Calibri" w:hAnsi="Calibri" w:cs="Calibri"/>
                <w:color w:val="000000" w:themeColor="text1"/>
              </w:rPr>
              <w:t>Provedení formou</w:t>
            </w:r>
            <w:r w:rsidR="000A3916" w:rsidRPr="00D448A5">
              <w:rPr>
                <w:rFonts w:ascii="Calibri" w:hAnsi="Calibri" w:cs="Calibri"/>
                <w:color w:val="000000" w:themeColor="text1"/>
              </w:rPr>
              <w:t xml:space="preserve"> předání písemných seznamů.</w:t>
            </w:r>
          </w:p>
        </w:tc>
      </w:tr>
      <w:tr w:rsidR="000A3916" w:rsidRPr="00561F26" w14:paraId="0B154126" w14:textId="77777777" w:rsidTr="00F62F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trPr>
        <w:tc>
          <w:tcPr>
            <w:tcW w:w="841" w:type="dxa"/>
            <w:shd w:val="clear" w:color="auto" w:fill="auto"/>
            <w:vAlign w:val="bottom"/>
          </w:tcPr>
          <w:p w14:paraId="57B5EA23" w14:textId="77777777" w:rsidR="000A3916" w:rsidRPr="00D448A5" w:rsidRDefault="000A3916" w:rsidP="00F62F57">
            <w:pPr>
              <w:spacing w:line="720" w:lineRule="auto"/>
              <w:rPr>
                <w:rFonts w:ascii="Calibri" w:hAnsi="Calibri" w:cs="Calibri"/>
                <w:color w:val="000000" w:themeColor="text1"/>
              </w:rPr>
            </w:pPr>
            <w:r w:rsidRPr="00D448A5">
              <w:rPr>
                <w:rFonts w:ascii="Calibri" w:hAnsi="Calibri" w:cs="Calibri"/>
                <w:color w:val="000000" w:themeColor="text1"/>
              </w:rPr>
              <w:t>5.</w:t>
            </w:r>
          </w:p>
        </w:tc>
        <w:tc>
          <w:tcPr>
            <w:tcW w:w="3685" w:type="dxa"/>
            <w:shd w:val="clear" w:color="auto" w:fill="auto"/>
          </w:tcPr>
          <w:p w14:paraId="78E42258" w14:textId="5EFB4CB7" w:rsidR="000A3916" w:rsidRPr="00D448A5" w:rsidRDefault="00C17E63" w:rsidP="00F62F57">
            <w:pPr>
              <w:rPr>
                <w:rFonts w:ascii="Calibri" w:hAnsi="Calibri" w:cs="Calibri"/>
                <w:color w:val="000000" w:themeColor="text1"/>
                <w:sz w:val="24"/>
                <w:szCs w:val="24"/>
              </w:rPr>
            </w:pPr>
            <w:r w:rsidRPr="00D448A5">
              <w:rPr>
                <w:color w:val="000000" w:themeColor="text1"/>
              </w:rPr>
              <w:t>P</w:t>
            </w:r>
            <w:r w:rsidR="000A3916" w:rsidRPr="00D448A5">
              <w:rPr>
                <w:color w:val="000000" w:themeColor="text1"/>
              </w:rPr>
              <w:t>ředání znalostní báze</w:t>
            </w:r>
          </w:p>
        </w:tc>
        <w:tc>
          <w:tcPr>
            <w:tcW w:w="4536" w:type="dxa"/>
          </w:tcPr>
          <w:p w14:paraId="63067DCE" w14:textId="3EBF0730" w:rsidR="000A3916" w:rsidRPr="00D448A5" w:rsidRDefault="00336562" w:rsidP="000A3916">
            <w:pPr>
              <w:pStyle w:val="Odstavecseseznamem"/>
              <w:numPr>
                <w:ilvl w:val="0"/>
                <w:numId w:val="42"/>
              </w:numPr>
              <w:spacing w:before="0" w:after="160" w:line="259" w:lineRule="auto"/>
              <w:jc w:val="left"/>
              <w:rPr>
                <w:color w:val="000000" w:themeColor="text1"/>
              </w:rPr>
            </w:pPr>
            <w:r w:rsidRPr="00D448A5">
              <w:rPr>
                <w:rFonts w:ascii="Calibri" w:hAnsi="Calibri" w:cs="Calibri"/>
                <w:color w:val="000000" w:themeColor="text1"/>
              </w:rPr>
              <w:t>Provedení formou</w:t>
            </w:r>
            <w:r w:rsidR="000A3916" w:rsidRPr="00D448A5">
              <w:rPr>
                <w:rFonts w:ascii="Calibri" w:hAnsi="Calibri" w:cs="Calibri"/>
                <w:color w:val="000000" w:themeColor="text1"/>
              </w:rPr>
              <w:t xml:space="preserve"> předání písemných seznamů.</w:t>
            </w:r>
          </w:p>
        </w:tc>
      </w:tr>
      <w:tr w:rsidR="000A3916" w:rsidRPr="00561F26" w14:paraId="5122BEEA" w14:textId="77777777" w:rsidTr="00F62F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trPr>
        <w:tc>
          <w:tcPr>
            <w:tcW w:w="841" w:type="dxa"/>
            <w:shd w:val="clear" w:color="auto" w:fill="auto"/>
            <w:vAlign w:val="bottom"/>
          </w:tcPr>
          <w:p w14:paraId="49710534" w14:textId="77777777" w:rsidR="000A3916" w:rsidRPr="00D448A5" w:rsidRDefault="000A3916" w:rsidP="00F62F57">
            <w:pPr>
              <w:spacing w:line="720" w:lineRule="auto"/>
              <w:rPr>
                <w:rFonts w:ascii="Calibri" w:hAnsi="Calibri" w:cs="Calibri"/>
                <w:color w:val="000000" w:themeColor="text1"/>
              </w:rPr>
            </w:pPr>
            <w:r w:rsidRPr="00D448A5">
              <w:rPr>
                <w:rFonts w:ascii="Calibri" w:hAnsi="Calibri" w:cs="Calibri"/>
                <w:color w:val="000000" w:themeColor="text1"/>
              </w:rPr>
              <w:t>6.</w:t>
            </w:r>
          </w:p>
        </w:tc>
        <w:tc>
          <w:tcPr>
            <w:tcW w:w="3685" w:type="dxa"/>
            <w:shd w:val="clear" w:color="auto" w:fill="auto"/>
          </w:tcPr>
          <w:p w14:paraId="0FE170CA" w14:textId="7D4CD095" w:rsidR="000A3916" w:rsidRPr="00D448A5" w:rsidRDefault="00C17E63" w:rsidP="00F62F57">
            <w:pPr>
              <w:rPr>
                <w:rFonts w:ascii="Calibri" w:hAnsi="Calibri" w:cs="Calibri"/>
                <w:color w:val="000000" w:themeColor="text1"/>
                <w:sz w:val="24"/>
                <w:szCs w:val="24"/>
              </w:rPr>
            </w:pPr>
            <w:r w:rsidRPr="00D448A5">
              <w:rPr>
                <w:color w:val="000000" w:themeColor="text1"/>
              </w:rPr>
              <w:t>P</w:t>
            </w:r>
            <w:r w:rsidR="000A3916" w:rsidRPr="00D448A5">
              <w:rPr>
                <w:color w:val="000000" w:themeColor="text1"/>
              </w:rPr>
              <w:t>ředání Přehledu nastavení monitoringu</w:t>
            </w:r>
          </w:p>
        </w:tc>
        <w:tc>
          <w:tcPr>
            <w:tcW w:w="4536" w:type="dxa"/>
          </w:tcPr>
          <w:p w14:paraId="56B0A124" w14:textId="6F87FAB4" w:rsidR="000A3916" w:rsidRPr="00D448A5" w:rsidRDefault="00336562" w:rsidP="000A3916">
            <w:pPr>
              <w:pStyle w:val="Odstavecseseznamem"/>
              <w:numPr>
                <w:ilvl w:val="0"/>
                <w:numId w:val="42"/>
              </w:numPr>
              <w:spacing w:before="0" w:after="160" w:line="259" w:lineRule="auto"/>
              <w:jc w:val="left"/>
              <w:rPr>
                <w:rFonts w:ascii="Calibri" w:hAnsi="Calibri" w:cs="Calibri"/>
                <w:color w:val="000000" w:themeColor="text1"/>
              </w:rPr>
            </w:pPr>
            <w:r w:rsidRPr="00D448A5">
              <w:rPr>
                <w:rFonts w:ascii="Calibri" w:hAnsi="Calibri" w:cs="Calibri"/>
                <w:color w:val="000000" w:themeColor="text1"/>
              </w:rPr>
              <w:t>Provedení formou</w:t>
            </w:r>
            <w:r w:rsidR="000A3916" w:rsidRPr="00D448A5">
              <w:rPr>
                <w:rFonts w:ascii="Calibri" w:hAnsi="Calibri" w:cs="Calibri"/>
                <w:color w:val="000000" w:themeColor="text1"/>
              </w:rPr>
              <w:t xml:space="preserve"> předání písemných seznamů a konfigurační dokumentace. </w:t>
            </w:r>
          </w:p>
        </w:tc>
      </w:tr>
      <w:tr w:rsidR="000A3916" w:rsidRPr="00561F26" w14:paraId="3138F5E6" w14:textId="77777777" w:rsidTr="00F62F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trPr>
        <w:tc>
          <w:tcPr>
            <w:tcW w:w="841" w:type="dxa"/>
            <w:shd w:val="clear" w:color="auto" w:fill="auto"/>
          </w:tcPr>
          <w:p w14:paraId="3D02F2DF" w14:textId="77777777" w:rsidR="000A3916" w:rsidRPr="00D448A5" w:rsidRDefault="000A3916" w:rsidP="00F62F57">
            <w:pPr>
              <w:spacing w:line="720" w:lineRule="auto"/>
              <w:rPr>
                <w:rFonts w:ascii="Calibri" w:hAnsi="Calibri" w:cs="Calibri"/>
                <w:color w:val="000000" w:themeColor="text1"/>
              </w:rPr>
            </w:pPr>
            <w:r w:rsidRPr="00D448A5">
              <w:rPr>
                <w:rFonts w:ascii="Calibri" w:hAnsi="Calibri" w:cs="Calibri"/>
                <w:color w:val="000000" w:themeColor="text1"/>
              </w:rPr>
              <w:t>7.</w:t>
            </w:r>
          </w:p>
        </w:tc>
        <w:tc>
          <w:tcPr>
            <w:tcW w:w="3685" w:type="dxa"/>
            <w:shd w:val="clear" w:color="auto" w:fill="auto"/>
          </w:tcPr>
          <w:p w14:paraId="352C2303" w14:textId="76A5CD6D" w:rsidR="000A3916" w:rsidRPr="00D448A5" w:rsidRDefault="00C17E63" w:rsidP="00F62F57">
            <w:pPr>
              <w:rPr>
                <w:color w:val="000000" w:themeColor="text1"/>
              </w:rPr>
            </w:pPr>
            <w:r w:rsidRPr="00D448A5">
              <w:rPr>
                <w:color w:val="000000" w:themeColor="text1"/>
              </w:rPr>
              <w:t>P</w:t>
            </w:r>
            <w:r w:rsidR="000A3916" w:rsidRPr="00D448A5">
              <w:rPr>
                <w:color w:val="000000" w:themeColor="text1"/>
              </w:rPr>
              <w:t>ředání testovacích scénářů a akceptačních protokolů</w:t>
            </w:r>
          </w:p>
          <w:p w14:paraId="7948074C" w14:textId="77777777" w:rsidR="000A3916" w:rsidRPr="00D448A5" w:rsidRDefault="000A3916" w:rsidP="00F62F57">
            <w:pPr>
              <w:rPr>
                <w:color w:val="000000" w:themeColor="text1"/>
              </w:rPr>
            </w:pPr>
          </w:p>
        </w:tc>
        <w:tc>
          <w:tcPr>
            <w:tcW w:w="4536" w:type="dxa"/>
          </w:tcPr>
          <w:p w14:paraId="5B4CED50" w14:textId="62FA17B4" w:rsidR="000A3916" w:rsidRPr="00D448A5" w:rsidRDefault="00336562" w:rsidP="000A3916">
            <w:pPr>
              <w:pStyle w:val="Odstavecseseznamem"/>
              <w:numPr>
                <w:ilvl w:val="0"/>
                <w:numId w:val="42"/>
              </w:numPr>
              <w:spacing w:before="0" w:after="160" w:line="259" w:lineRule="auto"/>
              <w:jc w:val="left"/>
              <w:rPr>
                <w:rFonts w:ascii="Calibri" w:hAnsi="Calibri" w:cs="Calibri"/>
                <w:color w:val="000000" w:themeColor="text1"/>
              </w:rPr>
            </w:pPr>
            <w:r w:rsidRPr="00D448A5">
              <w:rPr>
                <w:rFonts w:ascii="Calibri" w:hAnsi="Calibri" w:cs="Calibri"/>
                <w:color w:val="000000" w:themeColor="text1"/>
              </w:rPr>
              <w:t>Provedení formou</w:t>
            </w:r>
            <w:r w:rsidR="000A3916" w:rsidRPr="00D448A5">
              <w:rPr>
                <w:rFonts w:ascii="Calibri" w:hAnsi="Calibri" w:cs="Calibri"/>
                <w:color w:val="000000" w:themeColor="text1"/>
              </w:rPr>
              <w:t xml:space="preserve"> předání detailních testovacích scénářů a ostatní nutné dokumentace, které ověří funkčnost přebíraného prostředí.</w:t>
            </w:r>
          </w:p>
        </w:tc>
      </w:tr>
      <w:tr w:rsidR="000A3916" w:rsidRPr="00561F26" w14:paraId="62FC48C0" w14:textId="77777777" w:rsidTr="00F62F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trPr>
        <w:tc>
          <w:tcPr>
            <w:tcW w:w="841" w:type="dxa"/>
            <w:shd w:val="clear" w:color="auto" w:fill="auto"/>
          </w:tcPr>
          <w:p w14:paraId="713E383E" w14:textId="77777777" w:rsidR="000A3916" w:rsidRPr="00D448A5" w:rsidRDefault="000A3916" w:rsidP="00F62F57">
            <w:pPr>
              <w:spacing w:line="720" w:lineRule="auto"/>
              <w:rPr>
                <w:rFonts w:ascii="Calibri" w:hAnsi="Calibri" w:cs="Calibri"/>
                <w:color w:val="000000" w:themeColor="text1"/>
              </w:rPr>
            </w:pPr>
            <w:r w:rsidRPr="00D448A5">
              <w:rPr>
                <w:rFonts w:ascii="Calibri" w:hAnsi="Calibri" w:cs="Calibri"/>
                <w:color w:val="000000" w:themeColor="text1"/>
              </w:rPr>
              <w:t>8.</w:t>
            </w:r>
          </w:p>
        </w:tc>
        <w:tc>
          <w:tcPr>
            <w:tcW w:w="3685" w:type="dxa"/>
            <w:shd w:val="clear" w:color="auto" w:fill="auto"/>
          </w:tcPr>
          <w:p w14:paraId="7B008B7F" w14:textId="77777777" w:rsidR="000A3916" w:rsidRPr="00D448A5" w:rsidRDefault="000A3916" w:rsidP="00F62F57">
            <w:pPr>
              <w:rPr>
                <w:color w:val="000000" w:themeColor="text1"/>
              </w:rPr>
            </w:pPr>
            <w:r w:rsidRPr="00D448A5">
              <w:rPr>
                <w:color w:val="000000" w:themeColor="text1"/>
              </w:rPr>
              <w:t>Seznam rozpracovaných změnových požadavků</w:t>
            </w:r>
          </w:p>
        </w:tc>
        <w:tc>
          <w:tcPr>
            <w:tcW w:w="4536" w:type="dxa"/>
          </w:tcPr>
          <w:p w14:paraId="5EF47368" w14:textId="69B3FFDD" w:rsidR="000A3916" w:rsidRPr="00D448A5" w:rsidRDefault="00336562" w:rsidP="000A3916">
            <w:pPr>
              <w:pStyle w:val="Odstavecseseznamem"/>
              <w:numPr>
                <w:ilvl w:val="0"/>
                <w:numId w:val="42"/>
              </w:numPr>
              <w:spacing w:before="0" w:after="160" w:line="259" w:lineRule="auto"/>
              <w:jc w:val="left"/>
              <w:rPr>
                <w:color w:val="000000" w:themeColor="text1"/>
              </w:rPr>
            </w:pPr>
            <w:r w:rsidRPr="00D448A5">
              <w:rPr>
                <w:rFonts w:ascii="Calibri" w:hAnsi="Calibri" w:cs="Calibri"/>
                <w:color w:val="000000" w:themeColor="text1"/>
              </w:rPr>
              <w:t>Provedení formou</w:t>
            </w:r>
            <w:r w:rsidR="000A3916" w:rsidRPr="00D448A5">
              <w:rPr>
                <w:rFonts w:ascii="Calibri" w:hAnsi="Calibri" w:cs="Calibri"/>
                <w:color w:val="000000" w:themeColor="text1"/>
              </w:rPr>
              <w:t xml:space="preserve"> předání písemných seznamů jednotlivých položek spolu s uvedením termínu dokončení a akceptace.</w:t>
            </w:r>
          </w:p>
        </w:tc>
      </w:tr>
      <w:tr w:rsidR="000A3916" w:rsidRPr="00561F26" w14:paraId="28B48990" w14:textId="77777777" w:rsidTr="00F62F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trPr>
        <w:tc>
          <w:tcPr>
            <w:tcW w:w="841" w:type="dxa"/>
            <w:shd w:val="clear" w:color="auto" w:fill="auto"/>
            <w:vAlign w:val="bottom"/>
          </w:tcPr>
          <w:p w14:paraId="037FE424" w14:textId="77777777" w:rsidR="000A3916" w:rsidRPr="00D448A5" w:rsidRDefault="000A3916" w:rsidP="00F62F57">
            <w:pPr>
              <w:spacing w:line="720" w:lineRule="auto"/>
              <w:rPr>
                <w:rFonts w:ascii="Calibri" w:hAnsi="Calibri" w:cs="Calibri"/>
                <w:color w:val="000000" w:themeColor="text1"/>
              </w:rPr>
            </w:pPr>
            <w:r w:rsidRPr="00D448A5">
              <w:rPr>
                <w:rFonts w:ascii="Calibri" w:hAnsi="Calibri" w:cs="Calibri"/>
                <w:color w:val="000000" w:themeColor="text1"/>
              </w:rPr>
              <w:t>9.</w:t>
            </w:r>
          </w:p>
        </w:tc>
        <w:tc>
          <w:tcPr>
            <w:tcW w:w="3685" w:type="dxa"/>
            <w:shd w:val="clear" w:color="auto" w:fill="auto"/>
          </w:tcPr>
          <w:p w14:paraId="5C5FEC41" w14:textId="77777777" w:rsidR="000A3916" w:rsidRPr="00D448A5" w:rsidRDefault="000A3916" w:rsidP="00F62F57">
            <w:pPr>
              <w:rPr>
                <w:color w:val="000000" w:themeColor="text1"/>
              </w:rPr>
            </w:pPr>
            <w:r w:rsidRPr="00D448A5">
              <w:rPr>
                <w:color w:val="000000" w:themeColor="text1"/>
              </w:rPr>
              <w:t>Seznam nevyřešených incidentů</w:t>
            </w:r>
          </w:p>
          <w:p w14:paraId="66F755C6" w14:textId="77777777" w:rsidR="000A3916" w:rsidRPr="00D448A5" w:rsidRDefault="000A3916" w:rsidP="00F62F57">
            <w:pPr>
              <w:rPr>
                <w:color w:val="000000" w:themeColor="text1"/>
              </w:rPr>
            </w:pPr>
          </w:p>
        </w:tc>
        <w:tc>
          <w:tcPr>
            <w:tcW w:w="4536" w:type="dxa"/>
          </w:tcPr>
          <w:p w14:paraId="39A276CE" w14:textId="72CE6DE7" w:rsidR="000A3916" w:rsidRPr="00D448A5" w:rsidRDefault="00336562" w:rsidP="000A3916">
            <w:pPr>
              <w:pStyle w:val="Odstavecseseznamem"/>
              <w:numPr>
                <w:ilvl w:val="0"/>
                <w:numId w:val="42"/>
              </w:numPr>
              <w:spacing w:before="0" w:after="160" w:line="259" w:lineRule="auto"/>
              <w:jc w:val="left"/>
              <w:rPr>
                <w:rFonts w:ascii="Calibri" w:hAnsi="Calibri" w:cs="Calibri"/>
                <w:color w:val="000000" w:themeColor="text1"/>
              </w:rPr>
            </w:pPr>
            <w:r w:rsidRPr="00D448A5">
              <w:rPr>
                <w:rFonts w:ascii="Calibri" w:hAnsi="Calibri" w:cs="Calibri"/>
                <w:color w:val="000000" w:themeColor="text1"/>
              </w:rPr>
              <w:t>Provedení formou</w:t>
            </w:r>
            <w:r w:rsidR="000A3916" w:rsidRPr="00D448A5">
              <w:rPr>
                <w:rFonts w:ascii="Calibri" w:hAnsi="Calibri" w:cs="Calibri"/>
                <w:color w:val="000000" w:themeColor="text1"/>
              </w:rPr>
              <w:t xml:space="preserve"> předání písemných seznamů jednotlivých položek spolu s uvedením termínu vyřečení.</w:t>
            </w:r>
          </w:p>
        </w:tc>
      </w:tr>
      <w:tr w:rsidR="000A3916" w:rsidRPr="00561F26" w14:paraId="608FB35C" w14:textId="77777777" w:rsidTr="00F62F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trPr>
        <w:tc>
          <w:tcPr>
            <w:tcW w:w="841" w:type="dxa"/>
            <w:shd w:val="clear" w:color="auto" w:fill="auto"/>
            <w:vAlign w:val="bottom"/>
          </w:tcPr>
          <w:p w14:paraId="310E3327" w14:textId="77777777" w:rsidR="000A3916" w:rsidRPr="00D448A5" w:rsidRDefault="000A3916" w:rsidP="00F62F57">
            <w:pPr>
              <w:spacing w:line="720" w:lineRule="auto"/>
              <w:rPr>
                <w:rFonts w:ascii="Calibri" w:hAnsi="Calibri" w:cs="Calibri"/>
                <w:color w:val="000000" w:themeColor="text1"/>
              </w:rPr>
            </w:pPr>
            <w:r w:rsidRPr="00D448A5">
              <w:rPr>
                <w:rFonts w:ascii="Calibri" w:hAnsi="Calibri" w:cs="Calibri"/>
                <w:color w:val="000000" w:themeColor="text1"/>
              </w:rPr>
              <w:t>10.</w:t>
            </w:r>
          </w:p>
        </w:tc>
        <w:tc>
          <w:tcPr>
            <w:tcW w:w="3685" w:type="dxa"/>
            <w:shd w:val="clear" w:color="auto" w:fill="auto"/>
          </w:tcPr>
          <w:p w14:paraId="08CD30D8" w14:textId="77777777" w:rsidR="000A3916" w:rsidRPr="00D448A5" w:rsidRDefault="000A3916" w:rsidP="00F62F57">
            <w:pPr>
              <w:rPr>
                <w:color w:val="000000" w:themeColor="text1"/>
              </w:rPr>
            </w:pPr>
            <w:r w:rsidRPr="00D448A5">
              <w:rPr>
                <w:color w:val="000000" w:themeColor="text1"/>
              </w:rPr>
              <w:t>Shrnutí neshod a nedostatků</w:t>
            </w:r>
          </w:p>
        </w:tc>
        <w:tc>
          <w:tcPr>
            <w:tcW w:w="4536" w:type="dxa"/>
          </w:tcPr>
          <w:p w14:paraId="42D7817F" w14:textId="68E5E2E0" w:rsidR="000A3916" w:rsidRPr="00D448A5" w:rsidRDefault="00336562" w:rsidP="000A3916">
            <w:pPr>
              <w:pStyle w:val="Odstavecseseznamem"/>
              <w:numPr>
                <w:ilvl w:val="0"/>
                <w:numId w:val="42"/>
              </w:numPr>
              <w:spacing w:before="0" w:after="160" w:line="259" w:lineRule="auto"/>
              <w:jc w:val="left"/>
              <w:rPr>
                <w:color w:val="000000" w:themeColor="text1"/>
              </w:rPr>
            </w:pPr>
            <w:r w:rsidRPr="00D448A5">
              <w:rPr>
                <w:rFonts w:ascii="Calibri" w:hAnsi="Calibri" w:cs="Calibri"/>
                <w:color w:val="000000" w:themeColor="text1"/>
              </w:rPr>
              <w:t>Provedení formou</w:t>
            </w:r>
            <w:r w:rsidR="000A3916" w:rsidRPr="00D448A5">
              <w:rPr>
                <w:rFonts w:ascii="Calibri" w:hAnsi="Calibri" w:cs="Calibri"/>
                <w:color w:val="000000" w:themeColor="text1"/>
              </w:rPr>
              <w:t xml:space="preserve"> předání seznamu nedostatků a nejasností, vyplývající z předchozích činností.</w:t>
            </w:r>
          </w:p>
        </w:tc>
      </w:tr>
      <w:tr w:rsidR="000A3916" w:rsidRPr="00561F26" w14:paraId="1463689C" w14:textId="77777777" w:rsidTr="00F62F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trPr>
        <w:tc>
          <w:tcPr>
            <w:tcW w:w="841" w:type="dxa"/>
            <w:shd w:val="clear" w:color="auto" w:fill="auto"/>
            <w:vAlign w:val="bottom"/>
          </w:tcPr>
          <w:p w14:paraId="03E0C28B" w14:textId="77777777" w:rsidR="000A3916" w:rsidRPr="00D448A5" w:rsidRDefault="000A3916" w:rsidP="00F62F57">
            <w:pPr>
              <w:spacing w:line="720" w:lineRule="auto"/>
              <w:rPr>
                <w:rFonts w:ascii="Calibri" w:hAnsi="Calibri" w:cs="Calibri"/>
                <w:color w:val="000000" w:themeColor="text1"/>
              </w:rPr>
            </w:pPr>
            <w:r w:rsidRPr="00D448A5">
              <w:rPr>
                <w:rFonts w:ascii="Calibri" w:hAnsi="Calibri" w:cs="Calibri"/>
                <w:color w:val="000000" w:themeColor="text1"/>
              </w:rPr>
              <w:t>11.</w:t>
            </w:r>
          </w:p>
        </w:tc>
        <w:tc>
          <w:tcPr>
            <w:tcW w:w="3685" w:type="dxa"/>
            <w:shd w:val="clear" w:color="auto" w:fill="auto"/>
          </w:tcPr>
          <w:p w14:paraId="6093F41C" w14:textId="77777777" w:rsidR="000A3916" w:rsidRPr="00D448A5" w:rsidRDefault="000A3916" w:rsidP="00F62F57">
            <w:pPr>
              <w:rPr>
                <w:color w:val="000000" w:themeColor="text1"/>
              </w:rPr>
            </w:pPr>
            <w:r w:rsidRPr="00D448A5">
              <w:rPr>
                <w:color w:val="000000" w:themeColor="text1"/>
              </w:rPr>
              <w:t>Předání platných hesel a přístupových práv</w:t>
            </w:r>
          </w:p>
        </w:tc>
        <w:tc>
          <w:tcPr>
            <w:tcW w:w="4536" w:type="dxa"/>
          </w:tcPr>
          <w:p w14:paraId="2708B70E" w14:textId="77777777" w:rsidR="000A3916" w:rsidRPr="00D448A5" w:rsidRDefault="000A3916" w:rsidP="000A3916">
            <w:pPr>
              <w:pStyle w:val="Odstavecseseznamem"/>
              <w:numPr>
                <w:ilvl w:val="0"/>
                <w:numId w:val="42"/>
              </w:numPr>
              <w:spacing w:before="0" w:after="160" w:line="259" w:lineRule="auto"/>
              <w:jc w:val="left"/>
              <w:rPr>
                <w:rFonts w:ascii="Calibri" w:hAnsi="Calibri" w:cs="Calibri"/>
                <w:color w:val="000000" w:themeColor="text1"/>
              </w:rPr>
            </w:pPr>
            <w:r w:rsidRPr="00D448A5">
              <w:rPr>
                <w:rFonts w:ascii="Calibri" w:hAnsi="Calibri" w:cs="Calibri"/>
                <w:color w:val="000000" w:themeColor="text1"/>
              </w:rPr>
              <w:t>Předání a kontrola hesel k předávanému prostředí.</w:t>
            </w:r>
          </w:p>
        </w:tc>
      </w:tr>
      <w:tr w:rsidR="000A3916" w:rsidRPr="00561F26" w14:paraId="5C3FACFC" w14:textId="77777777" w:rsidTr="00F62F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trPr>
        <w:tc>
          <w:tcPr>
            <w:tcW w:w="841" w:type="dxa"/>
            <w:shd w:val="clear" w:color="auto" w:fill="auto"/>
            <w:vAlign w:val="bottom"/>
          </w:tcPr>
          <w:p w14:paraId="44B0D7F4" w14:textId="77777777" w:rsidR="000A3916" w:rsidRPr="00D448A5" w:rsidRDefault="000A3916" w:rsidP="00F62F57">
            <w:pPr>
              <w:spacing w:line="720" w:lineRule="auto"/>
              <w:rPr>
                <w:rFonts w:ascii="Calibri" w:hAnsi="Calibri" w:cs="Calibri"/>
                <w:color w:val="000000" w:themeColor="text1"/>
              </w:rPr>
            </w:pPr>
            <w:r w:rsidRPr="00D448A5">
              <w:rPr>
                <w:rFonts w:ascii="Calibri" w:hAnsi="Calibri" w:cs="Calibri"/>
                <w:color w:val="000000" w:themeColor="text1"/>
              </w:rPr>
              <w:t>12.</w:t>
            </w:r>
          </w:p>
        </w:tc>
        <w:tc>
          <w:tcPr>
            <w:tcW w:w="3685" w:type="dxa"/>
            <w:shd w:val="clear" w:color="auto" w:fill="auto"/>
          </w:tcPr>
          <w:p w14:paraId="4F5976B8" w14:textId="06CEAFCD" w:rsidR="000A3916" w:rsidRPr="00D448A5" w:rsidRDefault="00DE0100" w:rsidP="00F62F57">
            <w:pPr>
              <w:rPr>
                <w:color w:val="000000" w:themeColor="text1"/>
              </w:rPr>
            </w:pPr>
            <w:r w:rsidRPr="00D448A5">
              <w:rPr>
                <w:color w:val="000000" w:themeColor="text1"/>
              </w:rPr>
              <w:t>P</w:t>
            </w:r>
            <w:r w:rsidR="000A3916" w:rsidRPr="00D448A5">
              <w:rPr>
                <w:color w:val="000000" w:themeColor="text1"/>
              </w:rPr>
              <w:t>ředání hesel k administrátorským účtům v zapečetěné obálce</w:t>
            </w:r>
          </w:p>
        </w:tc>
        <w:tc>
          <w:tcPr>
            <w:tcW w:w="4536" w:type="dxa"/>
          </w:tcPr>
          <w:p w14:paraId="362C4AD5" w14:textId="3751FC8F" w:rsidR="000A3916" w:rsidRPr="00D448A5" w:rsidRDefault="00336562" w:rsidP="000A3916">
            <w:pPr>
              <w:pStyle w:val="Odstavecseseznamem"/>
              <w:numPr>
                <w:ilvl w:val="0"/>
                <w:numId w:val="42"/>
              </w:numPr>
              <w:spacing w:before="0" w:after="160" w:line="259" w:lineRule="auto"/>
              <w:jc w:val="left"/>
              <w:rPr>
                <w:rFonts w:ascii="Calibri" w:hAnsi="Calibri" w:cs="Calibri"/>
                <w:color w:val="000000" w:themeColor="text1"/>
              </w:rPr>
            </w:pPr>
            <w:r w:rsidRPr="00D448A5">
              <w:rPr>
                <w:rFonts w:ascii="Calibri" w:hAnsi="Calibri" w:cs="Calibri"/>
                <w:color w:val="000000" w:themeColor="text1"/>
              </w:rPr>
              <w:t>Provedení formou</w:t>
            </w:r>
            <w:r w:rsidR="000A3916" w:rsidRPr="00D448A5">
              <w:rPr>
                <w:rFonts w:ascii="Calibri" w:hAnsi="Calibri" w:cs="Calibri"/>
                <w:color w:val="000000" w:themeColor="text1"/>
              </w:rPr>
              <w:t xml:space="preserve"> předání seznamu hesel k admin. Účtům v zapečetěné obálce.</w:t>
            </w:r>
          </w:p>
        </w:tc>
      </w:tr>
      <w:tr w:rsidR="000A3916" w:rsidRPr="00561F26" w14:paraId="4DF422D4" w14:textId="77777777" w:rsidTr="00F62F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trPr>
        <w:tc>
          <w:tcPr>
            <w:tcW w:w="841" w:type="dxa"/>
            <w:shd w:val="clear" w:color="auto" w:fill="auto"/>
            <w:vAlign w:val="bottom"/>
          </w:tcPr>
          <w:p w14:paraId="11DC3710" w14:textId="77777777" w:rsidR="000A3916" w:rsidRPr="00D448A5" w:rsidRDefault="000A3916" w:rsidP="00F62F57">
            <w:pPr>
              <w:spacing w:line="720" w:lineRule="auto"/>
              <w:rPr>
                <w:rFonts w:ascii="Calibri" w:hAnsi="Calibri" w:cs="Calibri"/>
                <w:color w:val="000000" w:themeColor="text1"/>
              </w:rPr>
            </w:pPr>
            <w:r w:rsidRPr="00D448A5">
              <w:rPr>
                <w:rFonts w:ascii="Calibri" w:hAnsi="Calibri" w:cs="Calibri"/>
                <w:color w:val="000000" w:themeColor="text1"/>
              </w:rPr>
              <w:t>13.</w:t>
            </w:r>
          </w:p>
        </w:tc>
        <w:tc>
          <w:tcPr>
            <w:tcW w:w="3685" w:type="dxa"/>
            <w:shd w:val="clear" w:color="auto" w:fill="auto"/>
          </w:tcPr>
          <w:p w14:paraId="4839096C" w14:textId="77777777" w:rsidR="000A3916" w:rsidRPr="00D448A5" w:rsidRDefault="000A3916" w:rsidP="00F62F57">
            <w:pPr>
              <w:rPr>
                <w:color w:val="000000" w:themeColor="text1"/>
              </w:rPr>
            </w:pPr>
            <w:r w:rsidRPr="00D448A5">
              <w:rPr>
                <w:color w:val="000000" w:themeColor="text1"/>
              </w:rPr>
              <w:t xml:space="preserve">Protokolární ukončení poskytování služeb </w:t>
            </w:r>
          </w:p>
        </w:tc>
        <w:tc>
          <w:tcPr>
            <w:tcW w:w="4536" w:type="dxa"/>
          </w:tcPr>
          <w:p w14:paraId="4F2B5F4E" w14:textId="77777777" w:rsidR="000A3916" w:rsidRPr="00D448A5" w:rsidRDefault="000A3916" w:rsidP="000A3916">
            <w:pPr>
              <w:pStyle w:val="Odstavecseseznamem"/>
              <w:numPr>
                <w:ilvl w:val="0"/>
                <w:numId w:val="42"/>
              </w:numPr>
              <w:spacing w:before="0" w:after="160" w:line="259" w:lineRule="auto"/>
              <w:jc w:val="left"/>
              <w:rPr>
                <w:color w:val="000000" w:themeColor="text1"/>
              </w:rPr>
            </w:pPr>
            <w:r w:rsidRPr="00D448A5">
              <w:rPr>
                <w:rFonts w:ascii="Calibri" w:hAnsi="Calibri" w:cs="Calibri"/>
                <w:color w:val="000000" w:themeColor="text1"/>
              </w:rPr>
              <w:t>Předání provozu předávané infrastruktury a ukončení provozu podle katalogových listů.</w:t>
            </w:r>
          </w:p>
        </w:tc>
      </w:tr>
    </w:tbl>
    <w:p w14:paraId="29E903A5" w14:textId="2BD94DE3" w:rsidR="000A3916" w:rsidRDefault="000A3916" w:rsidP="000A3916">
      <w:pPr>
        <w:pStyle w:val="Titulek"/>
        <w:jc w:val="center"/>
      </w:pPr>
      <w:r>
        <w:t xml:space="preserve">Tabulka </w:t>
      </w:r>
      <w:r>
        <w:fldChar w:fldCharType="begin"/>
      </w:r>
      <w:r>
        <w:instrText xml:space="preserve"> SEQ Tabulka \* ARABIC </w:instrText>
      </w:r>
      <w:r>
        <w:fldChar w:fldCharType="separate"/>
      </w:r>
      <w:ins w:id="359" w:author="Word Document Comparison" w:date="2024-12-27T14:47:00Z" w16du:dateUtc="2024-12-27T13:47:00Z">
        <w:r w:rsidR="005C0C3B">
          <w:rPr>
            <w:noProof/>
          </w:rPr>
          <w:t>18</w:t>
        </w:r>
      </w:ins>
      <w:del w:id="360" w:author="Word Document Comparison" w:date="2024-12-27T14:47:00Z" w16du:dateUtc="2024-12-27T13:47:00Z">
        <w:r>
          <w:rPr>
            <w:noProof/>
          </w:rPr>
          <w:delText>46</w:delText>
        </w:r>
      </w:del>
      <w:r>
        <w:rPr>
          <w:noProof/>
        </w:rPr>
        <w:fldChar w:fldCharType="end"/>
      </w:r>
      <w:r>
        <w:t xml:space="preserve"> - Popis etap a oblastí služby JS02</w:t>
      </w:r>
    </w:p>
    <w:p w14:paraId="67AA4D88" w14:textId="77777777" w:rsidR="00763D23" w:rsidRPr="00893777" w:rsidRDefault="00763D23" w:rsidP="005126AB">
      <w:pPr>
        <w:rPr>
          <w:rFonts w:asciiTheme="minorHAnsi" w:hAnsiTheme="minorHAnsi" w:cstheme="minorHAnsi"/>
          <w:sz w:val="22"/>
          <w:szCs w:val="22"/>
        </w:rPr>
      </w:pPr>
    </w:p>
    <w:p w14:paraId="6A2A23FB" w14:textId="77777777" w:rsidR="005126AB" w:rsidRPr="00893777" w:rsidRDefault="005126AB" w:rsidP="008D477D">
      <w:pPr>
        <w:pStyle w:val="Nadpis3"/>
        <w:keepLines/>
        <w:numPr>
          <w:ilvl w:val="3"/>
          <w:numId w:val="14"/>
        </w:numPr>
        <w:ind w:left="646" w:hanging="646"/>
        <w:rPr>
          <w:caps w:val="0"/>
          <w:color w:val="243F60" w:themeColor="accent1" w:themeShade="7F"/>
          <w:sz w:val="32"/>
          <w:szCs w:val="32"/>
        </w:rPr>
      </w:pPr>
      <w:r w:rsidRPr="00893777">
        <w:rPr>
          <w:caps w:val="0"/>
          <w:color w:val="243F60" w:themeColor="accent1" w:themeShade="7F"/>
          <w:sz w:val="32"/>
          <w:szCs w:val="32"/>
        </w:rPr>
        <w:t>Provedení scénáře ukončení</w:t>
      </w:r>
    </w:p>
    <w:p w14:paraId="6DB3453F" w14:textId="2FFDDAF4" w:rsidR="005126AB" w:rsidRPr="00893777" w:rsidRDefault="00AC1961" w:rsidP="00F23A78">
      <w:pPr>
        <w:rPr>
          <w:rFonts w:asciiTheme="minorHAnsi" w:hAnsiTheme="minorHAnsi" w:cstheme="minorHAnsi"/>
          <w:sz w:val="22"/>
          <w:szCs w:val="22"/>
        </w:rPr>
      </w:pPr>
      <w:r w:rsidRPr="00893777">
        <w:rPr>
          <w:rFonts w:asciiTheme="minorHAnsi" w:hAnsiTheme="minorHAnsi" w:cstheme="minorHAnsi"/>
          <w:sz w:val="22"/>
          <w:szCs w:val="22"/>
        </w:rPr>
        <w:t xml:space="preserve">Poskytovatel na základě pokynu Objednatele provede v rámci této klíčové činnosti Scénář ukončení podle schváleného </w:t>
      </w:r>
      <w:r w:rsidR="00336562">
        <w:rPr>
          <w:rFonts w:asciiTheme="minorHAnsi" w:hAnsiTheme="minorHAnsi" w:cstheme="minorHAnsi"/>
          <w:sz w:val="22"/>
          <w:szCs w:val="22"/>
        </w:rPr>
        <w:t>scénáře</w:t>
      </w:r>
      <w:r w:rsidR="00336562" w:rsidRPr="00893777">
        <w:rPr>
          <w:rFonts w:asciiTheme="minorHAnsi" w:hAnsiTheme="minorHAnsi" w:cstheme="minorHAnsi"/>
          <w:sz w:val="22"/>
          <w:szCs w:val="22"/>
        </w:rPr>
        <w:t xml:space="preserve"> </w:t>
      </w:r>
      <w:r w:rsidRPr="00893777">
        <w:rPr>
          <w:rFonts w:asciiTheme="minorHAnsi" w:hAnsiTheme="minorHAnsi" w:cstheme="minorHAnsi"/>
          <w:sz w:val="22"/>
          <w:szCs w:val="22"/>
        </w:rPr>
        <w:t>a harmonogramu.</w:t>
      </w:r>
    </w:p>
    <w:p w14:paraId="117485C4" w14:textId="46975049" w:rsidR="0090685B" w:rsidRPr="00893777" w:rsidRDefault="0090685B" w:rsidP="0090685B">
      <w:pPr>
        <w:rPr>
          <w:rFonts w:asciiTheme="minorHAnsi" w:hAnsiTheme="minorHAnsi" w:cstheme="minorHAnsi"/>
          <w:sz w:val="22"/>
          <w:szCs w:val="22"/>
        </w:rPr>
      </w:pPr>
      <w:r w:rsidRPr="00893777">
        <w:rPr>
          <w:rFonts w:asciiTheme="minorHAnsi" w:hAnsiTheme="minorHAnsi" w:cstheme="minorHAnsi"/>
          <w:sz w:val="22"/>
          <w:szCs w:val="22"/>
        </w:rPr>
        <w:t xml:space="preserve">Poskytovatel je povinen zajistit, že po předání infrastruktury IS SZIF zpět Objednateli budou komponenty ve stavu umožňujícím další provoz infrastruktury IS SZIF vlastními zdroji Objednatele (příp. </w:t>
      </w:r>
      <w:r w:rsidR="0020497F" w:rsidRPr="00893777">
        <w:rPr>
          <w:rFonts w:asciiTheme="minorHAnsi" w:hAnsiTheme="minorHAnsi" w:cstheme="minorHAnsi"/>
          <w:sz w:val="22"/>
          <w:szCs w:val="22"/>
        </w:rPr>
        <w:t xml:space="preserve">novým </w:t>
      </w:r>
      <w:r w:rsidRPr="00893777">
        <w:rPr>
          <w:rFonts w:asciiTheme="minorHAnsi" w:hAnsiTheme="minorHAnsi" w:cstheme="minorHAnsi"/>
          <w:sz w:val="22"/>
          <w:szCs w:val="22"/>
        </w:rPr>
        <w:t xml:space="preserve">provozovatelem). Veškerá data a informace vzniklé v průběhu poskytování Služeb dle této Smlouvy budou předána v podobě, v jaké byla vytvářena a ukládána při provozu (jinými slovy: nebudou prováděny žádné exporty a převody dat a informací, předávají se funkční komponenty s plným </w:t>
      </w:r>
      <w:r w:rsidRPr="00893777">
        <w:rPr>
          <w:rFonts w:asciiTheme="minorHAnsi" w:hAnsiTheme="minorHAnsi" w:cstheme="minorHAnsi"/>
          <w:sz w:val="22"/>
          <w:szCs w:val="22"/>
        </w:rPr>
        <w:lastRenderedPageBreak/>
        <w:t>datovým obsahem)</w:t>
      </w:r>
      <w:r w:rsidR="0071794D" w:rsidRPr="00893777">
        <w:rPr>
          <w:rFonts w:asciiTheme="minorHAnsi" w:hAnsiTheme="minorHAnsi" w:cstheme="minorHAnsi"/>
          <w:sz w:val="22"/>
          <w:szCs w:val="22"/>
        </w:rPr>
        <w:t>, stejně tak budou předány veškeré customizace či úpravy SW nástrojů sloužících pro zajištění provozu, skripty a další programové úpravy vzniklé při poskytování služeb</w:t>
      </w:r>
      <w:r w:rsidR="007864D3" w:rsidRPr="00893777">
        <w:rPr>
          <w:rFonts w:asciiTheme="minorHAnsi" w:hAnsiTheme="minorHAnsi" w:cstheme="minorHAnsi"/>
          <w:sz w:val="22"/>
          <w:szCs w:val="22"/>
        </w:rPr>
        <w:t>.</w:t>
      </w:r>
      <w:r w:rsidR="0071794D" w:rsidRPr="00893777">
        <w:rPr>
          <w:rFonts w:asciiTheme="minorHAnsi" w:hAnsiTheme="minorHAnsi" w:cstheme="minorHAnsi"/>
          <w:sz w:val="22"/>
          <w:szCs w:val="22"/>
        </w:rPr>
        <w:t xml:space="preserve"> Všechny tyto produkty vytvořené pro provoz infrastruktury </w:t>
      </w:r>
      <w:r w:rsidR="0091652A" w:rsidRPr="00893777">
        <w:rPr>
          <w:rFonts w:asciiTheme="minorHAnsi" w:hAnsiTheme="minorHAnsi" w:cstheme="minorHAnsi"/>
          <w:sz w:val="22"/>
          <w:szCs w:val="22"/>
        </w:rPr>
        <w:t>IS SZIF</w:t>
      </w:r>
      <w:r w:rsidR="0071794D" w:rsidRPr="00893777">
        <w:rPr>
          <w:rFonts w:asciiTheme="minorHAnsi" w:hAnsiTheme="minorHAnsi" w:cstheme="minorHAnsi"/>
          <w:sz w:val="22"/>
          <w:szCs w:val="22"/>
        </w:rPr>
        <w:t xml:space="preserve"> se stávají majetkem </w:t>
      </w:r>
      <w:r w:rsidR="0091652A" w:rsidRPr="00893777">
        <w:rPr>
          <w:rFonts w:asciiTheme="minorHAnsi" w:hAnsiTheme="minorHAnsi" w:cstheme="minorHAnsi"/>
          <w:sz w:val="22"/>
          <w:szCs w:val="22"/>
        </w:rPr>
        <w:t>Objednatele</w:t>
      </w:r>
      <w:r w:rsidR="0071794D" w:rsidRPr="00893777">
        <w:rPr>
          <w:rFonts w:asciiTheme="minorHAnsi" w:hAnsiTheme="minorHAnsi" w:cstheme="minorHAnsi"/>
          <w:sz w:val="22"/>
          <w:szCs w:val="22"/>
        </w:rPr>
        <w:t xml:space="preserve"> okamžikem vytvoření a uvedení</w:t>
      </w:r>
      <w:r w:rsidR="007864D3" w:rsidRPr="00893777">
        <w:rPr>
          <w:rFonts w:asciiTheme="minorHAnsi" w:hAnsiTheme="minorHAnsi" w:cstheme="minorHAnsi"/>
          <w:sz w:val="22"/>
          <w:szCs w:val="22"/>
        </w:rPr>
        <w:t>m</w:t>
      </w:r>
      <w:r w:rsidR="0071794D" w:rsidRPr="00893777">
        <w:rPr>
          <w:rFonts w:asciiTheme="minorHAnsi" w:hAnsiTheme="minorHAnsi" w:cstheme="minorHAnsi"/>
          <w:sz w:val="22"/>
          <w:szCs w:val="22"/>
        </w:rPr>
        <w:t xml:space="preserve"> do provozu</w:t>
      </w:r>
      <w:r w:rsidR="007864D3" w:rsidRPr="00893777">
        <w:rPr>
          <w:rFonts w:asciiTheme="minorHAnsi" w:hAnsiTheme="minorHAnsi" w:cstheme="minorHAnsi"/>
          <w:sz w:val="22"/>
          <w:szCs w:val="22"/>
        </w:rPr>
        <w:t>.</w:t>
      </w:r>
      <w:r w:rsidR="0071794D" w:rsidRPr="00893777">
        <w:rPr>
          <w:rFonts w:asciiTheme="minorHAnsi" w:hAnsiTheme="minorHAnsi" w:cstheme="minorHAnsi"/>
          <w:sz w:val="22"/>
          <w:szCs w:val="22"/>
        </w:rPr>
        <w:t xml:space="preserve"> </w:t>
      </w:r>
      <w:r w:rsidR="0091652A" w:rsidRPr="00893777">
        <w:rPr>
          <w:rFonts w:asciiTheme="minorHAnsi" w:hAnsiTheme="minorHAnsi" w:cstheme="minorHAnsi"/>
          <w:sz w:val="22"/>
          <w:szCs w:val="22"/>
        </w:rPr>
        <w:t>Objednatel</w:t>
      </w:r>
      <w:r w:rsidR="007864D3" w:rsidRPr="00893777">
        <w:rPr>
          <w:rFonts w:asciiTheme="minorHAnsi" w:hAnsiTheme="minorHAnsi" w:cstheme="minorHAnsi"/>
          <w:sz w:val="22"/>
          <w:szCs w:val="22"/>
        </w:rPr>
        <w:t xml:space="preserve"> má právo </w:t>
      </w:r>
      <w:r w:rsidR="0071794D" w:rsidRPr="00893777">
        <w:rPr>
          <w:rFonts w:asciiTheme="minorHAnsi" w:hAnsiTheme="minorHAnsi" w:cstheme="minorHAnsi"/>
          <w:sz w:val="22"/>
          <w:szCs w:val="22"/>
        </w:rPr>
        <w:t>s</w:t>
      </w:r>
      <w:r w:rsidR="007864D3" w:rsidRPr="00893777">
        <w:rPr>
          <w:rFonts w:asciiTheme="minorHAnsi" w:hAnsiTheme="minorHAnsi" w:cstheme="minorHAnsi"/>
          <w:sz w:val="22"/>
          <w:szCs w:val="22"/>
        </w:rPr>
        <w:t xml:space="preserve"> výše uvedenými customizacemi, úpravami SW nástrojů sloužících pro zajištění provozu, skripty a dalšími programovými úpravami vzniklými při poskytování služeb nakládat bez jakéhokoliv omezení včetně </w:t>
      </w:r>
      <w:r w:rsidR="0071794D" w:rsidRPr="00893777">
        <w:rPr>
          <w:rFonts w:asciiTheme="minorHAnsi" w:hAnsiTheme="minorHAnsi" w:cstheme="minorHAnsi"/>
          <w:sz w:val="22"/>
          <w:szCs w:val="22"/>
        </w:rPr>
        <w:t>možnost</w:t>
      </w:r>
      <w:r w:rsidR="007864D3" w:rsidRPr="00893777">
        <w:rPr>
          <w:rFonts w:asciiTheme="minorHAnsi" w:hAnsiTheme="minorHAnsi" w:cstheme="minorHAnsi"/>
          <w:sz w:val="22"/>
          <w:szCs w:val="22"/>
        </w:rPr>
        <w:t>i</w:t>
      </w:r>
      <w:r w:rsidR="0071794D" w:rsidRPr="00893777">
        <w:rPr>
          <w:rFonts w:asciiTheme="minorHAnsi" w:hAnsiTheme="minorHAnsi" w:cstheme="minorHAnsi"/>
          <w:sz w:val="22"/>
          <w:szCs w:val="22"/>
        </w:rPr>
        <w:t xml:space="preserve"> předání k využívání i úpravám třetím stran</w:t>
      </w:r>
      <w:r w:rsidR="007864D3" w:rsidRPr="00893777">
        <w:rPr>
          <w:rFonts w:asciiTheme="minorHAnsi" w:hAnsiTheme="minorHAnsi" w:cstheme="minorHAnsi"/>
          <w:sz w:val="22"/>
          <w:szCs w:val="22"/>
        </w:rPr>
        <w:t>á</w:t>
      </w:r>
      <w:r w:rsidR="0071794D" w:rsidRPr="00893777">
        <w:rPr>
          <w:rFonts w:asciiTheme="minorHAnsi" w:hAnsiTheme="minorHAnsi" w:cstheme="minorHAnsi"/>
          <w:sz w:val="22"/>
          <w:szCs w:val="22"/>
        </w:rPr>
        <w:t>m</w:t>
      </w:r>
      <w:r w:rsidR="0091652A" w:rsidRPr="00893777">
        <w:rPr>
          <w:rFonts w:asciiTheme="minorHAnsi" w:hAnsiTheme="minorHAnsi" w:cstheme="minorHAnsi"/>
          <w:sz w:val="22"/>
          <w:szCs w:val="22"/>
        </w:rPr>
        <w:t>.</w:t>
      </w:r>
      <w:r w:rsidRPr="00893777">
        <w:rPr>
          <w:rFonts w:asciiTheme="minorHAnsi" w:hAnsiTheme="minorHAnsi" w:cstheme="minorHAnsi"/>
          <w:sz w:val="22"/>
          <w:szCs w:val="22"/>
        </w:rPr>
        <w:t xml:space="preserve"> V případě tohoto datového obsahu bude formát předávaných dat a znalostní báze domluven smluvními stranami v průběhu přípravy Scénáře ukončení.</w:t>
      </w:r>
      <w:r w:rsidR="00ED687F" w:rsidRPr="00893777">
        <w:rPr>
          <w:rFonts w:asciiTheme="minorHAnsi" w:hAnsiTheme="minorHAnsi" w:cstheme="minorHAnsi"/>
          <w:sz w:val="22"/>
          <w:szCs w:val="22"/>
        </w:rPr>
        <w:t xml:space="preserve"> Nezbytnou součástí je provedení testů, které ověří funkčnost předávaného prostředí. Funkčnost bude ověřena prostřednictvím akceptační procedury. Návrh akceptační procedury je součástí scénáře ukončení.</w:t>
      </w:r>
    </w:p>
    <w:p w14:paraId="358BDEE4" w14:textId="77777777" w:rsidR="004F503C" w:rsidRPr="00893777" w:rsidRDefault="004F503C" w:rsidP="004F503C">
      <w:pPr>
        <w:rPr>
          <w:rFonts w:asciiTheme="minorHAnsi" w:hAnsiTheme="minorHAnsi" w:cstheme="minorHAnsi"/>
          <w:sz w:val="22"/>
          <w:szCs w:val="22"/>
        </w:rPr>
      </w:pPr>
      <w:r w:rsidRPr="00893777">
        <w:rPr>
          <w:rFonts w:asciiTheme="minorHAnsi" w:hAnsiTheme="minorHAnsi" w:cstheme="minorHAnsi"/>
          <w:sz w:val="22"/>
          <w:szCs w:val="22"/>
        </w:rPr>
        <w:t xml:space="preserve">Poskytovatel je povinen předat: </w:t>
      </w:r>
    </w:p>
    <w:p w14:paraId="51F29A4B" w14:textId="0452E653" w:rsidR="004F503C" w:rsidRPr="00C626E8" w:rsidRDefault="004F503C" w:rsidP="008D477D">
      <w:pPr>
        <w:pStyle w:val="Zkladntext"/>
        <w:numPr>
          <w:ilvl w:val="0"/>
          <w:numId w:val="18"/>
        </w:numPr>
        <w:spacing w:after="0"/>
        <w:ind w:left="720"/>
        <w:jc w:val="both"/>
        <w:rPr>
          <w:lang w:val="cs-CZ"/>
        </w:rPr>
      </w:pPr>
      <w:r w:rsidRPr="00C626E8">
        <w:rPr>
          <w:lang w:val="cs-CZ"/>
        </w:rPr>
        <w:t>Data a veškeré zálohy infrastruktury IS SZIF, které byly vytvořeny v rámci běžného provozu a správy infrastruktury IS SZIF a poskytování Služeb</w:t>
      </w:r>
      <w:r w:rsidR="00C626E8" w:rsidRPr="00C626E8">
        <w:rPr>
          <w:lang w:val="cs-CZ"/>
        </w:rPr>
        <w:t>;</w:t>
      </w:r>
    </w:p>
    <w:p w14:paraId="3BF22EAD" w14:textId="5ED95C21" w:rsidR="00ED687F" w:rsidRPr="00C626E8" w:rsidRDefault="00ED687F" w:rsidP="008D477D">
      <w:pPr>
        <w:pStyle w:val="Zkladntext"/>
        <w:numPr>
          <w:ilvl w:val="0"/>
          <w:numId w:val="18"/>
        </w:numPr>
        <w:spacing w:after="0"/>
        <w:ind w:left="720"/>
        <w:jc w:val="both"/>
        <w:rPr>
          <w:lang w:val="cs-CZ"/>
        </w:rPr>
      </w:pPr>
      <w:r w:rsidRPr="00C626E8">
        <w:rPr>
          <w:lang w:val="cs-CZ"/>
        </w:rPr>
        <w:t>Veškerá data z provozních monitoringů</w:t>
      </w:r>
      <w:r w:rsidR="00C626E8" w:rsidRPr="00C626E8">
        <w:rPr>
          <w:lang w:val="cs-CZ"/>
        </w:rPr>
        <w:t>;</w:t>
      </w:r>
    </w:p>
    <w:p w14:paraId="3151842A" w14:textId="53B039ED" w:rsidR="00ED687F" w:rsidRPr="00C626E8" w:rsidRDefault="00ED687F" w:rsidP="008D477D">
      <w:pPr>
        <w:pStyle w:val="Zkladntext"/>
        <w:numPr>
          <w:ilvl w:val="0"/>
          <w:numId w:val="18"/>
        </w:numPr>
        <w:spacing w:after="0"/>
        <w:ind w:left="720"/>
        <w:jc w:val="both"/>
        <w:rPr>
          <w:lang w:val="cs-CZ"/>
        </w:rPr>
      </w:pPr>
      <w:r w:rsidRPr="00C626E8">
        <w:rPr>
          <w:lang w:val="cs-CZ"/>
        </w:rPr>
        <w:t>Veškerá data z bezpečnostních monitoringů</w:t>
      </w:r>
      <w:r w:rsidR="00C626E8" w:rsidRPr="00C626E8">
        <w:rPr>
          <w:lang w:val="cs-CZ"/>
        </w:rPr>
        <w:t>;</w:t>
      </w:r>
    </w:p>
    <w:p w14:paraId="63162016" w14:textId="7F477B43" w:rsidR="004F503C" w:rsidRPr="00C626E8" w:rsidRDefault="00ED687F" w:rsidP="008D477D">
      <w:pPr>
        <w:pStyle w:val="Zkladntext"/>
        <w:numPr>
          <w:ilvl w:val="0"/>
          <w:numId w:val="18"/>
        </w:numPr>
        <w:spacing w:after="0"/>
        <w:ind w:left="720"/>
        <w:jc w:val="both"/>
        <w:rPr>
          <w:lang w:val="cs-CZ"/>
        </w:rPr>
      </w:pPr>
      <w:r w:rsidRPr="00C626E8">
        <w:rPr>
          <w:lang w:val="cs-CZ"/>
        </w:rPr>
        <w:t>Veškerou dokumentaci dle struktury dokumentační základny uvedenou ve specifikaci služby IS01</w:t>
      </w:r>
      <w:r w:rsidR="00C626E8" w:rsidRPr="00C626E8">
        <w:rPr>
          <w:lang w:val="cs-CZ"/>
        </w:rPr>
        <w:t>;</w:t>
      </w:r>
    </w:p>
    <w:p w14:paraId="0A4288EF" w14:textId="17D3FDC1" w:rsidR="004F503C" w:rsidRPr="00C626E8" w:rsidRDefault="004F503C" w:rsidP="008D477D">
      <w:pPr>
        <w:pStyle w:val="Zkladntext"/>
        <w:numPr>
          <w:ilvl w:val="0"/>
          <w:numId w:val="18"/>
        </w:numPr>
        <w:spacing w:after="0"/>
        <w:ind w:left="720"/>
        <w:jc w:val="both"/>
        <w:rPr>
          <w:lang w:val="cs-CZ"/>
        </w:rPr>
      </w:pPr>
      <w:r w:rsidRPr="00C626E8">
        <w:rPr>
          <w:lang w:val="cs-CZ"/>
        </w:rPr>
        <w:t xml:space="preserve">Seznam </w:t>
      </w:r>
      <w:r w:rsidR="00ED687F" w:rsidRPr="00C626E8">
        <w:rPr>
          <w:lang w:val="cs-CZ"/>
        </w:rPr>
        <w:t xml:space="preserve">účtů a jejich </w:t>
      </w:r>
      <w:r w:rsidRPr="00C626E8">
        <w:rPr>
          <w:lang w:val="cs-CZ"/>
        </w:rPr>
        <w:t>hesel</w:t>
      </w:r>
      <w:r w:rsidR="00596E8C">
        <w:rPr>
          <w:lang w:val="cs-CZ"/>
        </w:rPr>
        <w:t>.</w:t>
      </w:r>
    </w:p>
    <w:p w14:paraId="3E3C57B1" w14:textId="77777777" w:rsidR="0090685B" w:rsidRPr="00F23A78" w:rsidRDefault="0090685B" w:rsidP="00F23A78"/>
    <w:p w14:paraId="5526EB65" w14:textId="7806B8D6" w:rsidR="005D6BF6" w:rsidRDefault="00863A6A" w:rsidP="008D477D">
      <w:pPr>
        <w:pStyle w:val="Nadpis1"/>
        <w:numPr>
          <w:ilvl w:val="1"/>
          <w:numId w:val="14"/>
        </w:numPr>
        <w:ind w:left="431" w:hanging="431"/>
      </w:pPr>
      <w:bookmarkStart w:id="361" w:name="_Toc177709660"/>
      <w:bookmarkStart w:id="362" w:name="_Toc185492591"/>
      <w:r>
        <w:t>Přesun celého prostředí do dvou Geograficky oddělených lokalit</w:t>
      </w:r>
      <w:bookmarkEnd w:id="361"/>
      <w:bookmarkEnd w:id="362"/>
    </w:p>
    <w:p w14:paraId="6F2366FA" w14:textId="77777777" w:rsidR="00863A6A" w:rsidRDefault="00863A6A" w:rsidP="008D477D">
      <w:pPr>
        <w:pStyle w:val="Nadpis3"/>
        <w:keepLines/>
        <w:numPr>
          <w:ilvl w:val="2"/>
          <w:numId w:val="14"/>
        </w:numPr>
        <w:ind w:left="720" w:hanging="720"/>
        <w:rPr>
          <w:caps w:val="0"/>
          <w:color w:val="243F60" w:themeColor="accent1" w:themeShade="7F"/>
          <w:sz w:val="32"/>
          <w:szCs w:val="32"/>
        </w:rPr>
      </w:pPr>
      <w:r w:rsidRPr="00893777">
        <w:rPr>
          <w:caps w:val="0"/>
          <w:color w:val="243F60" w:themeColor="accent1" w:themeShade="7F"/>
          <w:sz w:val="32"/>
          <w:szCs w:val="32"/>
        </w:rPr>
        <w:t>Parametry služby</w:t>
      </w:r>
    </w:p>
    <w:p w14:paraId="3C32694D" w14:textId="77777777" w:rsidR="00863A6A" w:rsidRPr="00893777" w:rsidRDefault="00863A6A" w:rsidP="00863A6A">
      <w:pPr>
        <w:rPr>
          <w:lang w:eastAsia="zh-CN"/>
        </w:rPr>
      </w:pPr>
    </w:p>
    <w:tbl>
      <w:tblPr>
        <w:tblStyle w:val="Mkatabulky"/>
        <w:tblW w:w="9229" w:type="dxa"/>
        <w:tblLayout w:type="fixed"/>
        <w:tblLook w:val="04A0" w:firstRow="1" w:lastRow="0" w:firstColumn="1" w:lastColumn="0" w:noHBand="0" w:noVBand="1"/>
      </w:tblPr>
      <w:tblGrid>
        <w:gridCol w:w="1952"/>
        <w:gridCol w:w="2837"/>
        <w:gridCol w:w="1273"/>
        <w:gridCol w:w="992"/>
        <w:gridCol w:w="2175"/>
      </w:tblGrid>
      <w:tr w:rsidR="00863A6A" w14:paraId="11030396" w14:textId="77777777" w:rsidTr="00F62F57">
        <w:trPr>
          <w:cantSplit/>
          <w:trHeight w:val="375"/>
        </w:trPr>
        <w:tc>
          <w:tcPr>
            <w:tcW w:w="1952" w:type="dxa"/>
            <w:tcBorders>
              <w:top w:val="single" w:sz="4" w:space="0" w:color="auto"/>
              <w:left w:val="single" w:sz="4" w:space="0" w:color="auto"/>
              <w:bottom w:val="single" w:sz="4" w:space="0" w:color="auto"/>
              <w:right w:val="single" w:sz="4" w:space="0" w:color="auto"/>
            </w:tcBorders>
            <w:shd w:val="clear" w:color="auto" w:fill="006600"/>
            <w:vAlign w:val="center"/>
            <w:hideMark/>
          </w:tcPr>
          <w:p w14:paraId="74FE78C6" w14:textId="77777777" w:rsidR="00863A6A" w:rsidRDefault="00863A6A" w:rsidP="00F62F57">
            <w:pPr>
              <w:spacing w:before="0" w:after="0"/>
              <w:jc w:val="left"/>
            </w:pPr>
            <w:r>
              <w:t>Označení</w:t>
            </w:r>
          </w:p>
        </w:tc>
        <w:tc>
          <w:tcPr>
            <w:tcW w:w="7277" w:type="dxa"/>
            <w:gridSpan w:val="4"/>
            <w:tcBorders>
              <w:top w:val="single" w:sz="4" w:space="0" w:color="auto"/>
              <w:left w:val="single" w:sz="4" w:space="0" w:color="auto"/>
              <w:bottom w:val="single" w:sz="4" w:space="0" w:color="auto"/>
              <w:right w:val="single" w:sz="4" w:space="0" w:color="auto"/>
            </w:tcBorders>
            <w:shd w:val="clear" w:color="auto" w:fill="006600"/>
            <w:vAlign w:val="center"/>
            <w:hideMark/>
          </w:tcPr>
          <w:p w14:paraId="616C40E9" w14:textId="77777777" w:rsidR="00863A6A" w:rsidRDefault="00863A6A" w:rsidP="00F62F57">
            <w:pPr>
              <w:spacing w:before="0" w:after="0"/>
              <w:jc w:val="left"/>
            </w:pPr>
            <w:r>
              <w:t>Název služby</w:t>
            </w:r>
          </w:p>
        </w:tc>
      </w:tr>
      <w:tr w:rsidR="00863A6A" w14:paraId="615D6F96" w14:textId="77777777" w:rsidTr="00F62F57">
        <w:trPr>
          <w:cantSplit/>
          <w:trHeight w:val="408"/>
        </w:trPr>
        <w:tc>
          <w:tcPr>
            <w:tcW w:w="1952" w:type="dxa"/>
            <w:tcBorders>
              <w:top w:val="single" w:sz="4" w:space="0" w:color="auto"/>
              <w:left w:val="single" w:sz="4" w:space="0" w:color="auto"/>
              <w:bottom w:val="single" w:sz="4" w:space="0" w:color="auto"/>
              <w:right w:val="single" w:sz="4" w:space="0" w:color="auto"/>
            </w:tcBorders>
            <w:vAlign w:val="center"/>
            <w:hideMark/>
          </w:tcPr>
          <w:p w14:paraId="3BAD5C45" w14:textId="03C71477" w:rsidR="00863A6A" w:rsidRDefault="00863A6A" w:rsidP="00F62F57">
            <w:pPr>
              <w:spacing w:before="0" w:after="0"/>
              <w:jc w:val="left"/>
            </w:pPr>
            <w:r>
              <w:t>JS03</w:t>
            </w:r>
          </w:p>
        </w:tc>
        <w:tc>
          <w:tcPr>
            <w:tcW w:w="7277" w:type="dxa"/>
            <w:gridSpan w:val="4"/>
            <w:tcBorders>
              <w:top w:val="single" w:sz="4" w:space="0" w:color="auto"/>
              <w:left w:val="single" w:sz="4" w:space="0" w:color="auto"/>
              <w:bottom w:val="single" w:sz="4" w:space="0" w:color="auto"/>
              <w:right w:val="single" w:sz="4" w:space="0" w:color="auto"/>
            </w:tcBorders>
            <w:vAlign w:val="center"/>
            <w:hideMark/>
          </w:tcPr>
          <w:p w14:paraId="04B9A78D" w14:textId="778A13D9" w:rsidR="00863A6A" w:rsidRDefault="00863A6A" w:rsidP="00863A6A">
            <w:pPr>
              <w:jc w:val="left"/>
            </w:pPr>
            <w:r>
              <w:rPr>
                <w:rFonts w:eastAsiaTheme="minorHAnsi"/>
              </w:rPr>
              <w:t xml:space="preserve">Přesun </w:t>
            </w:r>
            <w:r w:rsidRPr="00E35768">
              <w:rPr>
                <w:rFonts w:eastAsiaTheme="minorHAnsi"/>
              </w:rPr>
              <w:t>celého prostředí do dvou Geograficky oddělených lokalit</w:t>
            </w:r>
          </w:p>
        </w:tc>
      </w:tr>
      <w:tr w:rsidR="00863A6A" w14:paraId="77EF08EC" w14:textId="77777777" w:rsidTr="00F62F57">
        <w:trPr>
          <w:cantSplit/>
          <w:trHeight w:val="408"/>
        </w:trPr>
        <w:tc>
          <w:tcPr>
            <w:tcW w:w="9229" w:type="dxa"/>
            <w:gridSpan w:val="5"/>
            <w:tcBorders>
              <w:top w:val="single" w:sz="4" w:space="0" w:color="auto"/>
              <w:left w:val="single" w:sz="4" w:space="0" w:color="auto"/>
              <w:bottom w:val="single" w:sz="4" w:space="0" w:color="auto"/>
              <w:right w:val="single" w:sz="4" w:space="0" w:color="auto"/>
            </w:tcBorders>
            <w:shd w:val="clear" w:color="auto" w:fill="006600"/>
            <w:vAlign w:val="center"/>
            <w:hideMark/>
          </w:tcPr>
          <w:p w14:paraId="588EC381" w14:textId="77777777" w:rsidR="00863A6A" w:rsidRDefault="00863A6A" w:rsidP="00F62F57">
            <w:pPr>
              <w:spacing w:before="0" w:after="0"/>
              <w:jc w:val="left"/>
            </w:pPr>
            <w:r>
              <w:t>Vymezení služby</w:t>
            </w:r>
          </w:p>
        </w:tc>
      </w:tr>
      <w:tr w:rsidR="00863A6A" w14:paraId="2EA5F9D4" w14:textId="77777777" w:rsidTr="00F62F57">
        <w:trPr>
          <w:cantSplit/>
          <w:trHeight w:val="408"/>
        </w:trPr>
        <w:tc>
          <w:tcPr>
            <w:tcW w:w="1952" w:type="dxa"/>
            <w:tcBorders>
              <w:top w:val="single" w:sz="4" w:space="0" w:color="auto"/>
              <w:left w:val="single" w:sz="4" w:space="0" w:color="auto"/>
              <w:bottom w:val="single" w:sz="4" w:space="0" w:color="auto"/>
              <w:right w:val="single" w:sz="4" w:space="0" w:color="auto"/>
            </w:tcBorders>
            <w:shd w:val="clear" w:color="auto" w:fill="AEEAC1"/>
            <w:vAlign w:val="center"/>
            <w:hideMark/>
          </w:tcPr>
          <w:p w14:paraId="28363681" w14:textId="77777777" w:rsidR="00863A6A" w:rsidRDefault="00863A6A" w:rsidP="00F62F57">
            <w:pPr>
              <w:spacing w:before="0" w:after="0"/>
              <w:jc w:val="left"/>
            </w:pPr>
            <w:r>
              <w:t>Lokalita</w:t>
            </w:r>
          </w:p>
        </w:tc>
        <w:tc>
          <w:tcPr>
            <w:tcW w:w="2837" w:type="dxa"/>
            <w:tcBorders>
              <w:top w:val="single" w:sz="4" w:space="0" w:color="auto"/>
              <w:left w:val="single" w:sz="4" w:space="0" w:color="auto"/>
              <w:bottom w:val="single" w:sz="4" w:space="0" w:color="auto"/>
              <w:right w:val="single" w:sz="4" w:space="0" w:color="auto"/>
            </w:tcBorders>
            <w:vAlign w:val="center"/>
            <w:hideMark/>
          </w:tcPr>
          <w:p w14:paraId="42D5B493" w14:textId="77777777" w:rsidR="00863A6A" w:rsidRDefault="00863A6A" w:rsidP="00F62F57">
            <w:pPr>
              <w:spacing w:before="0" w:after="0"/>
              <w:jc w:val="left"/>
            </w:pPr>
            <w:r>
              <w:t>A, B</w:t>
            </w:r>
          </w:p>
        </w:tc>
        <w:tc>
          <w:tcPr>
            <w:tcW w:w="1273" w:type="dxa"/>
            <w:tcBorders>
              <w:top w:val="single" w:sz="4" w:space="0" w:color="auto"/>
              <w:left w:val="single" w:sz="4" w:space="0" w:color="auto"/>
              <w:bottom w:val="single" w:sz="4" w:space="0" w:color="auto"/>
              <w:right w:val="single" w:sz="4" w:space="0" w:color="auto"/>
            </w:tcBorders>
            <w:shd w:val="clear" w:color="auto" w:fill="AEEAC1"/>
            <w:vAlign w:val="center"/>
            <w:hideMark/>
          </w:tcPr>
          <w:p w14:paraId="1B7D50B5" w14:textId="77777777" w:rsidR="00863A6A" w:rsidRDefault="00863A6A" w:rsidP="00F62F57">
            <w:pPr>
              <w:spacing w:before="0" w:after="0"/>
              <w:jc w:val="left"/>
            </w:pPr>
            <w:r>
              <w:t>Prostředí</w:t>
            </w:r>
          </w:p>
        </w:tc>
        <w:tc>
          <w:tcPr>
            <w:tcW w:w="3167" w:type="dxa"/>
            <w:gridSpan w:val="2"/>
            <w:tcBorders>
              <w:top w:val="single" w:sz="4" w:space="0" w:color="auto"/>
              <w:left w:val="single" w:sz="4" w:space="0" w:color="auto"/>
              <w:bottom w:val="single" w:sz="4" w:space="0" w:color="auto"/>
              <w:right w:val="single" w:sz="4" w:space="0" w:color="auto"/>
            </w:tcBorders>
            <w:vAlign w:val="center"/>
            <w:hideMark/>
          </w:tcPr>
          <w:p w14:paraId="318DF969" w14:textId="77777777" w:rsidR="00863A6A" w:rsidRDefault="00863A6A" w:rsidP="00F62F57">
            <w:pPr>
              <w:spacing w:before="0" w:after="0"/>
              <w:jc w:val="left"/>
            </w:pPr>
            <w:r>
              <w:t>PROD/TEST/DEV/MGMT</w:t>
            </w:r>
          </w:p>
        </w:tc>
      </w:tr>
      <w:tr w:rsidR="00863A6A" w14:paraId="62709416" w14:textId="77777777" w:rsidTr="00F62F57">
        <w:trPr>
          <w:cantSplit/>
          <w:trHeight w:val="699"/>
        </w:trPr>
        <w:tc>
          <w:tcPr>
            <w:tcW w:w="1952" w:type="dxa"/>
            <w:tcBorders>
              <w:top w:val="single" w:sz="4" w:space="0" w:color="auto"/>
              <w:left w:val="single" w:sz="4" w:space="0" w:color="auto"/>
              <w:bottom w:val="single" w:sz="4" w:space="0" w:color="auto"/>
              <w:right w:val="single" w:sz="4" w:space="0" w:color="auto"/>
            </w:tcBorders>
            <w:shd w:val="clear" w:color="auto" w:fill="AEEAC1"/>
            <w:vAlign w:val="center"/>
            <w:hideMark/>
          </w:tcPr>
          <w:p w14:paraId="306DF4D6" w14:textId="77777777" w:rsidR="00863A6A" w:rsidRDefault="00863A6A" w:rsidP="00F62F57">
            <w:pPr>
              <w:spacing w:before="0" w:after="0"/>
              <w:jc w:val="left"/>
            </w:pPr>
            <w:r>
              <w:t>Zkrácený popis služby</w:t>
            </w:r>
          </w:p>
        </w:tc>
        <w:tc>
          <w:tcPr>
            <w:tcW w:w="7277" w:type="dxa"/>
            <w:gridSpan w:val="4"/>
            <w:tcBorders>
              <w:top w:val="single" w:sz="4" w:space="0" w:color="auto"/>
              <w:left w:val="single" w:sz="4" w:space="0" w:color="auto"/>
              <w:bottom w:val="single" w:sz="4" w:space="0" w:color="auto"/>
              <w:right w:val="single" w:sz="4" w:space="0" w:color="auto"/>
            </w:tcBorders>
            <w:vAlign w:val="center"/>
            <w:hideMark/>
          </w:tcPr>
          <w:p w14:paraId="05567FC6" w14:textId="08A9E1A3" w:rsidR="00414FB3" w:rsidRDefault="00863A6A" w:rsidP="00F62F57">
            <w:pPr>
              <w:spacing w:before="0" w:after="0"/>
              <w:jc w:val="left"/>
            </w:pPr>
            <w:r>
              <w:t xml:space="preserve">Služba </w:t>
            </w:r>
            <w:r w:rsidR="009A64D6">
              <w:t>přesunu</w:t>
            </w:r>
            <w:r w:rsidR="00414FB3">
              <w:t xml:space="preserve"> ze stávajících lokalit do dvou nových, geograficky oddělených lokalit včetně všech nutných přípravných činností, validace schopnosti provozu v geograficky oddělených lokalitách, nutných testů a způsobů akceptace</w:t>
            </w:r>
            <w:r w:rsidR="00166B26">
              <w:t xml:space="preserve"> opětovného zpro</w:t>
            </w:r>
            <w:r w:rsidR="00DA7416">
              <w:t>voznění</w:t>
            </w:r>
          </w:p>
        </w:tc>
      </w:tr>
      <w:tr w:rsidR="00863A6A" w14:paraId="0E52F77D" w14:textId="77777777" w:rsidTr="00F62F57">
        <w:trPr>
          <w:cantSplit/>
          <w:trHeight w:val="891"/>
        </w:trPr>
        <w:tc>
          <w:tcPr>
            <w:tcW w:w="1952" w:type="dxa"/>
            <w:tcBorders>
              <w:top w:val="single" w:sz="4" w:space="0" w:color="auto"/>
              <w:left w:val="single" w:sz="4" w:space="0" w:color="auto"/>
              <w:bottom w:val="single" w:sz="4" w:space="0" w:color="auto"/>
              <w:right w:val="single" w:sz="4" w:space="0" w:color="auto"/>
            </w:tcBorders>
            <w:shd w:val="clear" w:color="auto" w:fill="AEEAC1"/>
            <w:vAlign w:val="center"/>
            <w:hideMark/>
          </w:tcPr>
          <w:p w14:paraId="13EE02EF" w14:textId="77777777" w:rsidR="00863A6A" w:rsidRDefault="00863A6A" w:rsidP="00F62F57">
            <w:pPr>
              <w:spacing w:before="0" w:after="0"/>
              <w:jc w:val="left"/>
            </w:pPr>
            <w:r>
              <w:t>Klíčové činnosti v rámci služby</w:t>
            </w:r>
          </w:p>
        </w:tc>
        <w:tc>
          <w:tcPr>
            <w:tcW w:w="7277" w:type="dxa"/>
            <w:gridSpan w:val="4"/>
            <w:tcBorders>
              <w:top w:val="single" w:sz="4" w:space="0" w:color="auto"/>
              <w:left w:val="single" w:sz="4" w:space="0" w:color="auto"/>
              <w:bottom w:val="single" w:sz="4" w:space="0" w:color="auto"/>
              <w:right w:val="single" w:sz="4" w:space="0" w:color="auto"/>
            </w:tcBorders>
            <w:vAlign w:val="center"/>
            <w:hideMark/>
          </w:tcPr>
          <w:p w14:paraId="469AB51F" w14:textId="7D7E2B66" w:rsidR="00B928E9" w:rsidRDefault="00B928E9" w:rsidP="008D477D">
            <w:pPr>
              <w:pStyle w:val="Odstavecseseznamem"/>
              <w:numPr>
                <w:ilvl w:val="0"/>
                <w:numId w:val="20"/>
              </w:numPr>
              <w:spacing w:before="0" w:after="0"/>
              <w:jc w:val="left"/>
            </w:pPr>
            <w:r>
              <w:t xml:space="preserve">Příprava scénáře přesunu  </w:t>
            </w:r>
          </w:p>
          <w:p w14:paraId="2CF356BA" w14:textId="009A5E7E" w:rsidR="00863A6A" w:rsidRDefault="00863A6A" w:rsidP="008D477D">
            <w:pPr>
              <w:pStyle w:val="Odstavecseseznamem"/>
              <w:numPr>
                <w:ilvl w:val="0"/>
                <w:numId w:val="20"/>
              </w:numPr>
              <w:spacing w:before="0" w:after="0"/>
              <w:jc w:val="left"/>
            </w:pPr>
            <w:r>
              <w:t xml:space="preserve">Provedení scénáře </w:t>
            </w:r>
            <w:r w:rsidR="00B928E9">
              <w:t>přesunu</w:t>
            </w:r>
          </w:p>
        </w:tc>
      </w:tr>
      <w:tr w:rsidR="004D427E" w14:paraId="28A0601F" w14:textId="77777777" w:rsidTr="00F62F57">
        <w:trPr>
          <w:cantSplit/>
          <w:trHeight w:val="408"/>
        </w:trPr>
        <w:tc>
          <w:tcPr>
            <w:tcW w:w="1952" w:type="dxa"/>
            <w:vMerge w:val="restart"/>
            <w:tcBorders>
              <w:top w:val="single" w:sz="4" w:space="0" w:color="auto"/>
              <w:left w:val="single" w:sz="4" w:space="0" w:color="auto"/>
              <w:right w:val="single" w:sz="4" w:space="0" w:color="auto"/>
            </w:tcBorders>
            <w:shd w:val="clear" w:color="auto" w:fill="AEEAC1"/>
            <w:vAlign w:val="center"/>
            <w:hideMark/>
          </w:tcPr>
          <w:p w14:paraId="1FED28B0" w14:textId="77777777" w:rsidR="004D427E" w:rsidRDefault="004D427E" w:rsidP="00F62F57">
            <w:pPr>
              <w:spacing w:before="0" w:after="0"/>
              <w:jc w:val="left"/>
            </w:pPr>
            <w:r>
              <w:t>Minimální rozsah služeb</w:t>
            </w:r>
          </w:p>
        </w:tc>
        <w:tc>
          <w:tcPr>
            <w:tcW w:w="2837" w:type="dxa"/>
            <w:tcBorders>
              <w:top w:val="single" w:sz="4" w:space="0" w:color="auto"/>
              <w:left w:val="single" w:sz="4" w:space="0" w:color="auto"/>
              <w:bottom w:val="single" w:sz="4" w:space="0" w:color="auto"/>
              <w:right w:val="single" w:sz="4" w:space="0" w:color="auto"/>
            </w:tcBorders>
            <w:shd w:val="clear" w:color="auto" w:fill="AEEAC1"/>
            <w:vAlign w:val="center"/>
            <w:hideMark/>
          </w:tcPr>
          <w:p w14:paraId="683EBD34" w14:textId="77777777" w:rsidR="004D427E" w:rsidRDefault="004D427E" w:rsidP="00F62F57">
            <w:pPr>
              <w:spacing w:before="0" w:after="0"/>
              <w:jc w:val="left"/>
            </w:pPr>
            <w:r>
              <w:t>Klíčová činnost</w:t>
            </w:r>
          </w:p>
        </w:tc>
        <w:tc>
          <w:tcPr>
            <w:tcW w:w="2265" w:type="dxa"/>
            <w:gridSpan w:val="2"/>
            <w:tcBorders>
              <w:top w:val="single" w:sz="4" w:space="0" w:color="auto"/>
              <w:left w:val="single" w:sz="4" w:space="0" w:color="auto"/>
              <w:bottom w:val="single" w:sz="4" w:space="0" w:color="auto"/>
              <w:right w:val="single" w:sz="4" w:space="0" w:color="auto"/>
            </w:tcBorders>
            <w:shd w:val="clear" w:color="auto" w:fill="AEEAC1"/>
            <w:vAlign w:val="center"/>
            <w:hideMark/>
          </w:tcPr>
          <w:p w14:paraId="49ED68DA" w14:textId="77777777" w:rsidR="004D427E" w:rsidRDefault="004D427E" w:rsidP="00F62F57">
            <w:pPr>
              <w:spacing w:before="0" w:after="0"/>
              <w:jc w:val="left"/>
            </w:pPr>
            <w:r>
              <w:t>Minimální rozsah v hodinách</w:t>
            </w:r>
          </w:p>
        </w:tc>
        <w:tc>
          <w:tcPr>
            <w:tcW w:w="2175" w:type="dxa"/>
            <w:tcBorders>
              <w:top w:val="single" w:sz="4" w:space="0" w:color="auto"/>
              <w:left w:val="single" w:sz="4" w:space="0" w:color="auto"/>
              <w:bottom w:val="single" w:sz="4" w:space="0" w:color="auto"/>
              <w:right w:val="single" w:sz="4" w:space="0" w:color="auto"/>
            </w:tcBorders>
            <w:shd w:val="clear" w:color="auto" w:fill="AEEAC1"/>
            <w:vAlign w:val="center"/>
            <w:hideMark/>
          </w:tcPr>
          <w:p w14:paraId="33DC61CA" w14:textId="77777777" w:rsidR="004D427E" w:rsidRDefault="004D427E" w:rsidP="00F62F57">
            <w:pPr>
              <w:spacing w:before="0" w:after="0"/>
              <w:jc w:val="left"/>
            </w:pPr>
            <w:r>
              <w:t>Periodicita činnosti</w:t>
            </w:r>
          </w:p>
        </w:tc>
      </w:tr>
      <w:tr w:rsidR="004D427E" w14:paraId="1A0EC8E9" w14:textId="77777777" w:rsidTr="00F62F57">
        <w:trPr>
          <w:cantSplit/>
          <w:trHeight w:val="897"/>
        </w:trPr>
        <w:tc>
          <w:tcPr>
            <w:tcW w:w="1952" w:type="dxa"/>
            <w:vMerge/>
            <w:tcBorders>
              <w:left w:val="single" w:sz="4" w:space="0" w:color="auto"/>
              <w:right w:val="single" w:sz="4" w:space="0" w:color="auto"/>
            </w:tcBorders>
            <w:vAlign w:val="center"/>
            <w:hideMark/>
          </w:tcPr>
          <w:p w14:paraId="2B9441A8" w14:textId="77777777" w:rsidR="004D427E" w:rsidRDefault="004D427E" w:rsidP="00F62F57">
            <w:pPr>
              <w:spacing w:before="0" w:after="0" w:line="240" w:lineRule="auto"/>
              <w:jc w:val="left"/>
            </w:pPr>
          </w:p>
        </w:tc>
        <w:tc>
          <w:tcPr>
            <w:tcW w:w="2837" w:type="dxa"/>
            <w:tcBorders>
              <w:top w:val="single" w:sz="4" w:space="0" w:color="auto"/>
              <w:left w:val="single" w:sz="4" w:space="0" w:color="auto"/>
              <w:bottom w:val="single" w:sz="4" w:space="0" w:color="auto"/>
              <w:right w:val="single" w:sz="4" w:space="0" w:color="auto"/>
            </w:tcBorders>
            <w:vAlign w:val="center"/>
            <w:hideMark/>
          </w:tcPr>
          <w:p w14:paraId="71A78CF1" w14:textId="3D6F3AEF" w:rsidR="004D427E" w:rsidRDefault="004D427E" w:rsidP="00F62F57">
            <w:pPr>
              <w:spacing w:before="0" w:after="0"/>
              <w:jc w:val="left"/>
            </w:pPr>
            <w:r>
              <w:t>Příprava scénáře přesunu</w:t>
            </w:r>
          </w:p>
        </w:tc>
        <w:tc>
          <w:tcPr>
            <w:tcW w:w="2265" w:type="dxa"/>
            <w:gridSpan w:val="2"/>
            <w:tcBorders>
              <w:top w:val="single" w:sz="4" w:space="0" w:color="auto"/>
              <w:left w:val="single" w:sz="4" w:space="0" w:color="auto"/>
              <w:bottom w:val="single" w:sz="4" w:space="0" w:color="auto"/>
              <w:right w:val="single" w:sz="4" w:space="0" w:color="auto"/>
            </w:tcBorders>
            <w:vAlign w:val="center"/>
            <w:hideMark/>
          </w:tcPr>
          <w:p w14:paraId="43D6DB42" w14:textId="77777777" w:rsidR="004D427E" w:rsidRDefault="004D427E" w:rsidP="00F62F57">
            <w:pPr>
              <w:spacing w:before="0" w:after="0"/>
              <w:jc w:val="left"/>
            </w:pPr>
            <w:r>
              <w:t>nestanoveno</w:t>
            </w:r>
          </w:p>
        </w:tc>
        <w:tc>
          <w:tcPr>
            <w:tcW w:w="2175" w:type="dxa"/>
            <w:tcBorders>
              <w:left w:val="single" w:sz="4" w:space="0" w:color="auto"/>
              <w:bottom w:val="single" w:sz="4" w:space="0" w:color="auto"/>
              <w:right w:val="single" w:sz="4" w:space="0" w:color="auto"/>
            </w:tcBorders>
            <w:vAlign w:val="center"/>
            <w:hideMark/>
          </w:tcPr>
          <w:p w14:paraId="24A6476C" w14:textId="1D1EE398" w:rsidR="004D427E" w:rsidRDefault="004D427E" w:rsidP="00F62F57">
            <w:pPr>
              <w:spacing w:before="0" w:after="0" w:line="240" w:lineRule="auto"/>
              <w:jc w:val="left"/>
            </w:pPr>
            <w:r>
              <w:t xml:space="preserve">jednorázově po dobu </w:t>
            </w:r>
            <w:r w:rsidR="00633C5E">
              <w:t xml:space="preserve">3 </w:t>
            </w:r>
            <w:r>
              <w:t>měsíc</w:t>
            </w:r>
            <w:r w:rsidR="00633C5E">
              <w:t>ů</w:t>
            </w:r>
          </w:p>
        </w:tc>
      </w:tr>
      <w:tr w:rsidR="004D427E" w14:paraId="547A4B52" w14:textId="77777777" w:rsidTr="00F62F57">
        <w:trPr>
          <w:cantSplit/>
          <w:trHeight w:val="897"/>
        </w:trPr>
        <w:tc>
          <w:tcPr>
            <w:tcW w:w="1952" w:type="dxa"/>
            <w:vMerge/>
            <w:tcBorders>
              <w:left w:val="single" w:sz="4" w:space="0" w:color="auto"/>
              <w:bottom w:val="single" w:sz="4" w:space="0" w:color="auto"/>
              <w:right w:val="single" w:sz="4" w:space="0" w:color="auto"/>
            </w:tcBorders>
            <w:vAlign w:val="center"/>
          </w:tcPr>
          <w:p w14:paraId="0B44763B" w14:textId="77777777" w:rsidR="004D427E" w:rsidRDefault="004D427E" w:rsidP="004D427E">
            <w:pPr>
              <w:spacing w:before="0" w:after="0" w:line="240" w:lineRule="auto"/>
              <w:jc w:val="left"/>
            </w:pPr>
          </w:p>
        </w:tc>
        <w:tc>
          <w:tcPr>
            <w:tcW w:w="2837" w:type="dxa"/>
            <w:tcBorders>
              <w:top w:val="single" w:sz="4" w:space="0" w:color="auto"/>
              <w:left w:val="single" w:sz="4" w:space="0" w:color="auto"/>
              <w:bottom w:val="single" w:sz="4" w:space="0" w:color="auto"/>
              <w:right w:val="single" w:sz="4" w:space="0" w:color="auto"/>
            </w:tcBorders>
            <w:vAlign w:val="center"/>
          </w:tcPr>
          <w:p w14:paraId="5C7872F3" w14:textId="4E5245C2" w:rsidR="004D427E" w:rsidRDefault="004D427E" w:rsidP="004D427E">
            <w:pPr>
              <w:spacing w:before="0" w:after="0"/>
              <w:jc w:val="left"/>
            </w:pPr>
            <w:r>
              <w:t>Provedení scénáře přesunu</w:t>
            </w:r>
          </w:p>
        </w:tc>
        <w:tc>
          <w:tcPr>
            <w:tcW w:w="2265" w:type="dxa"/>
            <w:gridSpan w:val="2"/>
            <w:tcBorders>
              <w:top w:val="single" w:sz="4" w:space="0" w:color="auto"/>
              <w:left w:val="single" w:sz="4" w:space="0" w:color="auto"/>
              <w:bottom w:val="single" w:sz="4" w:space="0" w:color="auto"/>
              <w:right w:val="single" w:sz="4" w:space="0" w:color="auto"/>
            </w:tcBorders>
            <w:vAlign w:val="center"/>
          </w:tcPr>
          <w:p w14:paraId="13DEB2FD" w14:textId="69C7F3E1" w:rsidR="004D427E" w:rsidRDefault="004D427E" w:rsidP="004D427E">
            <w:pPr>
              <w:spacing w:before="0" w:after="0"/>
              <w:jc w:val="left"/>
            </w:pPr>
            <w:r>
              <w:t>nestanoveno</w:t>
            </w:r>
          </w:p>
        </w:tc>
        <w:tc>
          <w:tcPr>
            <w:tcW w:w="2175" w:type="dxa"/>
            <w:tcBorders>
              <w:left w:val="single" w:sz="4" w:space="0" w:color="auto"/>
              <w:bottom w:val="single" w:sz="4" w:space="0" w:color="auto"/>
              <w:right w:val="single" w:sz="4" w:space="0" w:color="auto"/>
            </w:tcBorders>
            <w:vAlign w:val="center"/>
          </w:tcPr>
          <w:p w14:paraId="61855E2A" w14:textId="3A5CE46A" w:rsidR="004D427E" w:rsidRDefault="004D427E" w:rsidP="004D427E">
            <w:pPr>
              <w:spacing w:before="0" w:after="0" w:line="240" w:lineRule="auto"/>
              <w:jc w:val="left"/>
            </w:pPr>
            <w:r>
              <w:t xml:space="preserve">jednorázově po dobu </w:t>
            </w:r>
            <w:r w:rsidR="007A3233">
              <w:t>maximálně 10 kalendářních dnů</w:t>
            </w:r>
          </w:p>
        </w:tc>
      </w:tr>
      <w:tr w:rsidR="00863A6A" w14:paraId="5605BD3A" w14:textId="77777777" w:rsidTr="00F62F57">
        <w:trPr>
          <w:cantSplit/>
          <w:trHeight w:val="624"/>
        </w:trPr>
        <w:tc>
          <w:tcPr>
            <w:tcW w:w="1952" w:type="dxa"/>
            <w:vMerge w:val="restart"/>
            <w:tcBorders>
              <w:top w:val="single" w:sz="4" w:space="0" w:color="auto"/>
              <w:left w:val="single" w:sz="4" w:space="0" w:color="auto"/>
              <w:bottom w:val="single" w:sz="4" w:space="0" w:color="auto"/>
              <w:right w:val="single" w:sz="4" w:space="0" w:color="auto"/>
            </w:tcBorders>
            <w:shd w:val="clear" w:color="auto" w:fill="AEEAC1"/>
            <w:vAlign w:val="center"/>
            <w:hideMark/>
          </w:tcPr>
          <w:p w14:paraId="443E61D8" w14:textId="77777777" w:rsidR="00863A6A" w:rsidRDefault="00863A6A" w:rsidP="00F62F57">
            <w:pPr>
              <w:spacing w:before="0" w:after="0"/>
              <w:jc w:val="left"/>
            </w:pPr>
            <w:r>
              <w:t>Požadované role obsazované Poskytovatelem</w:t>
            </w:r>
          </w:p>
        </w:tc>
        <w:tc>
          <w:tcPr>
            <w:tcW w:w="2837" w:type="dxa"/>
            <w:tcBorders>
              <w:top w:val="single" w:sz="4" w:space="0" w:color="auto"/>
              <w:left w:val="single" w:sz="4" w:space="0" w:color="auto"/>
              <w:bottom w:val="single" w:sz="4" w:space="0" w:color="auto"/>
              <w:right w:val="single" w:sz="4" w:space="0" w:color="auto"/>
            </w:tcBorders>
            <w:shd w:val="clear" w:color="auto" w:fill="AEEAC1"/>
            <w:vAlign w:val="center"/>
            <w:hideMark/>
          </w:tcPr>
          <w:p w14:paraId="283C7516" w14:textId="77777777" w:rsidR="00863A6A" w:rsidRDefault="00863A6A" w:rsidP="00F62F57">
            <w:pPr>
              <w:spacing w:before="0" w:after="0"/>
              <w:jc w:val="left"/>
            </w:pPr>
            <w:r>
              <w:t>Název role</w:t>
            </w:r>
          </w:p>
        </w:tc>
        <w:tc>
          <w:tcPr>
            <w:tcW w:w="4440" w:type="dxa"/>
            <w:gridSpan w:val="3"/>
            <w:tcBorders>
              <w:top w:val="single" w:sz="4" w:space="0" w:color="auto"/>
              <w:left w:val="single" w:sz="4" w:space="0" w:color="auto"/>
              <w:bottom w:val="single" w:sz="4" w:space="0" w:color="auto"/>
              <w:right w:val="single" w:sz="4" w:space="0" w:color="auto"/>
            </w:tcBorders>
            <w:shd w:val="clear" w:color="auto" w:fill="AEEAC1"/>
            <w:vAlign w:val="center"/>
            <w:hideMark/>
          </w:tcPr>
          <w:p w14:paraId="326489C3" w14:textId="77777777" w:rsidR="00863A6A" w:rsidRDefault="00863A6A" w:rsidP="00F62F57">
            <w:pPr>
              <w:spacing w:before="0" w:after="0"/>
              <w:jc w:val="left"/>
            </w:pPr>
            <w:r>
              <w:t>Rozsah alokace (z provozní doby)</w:t>
            </w:r>
          </w:p>
        </w:tc>
      </w:tr>
      <w:tr w:rsidR="00863A6A" w14:paraId="2DD76C93" w14:textId="77777777" w:rsidTr="00F62F57">
        <w:trPr>
          <w:cantSplit/>
          <w:trHeight w:val="408"/>
        </w:trPr>
        <w:tc>
          <w:tcPr>
            <w:tcW w:w="1952" w:type="dxa"/>
            <w:vMerge/>
            <w:tcBorders>
              <w:top w:val="single" w:sz="4" w:space="0" w:color="auto"/>
              <w:left w:val="single" w:sz="4" w:space="0" w:color="auto"/>
              <w:bottom w:val="single" w:sz="4" w:space="0" w:color="auto"/>
              <w:right w:val="single" w:sz="4" w:space="0" w:color="auto"/>
            </w:tcBorders>
            <w:vAlign w:val="center"/>
            <w:hideMark/>
          </w:tcPr>
          <w:p w14:paraId="35394D89" w14:textId="77777777" w:rsidR="00863A6A" w:rsidRDefault="00863A6A" w:rsidP="00F62F57">
            <w:pPr>
              <w:spacing w:before="0" w:after="0" w:line="240" w:lineRule="auto"/>
              <w:jc w:val="left"/>
            </w:pPr>
          </w:p>
        </w:tc>
        <w:tc>
          <w:tcPr>
            <w:tcW w:w="2837" w:type="dxa"/>
            <w:tcBorders>
              <w:top w:val="single" w:sz="4" w:space="0" w:color="auto"/>
              <w:left w:val="single" w:sz="4" w:space="0" w:color="auto"/>
              <w:bottom w:val="single" w:sz="4" w:space="0" w:color="auto"/>
              <w:right w:val="single" w:sz="4" w:space="0" w:color="auto"/>
            </w:tcBorders>
            <w:vAlign w:val="center"/>
          </w:tcPr>
          <w:p w14:paraId="72605716" w14:textId="77777777" w:rsidR="00863A6A" w:rsidRDefault="00863A6A" w:rsidP="00F62F57">
            <w:pPr>
              <w:spacing w:before="0" w:after="0"/>
              <w:jc w:val="left"/>
            </w:pPr>
            <w:r>
              <w:t>Všechny relevantní role Poskytovatele</w:t>
            </w:r>
          </w:p>
        </w:tc>
        <w:tc>
          <w:tcPr>
            <w:tcW w:w="4440" w:type="dxa"/>
            <w:gridSpan w:val="3"/>
            <w:tcBorders>
              <w:top w:val="single" w:sz="4" w:space="0" w:color="auto"/>
              <w:left w:val="single" w:sz="4" w:space="0" w:color="auto"/>
              <w:bottom w:val="single" w:sz="4" w:space="0" w:color="auto"/>
              <w:right w:val="single" w:sz="4" w:space="0" w:color="auto"/>
            </w:tcBorders>
            <w:vAlign w:val="center"/>
            <w:hideMark/>
          </w:tcPr>
          <w:p w14:paraId="74F9CA6B" w14:textId="77777777" w:rsidR="00863A6A" w:rsidRDefault="00863A6A" w:rsidP="00F62F57">
            <w:pPr>
              <w:spacing w:before="0" w:after="0"/>
              <w:jc w:val="left"/>
            </w:pPr>
            <w:r>
              <w:t>nestanovuje se</w:t>
            </w:r>
          </w:p>
        </w:tc>
      </w:tr>
      <w:tr w:rsidR="00863A6A" w14:paraId="3DB4CB7A" w14:textId="77777777" w:rsidTr="00F62F57">
        <w:trPr>
          <w:cantSplit/>
          <w:trHeight w:val="408"/>
        </w:trPr>
        <w:tc>
          <w:tcPr>
            <w:tcW w:w="9229" w:type="dxa"/>
            <w:gridSpan w:val="5"/>
            <w:tcBorders>
              <w:top w:val="single" w:sz="4" w:space="0" w:color="auto"/>
              <w:left w:val="single" w:sz="4" w:space="0" w:color="auto"/>
              <w:bottom w:val="single" w:sz="4" w:space="0" w:color="auto"/>
              <w:right w:val="single" w:sz="4" w:space="0" w:color="auto"/>
            </w:tcBorders>
            <w:shd w:val="clear" w:color="auto" w:fill="006600"/>
            <w:vAlign w:val="center"/>
            <w:hideMark/>
          </w:tcPr>
          <w:p w14:paraId="3C6D0710" w14:textId="77777777" w:rsidR="00863A6A" w:rsidRDefault="00863A6A" w:rsidP="00F62F57">
            <w:pPr>
              <w:spacing w:before="0" w:after="0"/>
              <w:jc w:val="left"/>
            </w:pPr>
            <w:r>
              <w:t>Parametry služby</w:t>
            </w:r>
          </w:p>
        </w:tc>
      </w:tr>
      <w:tr w:rsidR="00B72C91" w14:paraId="48F41B18" w14:textId="77777777" w:rsidTr="00F62F57">
        <w:trPr>
          <w:cantSplit/>
          <w:trHeight w:val="482"/>
        </w:trPr>
        <w:tc>
          <w:tcPr>
            <w:tcW w:w="4789" w:type="dxa"/>
            <w:gridSpan w:val="2"/>
            <w:tcBorders>
              <w:top w:val="single" w:sz="4" w:space="0" w:color="auto"/>
              <w:left w:val="single" w:sz="4" w:space="0" w:color="auto"/>
              <w:bottom w:val="single" w:sz="4" w:space="0" w:color="auto"/>
              <w:right w:val="single" w:sz="4" w:space="0" w:color="auto"/>
            </w:tcBorders>
            <w:vAlign w:val="center"/>
            <w:hideMark/>
          </w:tcPr>
          <w:p w14:paraId="5BEED8EA" w14:textId="77777777" w:rsidR="00B72C91" w:rsidRPr="00596E8C" w:rsidRDefault="00B72C91" w:rsidP="00B72C91">
            <w:pPr>
              <w:spacing w:before="0" w:after="0"/>
              <w:jc w:val="left"/>
              <w:rPr>
                <w:highlight w:val="yellow"/>
              </w:rPr>
            </w:pPr>
            <w:r w:rsidRPr="00596E8C">
              <w:t>Vyhodnocovací období</w:t>
            </w:r>
          </w:p>
        </w:tc>
        <w:tc>
          <w:tcPr>
            <w:tcW w:w="4440" w:type="dxa"/>
            <w:gridSpan w:val="3"/>
            <w:tcBorders>
              <w:top w:val="single" w:sz="4" w:space="0" w:color="auto"/>
              <w:left w:val="single" w:sz="4" w:space="0" w:color="auto"/>
              <w:bottom w:val="single" w:sz="4" w:space="0" w:color="auto"/>
              <w:right w:val="single" w:sz="4" w:space="0" w:color="auto"/>
            </w:tcBorders>
            <w:vAlign w:val="center"/>
            <w:hideMark/>
          </w:tcPr>
          <w:p w14:paraId="750481CA" w14:textId="284BC56F" w:rsidR="00B72C91" w:rsidRPr="00596E8C" w:rsidRDefault="00B72C91" w:rsidP="00B72C91">
            <w:pPr>
              <w:keepNext/>
              <w:spacing w:before="0" w:after="0"/>
              <w:jc w:val="left"/>
              <w:rPr>
                <w:highlight w:val="yellow"/>
              </w:rPr>
            </w:pPr>
            <w:r>
              <w:t>Nestanoveno, jedná se o jednorázovou službu</w:t>
            </w:r>
          </w:p>
        </w:tc>
      </w:tr>
    </w:tbl>
    <w:p w14:paraId="57C0332C" w14:textId="4A8DC5EC" w:rsidR="00863A6A" w:rsidRDefault="00863A6A" w:rsidP="00863A6A">
      <w:pPr>
        <w:pStyle w:val="Titulek"/>
        <w:jc w:val="center"/>
      </w:pPr>
      <w:r>
        <w:t xml:space="preserve">Tabulka </w:t>
      </w:r>
      <w:r>
        <w:fldChar w:fldCharType="begin"/>
      </w:r>
      <w:r>
        <w:instrText>SEQ Tabulka \* ARABIC</w:instrText>
      </w:r>
      <w:r>
        <w:fldChar w:fldCharType="separate"/>
      </w:r>
      <w:ins w:id="363" w:author="Word Document Comparison" w:date="2024-12-27T14:47:00Z" w16du:dateUtc="2024-12-27T13:47:00Z">
        <w:r w:rsidR="005C0C3B">
          <w:rPr>
            <w:noProof/>
          </w:rPr>
          <w:t>19</w:t>
        </w:r>
      </w:ins>
      <w:del w:id="364" w:author="Word Document Comparison" w:date="2024-12-27T14:47:00Z" w16du:dateUtc="2024-12-27T13:47:00Z">
        <w:r w:rsidR="00020410">
          <w:rPr>
            <w:noProof/>
          </w:rPr>
          <w:delText>17</w:delText>
        </w:r>
      </w:del>
      <w:r>
        <w:fldChar w:fldCharType="end"/>
      </w:r>
      <w:r>
        <w:t xml:space="preserve"> - Parametry JS03</w:t>
      </w:r>
    </w:p>
    <w:p w14:paraId="0377F575" w14:textId="77777777" w:rsidR="00863A6A" w:rsidRPr="00893777" w:rsidRDefault="00863A6A" w:rsidP="008D477D">
      <w:pPr>
        <w:pStyle w:val="Nadpis3"/>
        <w:keepLines/>
        <w:numPr>
          <w:ilvl w:val="2"/>
          <w:numId w:val="14"/>
        </w:numPr>
        <w:ind w:left="720" w:hanging="720"/>
        <w:rPr>
          <w:caps w:val="0"/>
          <w:color w:val="243F60" w:themeColor="accent1" w:themeShade="7F"/>
          <w:sz w:val="32"/>
          <w:szCs w:val="32"/>
        </w:rPr>
      </w:pPr>
      <w:r w:rsidRPr="00893777">
        <w:rPr>
          <w:caps w:val="0"/>
          <w:color w:val="243F60" w:themeColor="accent1" w:themeShade="7F"/>
          <w:sz w:val="32"/>
          <w:szCs w:val="32"/>
        </w:rPr>
        <w:t>Popis a parametry činností</w:t>
      </w:r>
    </w:p>
    <w:p w14:paraId="6F2D6965" w14:textId="6D6BE519" w:rsidR="00863A6A" w:rsidRDefault="006A3095" w:rsidP="00863A6A">
      <w:r>
        <w:t>V rámci této služby bude zajištěn přesun ze stávajících lokalit do dvou nových, geograficky oddělených lokalit včetně všech nutných přípravných činností, validace schopnosti provozu v geograficky oddělených lokalitách, nutných testů a způsobů akceptace včetně validace ze strany provozovatelů IS SZIF.</w:t>
      </w:r>
    </w:p>
    <w:p w14:paraId="5CCEA9A5" w14:textId="53F89A0C" w:rsidR="00633C5E" w:rsidRDefault="00633C5E" w:rsidP="00633C5E">
      <w:pPr>
        <w:pStyle w:val="Nadpis3"/>
        <w:keepLines/>
        <w:numPr>
          <w:ilvl w:val="2"/>
          <w:numId w:val="14"/>
        </w:numPr>
        <w:ind w:left="720" w:hanging="720"/>
        <w:rPr>
          <w:caps w:val="0"/>
          <w:color w:val="243F60" w:themeColor="accent1" w:themeShade="7F"/>
          <w:sz w:val="32"/>
          <w:szCs w:val="32"/>
        </w:rPr>
      </w:pPr>
      <w:r w:rsidRPr="00444903">
        <w:rPr>
          <w:caps w:val="0"/>
          <w:color w:val="244061" w:themeColor="accent1" w:themeShade="80"/>
          <w:sz w:val="32"/>
          <w:szCs w:val="32"/>
        </w:rPr>
        <w:t>Příprava scénáře přesunu</w:t>
      </w:r>
    </w:p>
    <w:p w14:paraId="217577FD" w14:textId="6BE39BAB" w:rsidR="00D00663" w:rsidRPr="00712103" w:rsidRDefault="00D00663" w:rsidP="00D00663">
      <w:r>
        <w:t>Příprava s</w:t>
      </w:r>
      <w:r w:rsidRPr="00712103">
        <w:t>cénář</w:t>
      </w:r>
      <w:r>
        <w:t>e</w:t>
      </w:r>
      <w:r w:rsidRPr="00712103">
        <w:t xml:space="preserve"> </w:t>
      </w:r>
      <w:r w:rsidRPr="00D00663">
        <w:t>Přesun celého prostředí do dvou Geograficky oddělených lokalit</w:t>
      </w:r>
      <w:r>
        <w:t xml:space="preserve"> </w:t>
      </w:r>
      <w:r w:rsidRPr="00712103">
        <w:t>musí minimálně obsahovat detailní popis následujících fází</w:t>
      </w:r>
      <w:r>
        <w:t xml:space="preserve"> nutných pro úspěšnou migraci včetně detailního harmonogramu provedení. Výčet níže uvedených bodů je pouze minimální</w:t>
      </w:r>
      <w:r w:rsidR="007105BF">
        <w:t xml:space="preserve"> a poskytovatel </w:t>
      </w:r>
      <w:r w:rsidR="007105BF" w:rsidRPr="00444903">
        <w:rPr>
          <w:b/>
        </w:rPr>
        <w:t>je povinen ve scénáři zohlednit všechny činnosti</w:t>
      </w:r>
      <w:r w:rsidR="007105BF">
        <w:t xml:space="preserve"> </w:t>
      </w:r>
      <w:r w:rsidR="00B46539">
        <w:t xml:space="preserve">(i nad rámec níže uvedených bodů) </w:t>
      </w:r>
      <w:r w:rsidR="007105BF">
        <w:t>nezbytné pro úspěšné provedení služby.</w:t>
      </w:r>
    </w:p>
    <w:p w14:paraId="3288E6A0" w14:textId="77777777" w:rsidR="00D00663" w:rsidRPr="007319AB" w:rsidRDefault="00D00663" w:rsidP="00D00663">
      <w:pPr>
        <w:numPr>
          <w:ilvl w:val="0"/>
          <w:numId w:val="36"/>
        </w:numPr>
        <w:spacing w:before="0" w:after="160" w:line="259" w:lineRule="auto"/>
        <w:jc w:val="left"/>
      </w:pPr>
      <w:r w:rsidRPr="007319AB">
        <w:rPr>
          <w:b/>
          <w:bCs/>
        </w:rPr>
        <w:t>Příprava a Plánování:</w:t>
      </w:r>
    </w:p>
    <w:p w14:paraId="49045E11" w14:textId="77777777" w:rsidR="00D00663" w:rsidRPr="00956945" w:rsidRDefault="00D00663" w:rsidP="00D00663">
      <w:pPr>
        <w:pStyle w:val="Zkladntext"/>
        <w:numPr>
          <w:ilvl w:val="0"/>
          <w:numId w:val="18"/>
        </w:numPr>
        <w:spacing w:after="0"/>
        <w:ind w:left="720"/>
        <w:jc w:val="both"/>
      </w:pPr>
      <w:r w:rsidRPr="00712103">
        <w:rPr>
          <w:lang w:val="cs-CZ"/>
        </w:rPr>
        <w:t>Provedení detailní analýzy stavu infrastruktury a identifikace klíčových aspektů, zejména systémů a dat, která budou přesouvány.</w:t>
      </w:r>
    </w:p>
    <w:p w14:paraId="47999921" w14:textId="77777777" w:rsidR="00D00663" w:rsidRPr="00956945" w:rsidRDefault="00D00663" w:rsidP="00D00663">
      <w:pPr>
        <w:pStyle w:val="Zkladntext"/>
        <w:numPr>
          <w:ilvl w:val="0"/>
          <w:numId w:val="18"/>
        </w:numPr>
        <w:spacing w:after="0"/>
        <w:ind w:left="720"/>
        <w:jc w:val="both"/>
      </w:pPr>
      <w:r w:rsidRPr="00712103">
        <w:rPr>
          <w:lang w:val="cs-CZ"/>
        </w:rPr>
        <w:t>Zpracování podrobného plánu migrace zahrnující časový harmonogram, odpovědnosti týmů, zálohování a testovací postupy.</w:t>
      </w:r>
    </w:p>
    <w:p w14:paraId="6A94507E" w14:textId="77777777" w:rsidR="00D00663" w:rsidRPr="00956945" w:rsidRDefault="00D00663" w:rsidP="00D00663">
      <w:pPr>
        <w:pStyle w:val="Zkladntext"/>
        <w:numPr>
          <w:ilvl w:val="0"/>
          <w:numId w:val="18"/>
        </w:numPr>
        <w:spacing w:after="0"/>
        <w:ind w:left="720"/>
        <w:jc w:val="both"/>
      </w:pPr>
      <w:r w:rsidRPr="00712103">
        <w:rPr>
          <w:lang w:val="cs-CZ"/>
        </w:rPr>
        <w:t>Provedení detailní analýzy, že prostředí v určených datových centrech je připraveno a odpovídá potřebným technickým aspektům infrastruktury SZIF.</w:t>
      </w:r>
    </w:p>
    <w:p w14:paraId="56E0D2E1" w14:textId="77777777" w:rsidR="00D00663" w:rsidRPr="00956945" w:rsidRDefault="00D00663" w:rsidP="00D00663">
      <w:pPr>
        <w:pStyle w:val="Zkladntext"/>
        <w:numPr>
          <w:ilvl w:val="0"/>
          <w:numId w:val="18"/>
        </w:numPr>
        <w:spacing w:after="120"/>
        <w:ind w:left="714" w:hanging="357"/>
        <w:jc w:val="both"/>
      </w:pPr>
      <w:r w:rsidRPr="00712103">
        <w:rPr>
          <w:lang w:val="cs-CZ"/>
        </w:rPr>
        <w:t>Analýza pro minimalizace rizik spojené s migrací.</w:t>
      </w:r>
    </w:p>
    <w:p w14:paraId="0A06EB2A" w14:textId="77777777" w:rsidR="00D00663" w:rsidRPr="00712103" w:rsidRDefault="00D00663" w:rsidP="00D00663">
      <w:pPr>
        <w:numPr>
          <w:ilvl w:val="0"/>
          <w:numId w:val="36"/>
        </w:numPr>
        <w:spacing w:before="0" w:after="160" w:line="259" w:lineRule="auto"/>
        <w:jc w:val="left"/>
        <w:rPr>
          <w:b/>
          <w:bCs/>
        </w:rPr>
      </w:pPr>
      <w:r w:rsidRPr="007319AB">
        <w:rPr>
          <w:b/>
          <w:bCs/>
        </w:rPr>
        <w:t>Zálohování Dat:</w:t>
      </w:r>
    </w:p>
    <w:p w14:paraId="4678738A" w14:textId="77777777" w:rsidR="00D00663" w:rsidRPr="00956945" w:rsidRDefault="00D00663" w:rsidP="00D00663">
      <w:pPr>
        <w:pStyle w:val="Zkladntext"/>
        <w:numPr>
          <w:ilvl w:val="0"/>
          <w:numId w:val="18"/>
        </w:numPr>
        <w:spacing w:after="0"/>
        <w:ind w:left="720"/>
        <w:jc w:val="both"/>
      </w:pPr>
      <w:r w:rsidRPr="00712103">
        <w:rPr>
          <w:lang w:val="cs-CZ"/>
        </w:rPr>
        <w:t>Provedení kompletní zálohy všech kritických dat a systémů.</w:t>
      </w:r>
    </w:p>
    <w:p w14:paraId="15F54156" w14:textId="77777777" w:rsidR="00D00663" w:rsidRPr="00956945" w:rsidRDefault="00D00663" w:rsidP="00D00663">
      <w:pPr>
        <w:pStyle w:val="Zkladntext"/>
        <w:numPr>
          <w:ilvl w:val="0"/>
          <w:numId w:val="18"/>
        </w:numPr>
        <w:spacing w:after="120"/>
        <w:ind w:left="714" w:hanging="357"/>
        <w:jc w:val="both"/>
      </w:pPr>
      <w:r w:rsidRPr="00712103">
        <w:rPr>
          <w:lang w:val="cs-CZ"/>
        </w:rPr>
        <w:t>Ověření integrity záloh a připravenosti DR plánu pro případ obnovy při problémech během migrace.</w:t>
      </w:r>
    </w:p>
    <w:p w14:paraId="7CD84FAA" w14:textId="77777777" w:rsidR="00D00663" w:rsidRPr="007319AB" w:rsidRDefault="00D00663" w:rsidP="00D00663">
      <w:pPr>
        <w:numPr>
          <w:ilvl w:val="0"/>
          <w:numId w:val="36"/>
        </w:numPr>
        <w:spacing w:before="0" w:after="160" w:line="259" w:lineRule="auto"/>
        <w:jc w:val="left"/>
      </w:pPr>
      <w:r w:rsidRPr="007319AB">
        <w:rPr>
          <w:b/>
          <w:bCs/>
        </w:rPr>
        <w:t>Nastavení Geoclusteru:</w:t>
      </w:r>
    </w:p>
    <w:p w14:paraId="11751B48" w14:textId="77777777" w:rsidR="00D00663" w:rsidRPr="00956945" w:rsidRDefault="00D00663" w:rsidP="00D00663">
      <w:pPr>
        <w:pStyle w:val="Zkladntext"/>
        <w:numPr>
          <w:ilvl w:val="0"/>
          <w:numId w:val="18"/>
        </w:numPr>
        <w:spacing w:after="0"/>
        <w:ind w:left="720"/>
        <w:jc w:val="both"/>
      </w:pPr>
      <w:r w:rsidRPr="00712103">
        <w:rPr>
          <w:lang w:val="cs-CZ"/>
        </w:rPr>
        <w:t>Plán konfigurace a jeho provedení k vytvoření geoclusteru, včetně síťových propojení, úložišť a zabezpečení.</w:t>
      </w:r>
    </w:p>
    <w:p w14:paraId="54A449A2" w14:textId="77777777" w:rsidR="00D00663" w:rsidRPr="00956945" w:rsidRDefault="00D00663" w:rsidP="00D00663">
      <w:pPr>
        <w:pStyle w:val="Zkladntext"/>
        <w:numPr>
          <w:ilvl w:val="0"/>
          <w:numId w:val="18"/>
        </w:numPr>
        <w:spacing w:after="120"/>
        <w:ind w:left="714" w:hanging="357"/>
        <w:jc w:val="both"/>
      </w:pPr>
      <w:r w:rsidRPr="00712103">
        <w:rPr>
          <w:lang w:val="cs-CZ"/>
        </w:rPr>
        <w:t>Zajištění synchronizaci dat a replikaci služeb mezi lokalitami.</w:t>
      </w:r>
    </w:p>
    <w:p w14:paraId="3DA9B9B2" w14:textId="77777777" w:rsidR="00D00663" w:rsidRPr="007319AB" w:rsidRDefault="00D00663" w:rsidP="00D00663">
      <w:pPr>
        <w:numPr>
          <w:ilvl w:val="0"/>
          <w:numId w:val="36"/>
        </w:numPr>
        <w:spacing w:before="0" w:after="160" w:line="259" w:lineRule="auto"/>
        <w:jc w:val="left"/>
      </w:pPr>
      <w:r w:rsidRPr="007319AB">
        <w:rPr>
          <w:b/>
          <w:bCs/>
        </w:rPr>
        <w:t>Migrace Systémů a Dat:</w:t>
      </w:r>
    </w:p>
    <w:p w14:paraId="3345C672" w14:textId="77777777" w:rsidR="00D00663" w:rsidRPr="00956945" w:rsidRDefault="00D00663" w:rsidP="00D00663">
      <w:pPr>
        <w:pStyle w:val="Zkladntext"/>
        <w:numPr>
          <w:ilvl w:val="0"/>
          <w:numId w:val="18"/>
        </w:numPr>
        <w:spacing w:after="0"/>
        <w:ind w:left="720"/>
        <w:jc w:val="both"/>
      </w:pPr>
      <w:r w:rsidRPr="00712103">
        <w:rPr>
          <w:lang w:val="cs-CZ"/>
        </w:rPr>
        <w:t>Provedení postupné migrace jednotlivých částí systémů a data do geoclusteru dle stanoveného harmonogramu.</w:t>
      </w:r>
    </w:p>
    <w:p w14:paraId="16DAC2A8" w14:textId="77777777" w:rsidR="00D00663" w:rsidRPr="00956945" w:rsidRDefault="00D00663" w:rsidP="00D00663">
      <w:pPr>
        <w:pStyle w:val="Zkladntext"/>
        <w:numPr>
          <w:ilvl w:val="0"/>
          <w:numId w:val="18"/>
        </w:numPr>
        <w:spacing w:after="120"/>
        <w:ind w:left="714" w:hanging="357"/>
        <w:jc w:val="both"/>
      </w:pPr>
      <w:r w:rsidRPr="00712103">
        <w:rPr>
          <w:lang w:val="cs-CZ"/>
        </w:rPr>
        <w:lastRenderedPageBreak/>
        <w:t>Průběžné testování funkčnosti a dostupnosti systémů v geoclusteru, s cílem zajistit hladký přechod a opětovné spuštění služeb.</w:t>
      </w:r>
    </w:p>
    <w:p w14:paraId="616A6632" w14:textId="77777777" w:rsidR="00D00663" w:rsidRPr="007319AB" w:rsidRDefault="00D00663" w:rsidP="00D00663">
      <w:pPr>
        <w:numPr>
          <w:ilvl w:val="0"/>
          <w:numId w:val="36"/>
        </w:numPr>
        <w:spacing w:before="0" w:after="160" w:line="259" w:lineRule="auto"/>
        <w:jc w:val="left"/>
      </w:pPr>
      <w:r w:rsidRPr="007319AB">
        <w:rPr>
          <w:b/>
          <w:bCs/>
        </w:rPr>
        <w:t>Testování a Validace:</w:t>
      </w:r>
    </w:p>
    <w:p w14:paraId="49DF6AB9" w14:textId="77777777" w:rsidR="00D00663" w:rsidRPr="00956945" w:rsidRDefault="00D00663" w:rsidP="00D00663">
      <w:pPr>
        <w:pStyle w:val="Zkladntext"/>
        <w:numPr>
          <w:ilvl w:val="0"/>
          <w:numId w:val="18"/>
        </w:numPr>
        <w:spacing w:after="0"/>
        <w:ind w:left="720"/>
        <w:jc w:val="both"/>
      </w:pPr>
      <w:r w:rsidRPr="00712103">
        <w:rPr>
          <w:lang w:val="cs-CZ"/>
        </w:rPr>
        <w:t>Důkladné otestování celého prostředí po dokončení migrace, včetně failover testů a výkonových zátěžových testů.</w:t>
      </w:r>
    </w:p>
    <w:p w14:paraId="1B0E1DE4" w14:textId="77777777" w:rsidR="00D00663" w:rsidRPr="00956945" w:rsidRDefault="00D00663" w:rsidP="00D00663">
      <w:pPr>
        <w:pStyle w:val="Zkladntext"/>
        <w:numPr>
          <w:ilvl w:val="0"/>
          <w:numId w:val="18"/>
        </w:numPr>
        <w:spacing w:after="120"/>
        <w:ind w:left="714" w:hanging="357"/>
        <w:jc w:val="both"/>
      </w:pPr>
      <w:r w:rsidRPr="00712103">
        <w:rPr>
          <w:lang w:val="cs-CZ"/>
        </w:rPr>
        <w:t>Důkladné ověření, že všechny systémy fungují správně a že data jsou dostupná a synchronizována.</w:t>
      </w:r>
    </w:p>
    <w:p w14:paraId="079D6FC6" w14:textId="77777777" w:rsidR="00D00663" w:rsidRPr="007319AB" w:rsidRDefault="00D00663" w:rsidP="00D00663">
      <w:pPr>
        <w:numPr>
          <w:ilvl w:val="0"/>
          <w:numId w:val="36"/>
        </w:numPr>
        <w:spacing w:before="0" w:after="160" w:line="259" w:lineRule="auto"/>
        <w:jc w:val="left"/>
      </w:pPr>
      <w:r w:rsidRPr="007319AB">
        <w:rPr>
          <w:b/>
          <w:bCs/>
        </w:rPr>
        <w:t>Dokončení a Dokumentace:</w:t>
      </w:r>
    </w:p>
    <w:p w14:paraId="3DD5BE65" w14:textId="77777777" w:rsidR="00D00663" w:rsidRPr="00956945" w:rsidRDefault="00D00663" w:rsidP="00D00663">
      <w:pPr>
        <w:pStyle w:val="Zkladntext"/>
        <w:numPr>
          <w:ilvl w:val="0"/>
          <w:numId w:val="18"/>
        </w:numPr>
        <w:spacing w:after="0"/>
        <w:ind w:left="720"/>
        <w:jc w:val="both"/>
      </w:pPr>
      <w:r w:rsidRPr="00712103">
        <w:rPr>
          <w:lang w:val="cs-CZ"/>
        </w:rPr>
        <w:t>Vypracování kompletní dokumentace geoclusteru včetně změn v konfiguraci, síťových nastavení a postupů obnovy.</w:t>
      </w:r>
    </w:p>
    <w:p w14:paraId="4BF5FCC3" w14:textId="77777777" w:rsidR="00D00663" w:rsidRPr="00956945" w:rsidRDefault="00D00663" w:rsidP="00D00663">
      <w:pPr>
        <w:pStyle w:val="Zkladntext"/>
        <w:numPr>
          <w:ilvl w:val="0"/>
          <w:numId w:val="18"/>
        </w:numPr>
        <w:spacing w:after="120"/>
        <w:ind w:left="714" w:hanging="357"/>
        <w:jc w:val="both"/>
      </w:pPr>
      <w:r w:rsidRPr="00712103">
        <w:rPr>
          <w:lang w:val="cs-CZ"/>
        </w:rPr>
        <w:t>Způsob notifikace zúčastněných stran o úspěšném dokončení migrace a odsouhlasení pro přechod do rutinního provozu.</w:t>
      </w:r>
    </w:p>
    <w:p w14:paraId="36EE9709" w14:textId="77777777" w:rsidR="00D00663" w:rsidRPr="007319AB" w:rsidRDefault="00D00663" w:rsidP="00D00663">
      <w:pPr>
        <w:numPr>
          <w:ilvl w:val="0"/>
          <w:numId w:val="36"/>
        </w:numPr>
        <w:spacing w:before="0" w:after="160" w:line="259" w:lineRule="auto"/>
        <w:jc w:val="left"/>
      </w:pPr>
      <w:r w:rsidRPr="007319AB">
        <w:rPr>
          <w:b/>
          <w:bCs/>
        </w:rPr>
        <w:t>Monitorování a Optimalizace:</w:t>
      </w:r>
    </w:p>
    <w:p w14:paraId="7A251812" w14:textId="77777777" w:rsidR="00D00663" w:rsidRPr="00956945" w:rsidRDefault="00D00663" w:rsidP="00D00663">
      <w:pPr>
        <w:pStyle w:val="Zkladntext"/>
        <w:numPr>
          <w:ilvl w:val="0"/>
          <w:numId w:val="18"/>
        </w:numPr>
        <w:spacing w:after="0"/>
        <w:ind w:left="720"/>
        <w:jc w:val="both"/>
      </w:pPr>
      <w:r w:rsidRPr="00712103">
        <w:rPr>
          <w:lang w:val="cs-CZ"/>
        </w:rPr>
        <w:t>Způsob průběžného monitorování výkonnosti geoclusteru.</w:t>
      </w:r>
    </w:p>
    <w:p w14:paraId="0226B189" w14:textId="7C1968A4" w:rsidR="00D00663" w:rsidRPr="00444903" w:rsidRDefault="00D00663" w:rsidP="00D00663">
      <w:pPr>
        <w:rPr>
          <w:lang w:eastAsia="zh-CN"/>
        </w:rPr>
      </w:pPr>
      <w:r w:rsidRPr="00162846">
        <w:t>Způsob provádění pravidelné aktualizace a optimalizace tak, aby byla zajištěna vysoká dostupnost a výkon.</w:t>
      </w:r>
    </w:p>
    <w:p w14:paraId="5EE0FE4B" w14:textId="3FDFB2DF" w:rsidR="00593A56" w:rsidRDefault="00593A56" w:rsidP="004B09D5">
      <w:pPr>
        <w:pStyle w:val="Nadpis3"/>
        <w:keepLines/>
        <w:numPr>
          <w:ilvl w:val="2"/>
          <w:numId w:val="14"/>
        </w:numPr>
        <w:ind w:left="720" w:hanging="720"/>
        <w:rPr>
          <w:caps w:val="0"/>
          <w:color w:val="243F60" w:themeColor="accent1" w:themeShade="7F"/>
          <w:sz w:val="32"/>
          <w:szCs w:val="32"/>
        </w:rPr>
      </w:pPr>
      <w:r w:rsidRPr="004B09D5">
        <w:rPr>
          <w:caps w:val="0"/>
          <w:color w:val="243F60" w:themeColor="accent1" w:themeShade="7F"/>
          <w:sz w:val="32"/>
          <w:szCs w:val="32"/>
        </w:rPr>
        <w:t>Provedení scénáře přesunu</w:t>
      </w:r>
    </w:p>
    <w:p w14:paraId="7F7CAFA9" w14:textId="5D622A3A" w:rsidR="004B09D5" w:rsidRPr="00596E8C" w:rsidRDefault="007105BF" w:rsidP="00596E8C">
      <w:pPr>
        <w:rPr>
          <w:rFonts w:asciiTheme="minorHAnsi" w:hAnsiTheme="minorHAnsi" w:cstheme="minorHAnsi"/>
          <w:sz w:val="22"/>
          <w:szCs w:val="22"/>
        </w:rPr>
      </w:pPr>
      <w:r w:rsidRPr="00444903">
        <w:rPr>
          <w:rFonts w:asciiTheme="minorHAnsi" w:hAnsiTheme="minorHAnsi" w:cstheme="minorHAnsi"/>
          <w:sz w:val="22"/>
          <w:szCs w:val="22"/>
        </w:rPr>
        <w:t xml:space="preserve">Poskytovatel na základě pokynu Objednatele provede v rámci této klíčové činnosti Scénář </w:t>
      </w:r>
      <w:r w:rsidR="005D437C">
        <w:rPr>
          <w:rFonts w:asciiTheme="minorHAnsi" w:hAnsiTheme="minorHAnsi" w:cstheme="minorHAnsi"/>
          <w:sz w:val="22"/>
          <w:szCs w:val="22"/>
        </w:rPr>
        <w:t>přesunu</w:t>
      </w:r>
      <w:r w:rsidRPr="00444903">
        <w:rPr>
          <w:rFonts w:asciiTheme="minorHAnsi" w:hAnsiTheme="minorHAnsi" w:cstheme="minorHAnsi"/>
          <w:sz w:val="22"/>
          <w:szCs w:val="22"/>
        </w:rPr>
        <w:t xml:space="preserve"> podle schváleného scénáře a harmonogramu.</w:t>
      </w:r>
    </w:p>
    <w:p w14:paraId="33B55C45" w14:textId="10050204" w:rsidR="006708C6" w:rsidRPr="006A3095" w:rsidRDefault="006708C6" w:rsidP="00EA7E0B">
      <w:pPr>
        <w:pStyle w:val="Nadpis1"/>
        <w:rPr>
          <w:sz w:val="48"/>
          <w:szCs w:val="48"/>
        </w:rPr>
      </w:pPr>
      <w:bookmarkStart w:id="365" w:name="_Toc177709661"/>
      <w:bookmarkStart w:id="366" w:name="_Toc185492592"/>
      <w:r w:rsidRPr="006A3095">
        <w:rPr>
          <w:sz w:val="48"/>
          <w:szCs w:val="48"/>
        </w:rPr>
        <w:t>Definice provozních, servisních a SLA parametrů</w:t>
      </w:r>
      <w:bookmarkEnd w:id="365"/>
      <w:bookmarkEnd w:id="366"/>
    </w:p>
    <w:p w14:paraId="4E15F590" w14:textId="0934431B" w:rsidR="00975DB1" w:rsidRPr="00975DB1" w:rsidRDefault="00B459E6" w:rsidP="008D477D">
      <w:pPr>
        <w:pStyle w:val="Nadpis1"/>
        <w:numPr>
          <w:ilvl w:val="1"/>
          <w:numId w:val="14"/>
        </w:numPr>
        <w:ind w:left="431" w:hanging="431"/>
      </w:pPr>
      <w:bookmarkStart w:id="367" w:name="_Toc177709662"/>
      <w:bookmarkStart w:id="368" w:name="_Toc185492593"/>
      <w:r>
        <w:t>Vymezení pojmů</w:t>
      </w:r>
      <w:bookmarkEnd w:id="367"/>
      <w:bookmarkEnd w:id="368"/>
    </w:p>
    <w:p w14:paraId="3B7A6124" w14:textId="77777777" w:rsidR="00B459E6" w:rsidRPr="006708C6" w:rsidRDefault="00B459E6" w:rsidP="008D477D">
      <w:pPr>
        <w:pStyle w:val="Nadpis3"/>
        <w:keepLines/>
        <w:numPr>
          <w:ilvl w:val="2"/>
          <w:numId w:val="14"/>
        </w:numPr>
        <w:ind w:left="720" w:hanging="720"/>
        <w:rPr>
          <w:caps w:val="0"/>
          <w:color w:val="243F60" w:themeColor="accent1" w:themeShade="7F"/>
          <w:sz w:val="32"/>
          <w:szCs w:val="32"/>
        </w:rPr>
      </w:pPr>
      <w:r w:rsidRPr="006708C6">
        <w:rPr>
          <w:caps w:val="0"/>
          <w:color w:val="243F60" w:themeColor="accent1" w:themeShade="7F"/>
          <w:sz w:val="32"/>
          <w:szCs w:val="32"/>
        </w:rPr>
        <w:t>Definice vad</w:t>
      </w:r>
    </w:p>
    <w:p w14:paraId="5A4C62B2" w14:textId="77777777" w:rsidR="006708C6" w:rsidRPr="006708C6" w:rsidRDefault="00C15EA7" w:rsidP="008D477D">
      <w:pPr>
        <w:pStyle w:val="Zkladntext"/>
        <w:numPr>
          <w:ilvl w:val="0"/>
          <w:numId w:val="18"/>
        </w:numPr>
        <w:spacing w:before="120" w:after="120"/>
        <w:ind w:left="714" w:hanging="357"/>
        <w:jc w:val="both"/>
        <w:rPr>
          <w:b/>
          <w:bCs/>
          <w:lang w:val="cs-CZ"/>
        </w:rPr>
      </w:pPr>
      <w:r w:rsidRPr="006708C6">
        <w:rPr>
          <w:b/>
          <w:bCs/>
          <w:lang w:val="cs-CZ"/>
        </w:rPr>
        <w:t>Vada/incident kategorie A</w:t>
      </w:r>
    </w:p>
    <w:p w14:paraId="60ED7506" w14:textId="7FC24134" w:rsidR="00C15EA7" w:rsidRPr="006708C6" w:rsidRDefault="00C15EA7" w:rsidP="008D477D">
      <w:pPr>
        <w:pStyle w:val="Zkladntext"/>
        <w:numPr>
          <w:ilvl w:val="1"/>
          <w:numId w:val="18"/>
        </w:numPr>
        <w:spacing w:after="0"/>
        <w:jc w:val="both"/>
        <w:rPr>
          <w:lang w:val="cs-CZ"/>
        </w:rPr>
      </w:pPr>
      <w:r w:rsidRPr="006708C6">
        <w:rPr>
          <w:lang w:val="cs-CZ"/>
        </w:rPr>
        <w:t>Infrastruktura IS SZIF nebo jejích části/komponenty/služby a nebo Služby Poskytovatele nejsou použitelné ve svých základních funkcích nebo se vyskytuje funkční závada znemožňující činnost a řádné užití infrastruktury IS SZIF nebo jejích částí/komponent/služeb nebo Služeb Poskytovatele. Tento stav ohrožuje nebo znemožňuje běžný provoz infrastruktury IS SZIF</w:t>
      </w:r>
      <w:r w:rsidR="00DA1DAF" w:rsidRPr="006708C6">
        <w:rPr>
          <w:lang w:val="cs-CZ"/>
        </w:rPr>
        <w:t xml:space="preserve"> a její využití pro zajištění provozu IS SZIF</w:t>
      </w:r>
      <w:r w:rsidRPr="006708C6">
        <w:rPr>
          <w:lang w:val="cs-CZ"/>
        </w:rPr>
        <w:t>, případně může Objednateli a dalším subjektům způsobit větší finanční nebo jiné škody.</w:t>
      </w:r>
    </w:p>
    <w:p w14:paraId="316FFDB9" w14:textId="77777777" w:rsidR="006708C6" w:rsidRPr="006708C6" w:rsidRDefault="00C15EA7" w:rsidP="008D477D">
      <w:pPr>
        <w:pStyle w:val="Zkladntext"/>
        <w:numPr>
          <w:ilvl w:val="0"/>
          <w:numId w:val="18"/>
        </w:numPr>
        <w:spacing w:before="120" w:after="120"/>
        <w:ind w:left="714" w:hanging="357"/>
        <w:jc w:val="both"/>
        <w:rPr>
          <w:b/>
          <w:bCs/>
          <w:lang w:val="cs-CZ"/>
        </w:rPr>
      </w:pPr>
      <w:r w:rsidRPr="006708C6">
        <w:rPr>
          <w:b/>
          <w:bCs/>
          <w:lang w:val="cs-CZ"/>
        </w:rPr>
        <w:t>Vada/incident kategorie B</w:t>
      </w:r>
    </w:p>
    <w:p w14:paraId="10AF43F2" w14:textId="3534460C" w:rsidR="00C15EA7" w:rsidRPr="006708C6" w:rsidRDefault="00C15EA7" w:rsidP="008D477D">
      <w:pPr>
        <w:pStyle w:val="Zkladntext"/>
        <w:numPr>
          <w:ilvl w:val="1"/>
          <w:numId w:val="18"/>
        </w:numPr>
        <w:spacing w:after="0"/>
        <w:jc w:val="both"/>
        <w:rPr>
          <w:lang w:val="cs-CZ"/>
        </w:rPr>
      </w:pPr>
      <w:r w:rsidRPr="006708C6">
        <w:rPr>
          <w:lang w:val="cs-CZ"/>
        </w:rPr>
        <w:t>Funkčnost infrastruktury IS SZIF nebo jejích částí/komponent/služeb a nebo rozsah Služeb Poskytovatele je ve svých funkcích degradována tak, že tento stav omezuje běžný provoz infrastruktury IS SZIF nebo omezuje řádné užití infrastruktury IS SZIF nebo jejích částí/komponent/služeb a nebo Služeb Poskytovatele.</w:t>
      </w:r>
    </w:p>
    <w:p w14:paraId="46C7B44A" w14:textId="77777777" w:rsidR="006708C6" w:rsidRPr="006708C6" w:rsidRDefault="00C15EA7" w:rsidP="008D477D">
      <w:pPr>
        <w:pStyle w:val="Zkladntext"/>
        <w:numPr>
          <w:ilvl w:val="0"/>
          <w:numId w:val="18"/>
        </w:numPr>
        <w:spacing w:before="120" w:after="120"/>
        <w:ind w:left="714" w:hanging="357"/>
        <w:jc w:val="both"/>
        <w:rPr>
          <w:b/>
          <w:bCs/>
          <w:lang w:val="cs-CZ"/>
        </w:rPr>
      </w:pPr>
      <w:r w:rsidRPr="006708C6">
        <w:rPr>
          <w:b/>
          <w:bCs/>
          <w:lang w:val="cs-CZ"/>
        </w:rPr>
        <w:lastRenderedPageBreak/>
        <w:t>Vada/incident kategorie C</w:t>
      </w:r>
    </w:p>
    <w:p w14:paraId="2ECE4972" w14:textId="10170D94" w:rsidR="00C15EA7" w:rsidRPr="006708C6" w:rsidRDefault="00C15EA7" w:rsidP="008D477D">
      <w:pPr>
        <w:pStyle w:val="Zkladntext"/>
        <w:numPr>
          <w:ilvl w:val="1"/>
          <w:numId w:val="18"/>
        </w:numPr>
        <w:spacing w:after="120"/>
        <w:ind w:left="1077" w:hanging="357"/>
        <w:jc w:val="both"/>
        <w:rPr>
          <w:lang w:val="cs-CZ"/>
        </w:rPr>
      </w:pPr>
      <w:r w:rsidRPr="006708C6">
        <w:rPr>
          <w:lang w:val="cs-CZ"/>
        </w:rPr>
        <w:t>Ostatní drobné vady, které nespadají do kategorií A a/nebo B.</w:t>
      </w:r>
    </w:p>
    <w:p w14:paraId="3AE46C89" w14:textId="77777777" w:rsidR="00834ED2" w:rsidRPr="006708C6" w:rsidRDefault="00834ED2" w:rsidP="008D477D">
      <w:pPr>
        <w:pStyle w:val="Nadpis3"/>
        <w:keepLines/>
        <w:numPr>
          <w:ilvl w:val="2"/>
          <w:numId w:val="14"/>
        </w:numPr>
        <w:ind w:left="720" w:hanging="720"/>
        <w:rPr>
          <w:caps w:val="0"/>
          <w:color w:val="243F60" w:themeColor="accent1" w:themeShade="7F"/>
          <w:sz w:val="32"/>
          <w:szCs w:val="32"/>
        </w:rPr>
      </w:pPr>
      <w:r w:rsidRPr="006708C6">
        <w:rPr>
          <w:caps w:val="0"/>
          <w:color w:val="243F60" w:themeColor="accent1" w:themeShade="7F"/>
          <w:sz w:val="32"/>
          <w:szCs w:val="32"/>
        </w:rPr>
        <w:t>Definice lhůt</w:t>
      </w:r>
    </w:p>
    <w:p w14:paraId="7D3BF54E" w14:textId="77777777" w:rsidR="006708C6" w:rsidRPr="006708C6" w:rsidRDefault="001D73F3" w:rsidP="008D477D">
      <w:pPr>
        <w:pStyle w:val="Zkladntext"/>
        <w:numPr>
          <w:ilvl w:val="0"/>
          <w:numId w:val="18"/>
        </w:numPr>
        <w:spacing w:before="120" w:after="120"/>
        <w:ind w:left="714" w:hanging="357"/>
        <w:jc w:val="both"/>
        <w:rPr>
          <w:b/>
          <w:bCs/>
          <w:lang w:val="cs-CZ"/>
        </w:rPr>
      </w:pPr>
      <w:r w:rsidRPr="006708C6">
        <w:rPr>
          <w:b/>
          <w:bCs/>
          <w:lang w:val="cs-CZ"/>
        </w:rPr>
        <w:t xml:space="preserve">Lhůta pro potvrzení přijetí </w:t>
      </w:r>
    </w:p>
    <w:p w14:paraId="6824A09B" w14:textId="6A8BE8A8" w:rsidR="001D73F3" w:rsidRPr="006708C6" w:rsidRDefault="001D73F3" w:rsidP="008D477D">
      <w:pPr>
        <w:pStyle w:val="Zkladntext"/>
        <w:numPr>
          <w:ilvl w:val="1"/>
          <w:numId w:val="18"/>
        </w:numPr>
        <w:spacing w:after="0"/>
        <w:jc w:val="both"/>
        <w:rPr>
          <w:lang w:val="cs-CZ"/>
        </w:rPr>
      </w:pPr>
      <w:r w:rsidRPr="006708C6">
        <w:rPr>
          <w:lang w:val="cs-CZ"/>
        </w:rPr>
        <w:t xml:space="preserve">je chápána jako doba od </w:t>
      </w:r>
      <w:r w:rsidR="00026685">
        <w:rPr>
          <w:lang w:val="cs-CZ"/>
        </w:rPr>
        <w:t>založení</w:t>
      </w:r>
      <w:r w:rsidRPr="006708C6">
        <w:rPr>
          <w:lang w:val="cs-CZ"/>
        </w:rPr>
        <w:t xml:space="preserve"> události uživatele</w:t>
      </w:r>
      <w:r w:rsidR="00026685">
        <w:rPr>
          <w:lang w:val="cs-CZ"/>
        </w:rPr>
        <w:t>m</w:t>
      </w:r>
      <w:r w:rsidRPr="006708C6">
        <w:rPr>
          <w:lang w:val="cs-CZ"/>
        </w:rPr>
        <w:t xml:space="preserve"> systému po odeslání potvrzení o jejím přijetí pracovníky zajišťujícími službu Servicedesku tomuto uživateli (žadateli). Potvrzení o přijetí musí být odesláno systémem pro zasílání zpráv v rámci ServiceDesku.</w:t>
      </w:r>
      <w:r w:rsidR="006708C6">
        <w:rPr>
          <w:lang w:val="cs-CZ"/>
        </w:rPr>
        <w:t>;</w:t>
      </w:r>
      <w:r w:rsidRPr="006708C6">
        <w:rPr>
          <w:lang w:val="cs-CZ"/>
        </w:rPr>
        <w:t xml:space="preserve"> </w:t>
      </w:r>
    </w:p>
    <w:p w14:paraId="3887EACE" w14:textId="77777777" w:rsidR="006708C6" w:rsidRPr="006708C6" w:rsidRDefault="001D73F3" w:rsidP="008D477D">
      <w:pPr>
        <w:pStyle w:val="Zkladntext"/>
        <w:numPr>
          <w:ilvl w:val="0"/>
          <w:numId w:val="18"/>
        </w:numPr>
        <w:spacing w:before="120" w:after="120"/>
        <w:ind w:left="714" w:hanging="357"/>
        <w:jc w:val="both"/>
        <w:rPr>
          <w:b/>
          <w:bCs/>
          <w:lang w:val="cs-CZ"/>
        </w:rPr>
      </w:pPr>
      <w:r w:rsidRPr="006708C6">
        <w:rPr>
          <w:b/>
          <w:bCs/>
          <w:lang w:val="cs-CZ"/>
        </w:rPr>
        <w:t xml:space="preserve">Lhůta pro informování o způsobu a odhadu délky řešení </w:t>
      </w:r>
    </w:p>
    <w:p w14:paraId="6032362B" w14:textId="40868280" w:rsidR="001D73F3" w:rsidRPr="006708C6" w:rsidRDefault="001D73F3" w:rsidP="008D477D">
      <w:pPr>
        <w:pStyle w:val="Zkladntext"/>
        <w:numPr>
          <w:ilvl w:val="1"/>
          <w:numId w:val="18"/>
        </w:numPr>
        <w:spacing w:after="0"/>
        <w:jc w:val="both"/>
        <w:rPr>
          <w:lang w:val="cs-CZ"/>
        </w:rPr>
      </w:pPr>
      <w:r w:rsidRPr="006708C6">
        <w:rPr>
          <w:lang w:val="cs-CZ"/>
        </w:rPr>
        <w:t>je doba, jejímž začátkem je čas zaslání potvrzení o přijetí události žadateli a koncem je vlastní zaslání informací o způsobu řešení a odhadu délky vyřešení/vyřízení události zpět žadateli. V této době musí být od odpovědných pracovníků provozu nebo odpovědného subjektu získána základní informace o způsobu vyřešení/vyřízení události a rámcovém odhadu délky řešení.</w:t>
      </w:r>
      <w:r w:rsidR="006708C6">
        <w:rPr>
          <w:lang w:val="cs-CZ"/>
        </w:rPr>
        <w:t>;</w:t>
      </w:r>
    </w:p>
    <w:p w14:paraId="470161BD" w14:textId="77777777" w:rsidR="006708C6" w:rsidRDefault="001D73F3" w:rsidP="008D477D">
      <w:pPr>
        <w:pStyle w:val="Zkladntext"/>
        <w:numPr>
          <w:ilvl w:val="0"/>
          <w:numId w:val="18"/>
        </w:numPr>
        <w:spacing w:before="120" w:after="120"/>
        <w:ind w:left="714" w:hanging="357"/>
        <w:jc w:val="both"/>
        <w:rPr>
          <w:b/>
          <w:bCs/>
          <w:lang w:val="cs-CZ"/>
        </w:rPr>
      </w:pPr>
      <w:r w:rsidRPr="006708C6">
        <w:rPr>
          <w:b/>
          <w:bCs/>
          <w:lang w:val="cs-CZ"/>
        </w:rPr>
        <w:t xml:space="preserve">Garantovaná doba zahájení řešení </w:t>
      </w:r>
    </w:p>
    <w:p w14:paraId="015503FD" w14:textId="0A39FBB3" w:rsidR="001D73F3" w:rsidRPr="006708C6" w:rsidRDefault="001D73F3" w:rsidP="008D477D">
      <w:pPr>
        <w:pStyle w:val="Zkladntext"/>
        <w:numPr>
          <w:ilvl w:val="1"/>
          <w:numId w:val="18"/>
        </w:numPr>
        <w:spacing w:before="120" w:after="120"/>
        <w:jc w:val="both"/>
        <w:rPr>
          <w:b/>
          <w:bCs/>
          <w:lang w:val="cs-CZ"/>
        </w:rPr>
      </w:pPr>
      <w:r w:rsidRPr="006708C6">
        <w:rPr>
          <w:lang w:val="cs-CZ"/>
        </w:rPr>
        <w:t xml:space="preserve">je doba od </w:t>
      </w:r>
      <w:r w:rsidR="001529DE" w:rsidRPr="006708C6">
        <w:rPr>
          <w:lang w:val="cs-CZ"/>
        </w:rPr>
        <w:t>zaslání potvrzení o přijetí události žadateli</w:t>
      </w:r>
      <w:r w:rsidRPr="006708C6">
        <w:rPr>
          <w:lang w:val="cs-CZ"/>
        </w:rPr>
        <w:t xml:space="preserve"> po vlastní zahájení prací na řešení požadavku žadatele.</w:t>
      </w:r>
      <w:r w:rsidR="006708C6" w:rsidRPr="006708C6">
        <w:rPr>
          <w:lang w:val="cs-CZ"/>
        </w:rPr>
        <w:t>;</w:t>
      </w:r>
      <w:r w:rsidRPr="006708C6">
        <w:rPr>
          <w:lang w:val="cs-CZ"/>
        </w:rPr>
        <w:t xml:space="preserve"> </w:t>
      </w:r>
    </w:p>
    <w:p w14:paraId="501A7B51" w14:textId="77777777" w:rsidR="006708C6" w:rsidRPr="006708C6" w:rsidRDefault="00BF33FA" w:rsidP="008D477D">
      <w:pPr>
        <w:pStyle w:val="Zkladntext"/>
        <w:numPr>
          <w:ilvl w:val="0"/>
          <w:numId w:val="18"/>
        </w:numPr>
        <w:spacing w:before="120" w:after="120"/>
        <w:ind w:left="714" w:hanging="357"/>
        <w:jc w:val="both"/>
        <w:rPr>
          <w:b/>
          <w:bCs/>
          <w:lang w:val="cs-CZ"/>
        </w:rPr>
      </w:pPr>
      <w:r w:rsidRPr="006708C6">
        <w:rPr>
          <w:b/>
          <w:bCs/>
          <w:lang w:val="cs-CZ"/>
        </w:rPr>
        <w:t xml:space="preserve">Lhůty pro vyřešení/uzavření požadavku/incidentu </w:t>
      </w:r>
    </w:p>
    <w:p w14:paraId="3586B7C2" w14:textId="0DF99171" w:rsidR="001D73F3" w:rsidRPr="006708C6" w:rsidRDefault="001D73F3" w:rsidP="008D477D">
      <w:pPr>
        <w:pStyle w:val="Zkladntext"/>
        <w:numPr>
          <w:ilvl w:val="1"/>
          <w:numId w:val="18"/>
        </w:numPr>
        <w:spacing w:before="120" w:after="120"/>
        <w:jc w:val="both"/>
        <w:rPr>
          <w:lang w:val="cs-CZ"/>
        </w:rPr>
      </w:pPr>
      <w:r w:rsidRPr="006708C6">
        <w:rPr>
          <w:lang w:val="cs-CZ"/>
        </w:rPr>
        <w:t xml:space="preserve">jsou </w:t>
      </w:r>
      <w:r w:rsidR="00807E95" w:rsidRPr="006708C6">
        <w:rPr>
          <w:lang w:val="cs-CZ"/>
        </w:rPr>
        <w:t>doby</w:t>
      </w:r>
      <w:r w:rsidRPr="006708C6">
        <w:rPr>
          <w:lang w:val="cs-CZ"/>
        </w:rPr>
        <w:t xml:space="preserve"> od zaslání potvrzení přijetí požadavku</w:t>
      </w:r>
      <w:r w:rsidR="00F55C59">
        <w:rPr>
          <w:lang w:val="cs-CZ"/>
        </w:rPr>
        <w:t>/události</w:t>
      </w:r>
      <w:r w:rsidRPr="006708C6">
        <w:rPr>
          <w:lang w:val="cs-CZ"/>
        </w:rPr>
        <w:t xml:space="preserve"> </w:t>
      </w:r>
      <w:r w:rsidR="00422F8D">
        <w:rPr>
          <w:lang w:val="cs-CZ"/>
        </w:rPr>
        <w:t>žadateli</w:t>
      </w:r>
      <w:r w:rsidRPr="006708C6">
        <w:rPr>
          <w:lang w:val="cs-CZ"/>
        </w:rPr>
        <w:t xml:space="preserve"> do finálního vyřešení požadavku/incidentu. </w:t>
      </w:r>
    </w:p>
    <w:p w14:paraId="665AA780" w14:textId="77777777" w:rsidR="006708C6" w:rsidRPr="006708C6" w:rsidRDefault="001D73F3" w:rsidP="008D477D">
      <w:pPr>
        <w:pStyle w:val="Zkladntext"/>
        <w:numPr>
          <w:ilvl w:val="0"/>
          <w:numId w:val="18"/>
        </w:numPr>
        <w:spacing w:before="120" w:after="120"/>
        <w:ind w:left="714" w:hanging="357"/>
        <w:jc w:val="both"/>
        <w:rPr>
          <w:b/>
          <w:bCs/>
          <w:lang w:val="cs-CZ"/>
        </w:rPr>
      </w:pPr>
      <w:r w:rsidRPr="006708C6">
        <w:rPr>
          <w:b/>
          <w:bCs/>
          <w:lang w:val="cs-CZ"/>
        </w:rPr>
        <w:t xml:space="preserve">Vyhodnocovací období </w:t>
      </w:r>
    </w:p>
    <w:p w14:paraId="3702EE26" w14:textId="1D7F8B4F" w:rsidR="001D73F3" w:rsidRPr="006708C6" w:rsidRDefault="001D73F3" w:rsidP="008D477D">
      <w:pPr>
        <w:pStyle w:val="Zkladntext"/>
        <w:numPr>
          <w:ilvl w:val="1"/>
          <w:numId w:val="18"/>
        </w:numPr>
        <w:spacing w:before="120" w:after="120"/>
        <w:jc w:val="both"/>
        <w:rPr>
          <w:lang w:val="cs-CZ"/>
        </w:rPr>
      </w:pPr>
      <w:r w:rsidRPr="006708C6">
        <w:rPr>
          <w:lang w:val="cs-CZ"/>
        </w:rPr>
        <w:t>je doba</w:t>
      </w:r>
      <w:r w:rsidR="006708C6">
        <w:rPr>
          <w:lang w:val="cs-CZ"/>
        </w:rPr>
        <w:t xml:space="preserve">, </w:t>
      </w:r>
      <w:r w:rsidRPr="006708C6">
        <w:rPr>
          <w:lang w:val="cs-CZ"/>
        </w:rPr>
        <w:t xml:space="preserve">v rámci které se počítají stanovené SLA parametry a vyhodnocuje </w:t>
      </w:r>
      <w:r w:rsidR="002C0DF0" w:rsidRPr="006708C6">
        <w:rPr>
          <w:lang w:val="cs-CZ"/>
        </w:rPr>
        <w:t xml:space="preserve">se jejich </w:t>
      </w:r>
      <w:r w:rsidRPr="006708C6">
        <w:rPr>
          <w:lang w:val="cs-CZ"/>
        </w:rPr>
        <w:t>plnění.</w:t>
      </w:r>
    </w:p>
    <w:p w14:paraId="13481E14" w14:textId="77777777" w:rsidR="006708C6" w:rsidRPr="006708C6" w:rsidRDefault="005A4906" w:rsidP="008D477D">
      <w:pPr>
        <w:pStyle w:val="Zkladntext"/>
        <w:numPr>
          <w:ilvl w:val="0"/>
          <w:numId w:val="18"/>
        </w:numPr>
        <w:spacing w:before="120" w:after="120"/>
        <w:ind w:left="714" w:hanging="357"/>
        <w:jc w:val="both"/>
        <w:rPr>
          <w:b/>
          <w:bCs/>
          <w:lang w:val="cs-CZ"/>
        </w:rPr>
      </w:pPr>
      <w:r w:rsidRPr="006708C6">
        <w:rPr>
          <w:b/>
          <w:bCs/>
          <w:lang w:val="cs-CZ"/>
        </w:rPr>
        <w:t xml:space="preserve">Doba obnovy (RTO=Recovery Time Objective) </w:t>
      </w:r>
    </w:p>
    <w:p w14:paraId="0676FEE0" w14:textId="6530916E" w:rsidR="005A4906" w:rsidRPr="006708C6" w:rsidRDefault="005A4906" w:rsidP="008D477D">
      <w:pPr>
        <w:pStyle w:val="Zkladntext"/>
        <w:numPr>
          <w:ilvl w:val="1"/>
          <w:numId w:val="18"/>
        </w:numPr>
        <w:spacing w:before="120" w:after="120"/>
        <w:jc w:val="both"/>
        <w:rPr>
          <w:lang w:val="cs-CZ"/>
        </w:rPr>
      </w:pPr>
      <w:r w:rsidRPr="006708C6">
        <w:rPr>
          <w:lang w:val="cs-CZ"/>
        </w:rPr>
        <w:t>je kritérium, kterým se rozumí doba obnovy systémů v hodinách do časového bodu v minulosti. Dělí se na:</w:t>
      </w:r>
    </w:p>
    <w:p w14:paraId="1E1C8D67" w14:textId="4072A11C" w:rsidR="005A4906" w:rsidRPr="006708C6" w:rsidRDefault="005A4906" w:rsidP="008D477D">
      <w:pPr>
        <w:pStyle w:val="Zkladntext"/>
        <w:numPr>
          <w:ilvl w:val="2"/>
          <w:numId w:val="18"/>
        </w:numPr>
        <w:spacing w:before="120" w:after="120"/>
        <w:jc w:val="both"/>
        <w:rPr>
          <w:lang w:val="cs-CZ"/>
        </w:rPr>
      </w:pPr>
      <w:r w:rsidRPr="006708C6">
        <w:rPr>
          <w:lang w:val="cs-CZ"/>
        </w:rPr>
        <w:t>RTO/S je časové kritérium v hodinách, kterým se rozumí dosažená doba obnovy individuálního systému. Limitující podmínkou pro měření je skutečnost, že paralelně nesmí probíhat více než 3 další obnovy jiných systémů.</w:t>
      </w:r>
      <w:r w:rsidR="006708C6">
        <w:rPr>
          <w:lang w:val="cs-CZ"/>
        </w:rPr>
        <w:t>;</w:t>
      </w:r>
    </w:p>
    <w:p w14:paraId="0CC09453" w14:textId="38ED9880" w:rsidR="005A4906" w:rsidRPr="009C4EBB" w:rsidRDefault="005A4906" w:rsidP="6860C903">
      <w:pPr>
        <w:pStyle w:val="Zkladntext"/>
        <w:numPr>
          <w:ilvl w:val="2"/>
          <w:numId w:val="18"/>
        </w:numPr>
        <w:spacing w:before="120" w:after="120"/>
        <w:jc w:val="both"/>
      </w:pPr>
      <w:r w:rsidRPr="6860C903">
        <w:t>RTO/</w:t>
      </w:r>
      <w:r w:rsidR="00D269EB" w:rsidRPr="6860C903">
        <w:t>P</w:t>
      </w:r>
      <w:r w:rsidRPr="6860C903">
        <w:t xml:space="preserve"> je </w:t>
      </w:r>
      <w:r w:rsidRPr="007873F9">
        <w:rPr>
          <w:lang w:val="cs-CZ"/>
        </w:rPr>
        <w:t>časové kritérium v hodinách, kterým se rozumí doba obnovy celé</w:t>
      </w:r>
      <w:r w:rsidR="00D269EB" w:rsidRPr="007873F9">
        <w:rPr>
          <w:lang w:val="cs-CZ"/>
        </w:rPr>
        <w:t>ho</w:t>
      </w:r>
      <w:r w:rsidRPr="007873F9">
        <w:rPr>
          <w:lang w:val="cs-CZ"/>
        </w:rPr>
        <w:t xml:space="preserve"> </w:t>
      </w:r>
      <w:r w:rsidR="00D269EB" w:rsidRPr="007873F9">
        <w:rPr>
          <w:lang w:val="cs-CZ"/>
        </w:rPr>
        <w:t>prostředí</w:t>
      </w:r>
      <w:r w:rsidRPr="007873F9">
        <w:rPr>
          <w:lang w:val="cs-CZ"/>
        </w:rPr>
        <w:t>.</w:t>
      </w:r>
      <w:r w:rsidR="006708C6" w:rsidRPr="6860C903">
        <w:t>;</w:t>
      </w:r>
      <w:r w:rsidRPr="6860C903">
        <w:t xml:space="preserve"> </w:t>
      </w:r>
    </w:p>
    <w:p w14:paraId="44EE77F6" w14:textId="77777777" w:rsidR="006708C6" w:rsidRPr="006708C6" w:rsidRDefault="005A4906" w:rsidP="008D477D">
      <w:pPr>
        <w:pStyle w:val="Zkladntext"/>
        <w:numPr>
          <w:ilvl w:val="0"/>
          <w:numId w:val="18"/>
        </w:numPr>
        <w:spacing w:before="120" w:after="120"/>
        <w:ind w:left="714" w:hanging="357"/>
        <w:jc w:val="both"/>
        <w:rPr>
          <w:b/>
          <w:bCs/>
          <w:lang w:val="cs-CZ"/>
        </w:rPr>
      </w:pPr>
      <w:r w:rsidRPr="006708C6">
        <w:rPr>
          <w:b/>
          <w:bCs/>
          <w:lang w:val="cs-CZ"/>
        </w:rPr>
        <w:t xml:space="preserve">Návrat v čase (RPO=Recovery Point Objective) </w:t>
      </w:r>
    </w:p>
    <w:p w14:paraId="5306E8C0" w14:textId="3C3E812D" w:rsidR="005A4906" w:rsidRPr="006708C6" w:rsidRDefault="005A4906" w:rsidP="008D477D">
      <w:pPr>
        <w:pStyle w:val="Zkladntext"/>
        <w:numPr>
          <w:ilvl w:val="1"/>
          <w:numId w:val="18"/>
        </w:numPr>
        <w:spacing w:before="120" w:after="120"/>
        <w:jc w:val="both"/>
        <w:rPr>
          <w:lang w:val="cs-CZ"/>
        </w:rPr>
      </w:pPr>
      <w:r w:rsidRPr="006708C6">
        <w:rPr>
          <w:lang w:val="cs-CZ"/>
        </w:rPr>
        <w:t>se rozlišuje následovně:</w:t>
      </w:r>
    </w:p>
    <w:p w14:paraId="4B1BFB38" w14:textId="60C85690" w:rsidR="005A4906" w:rsidRPr="006708C6" w:rsidRDefault="005A4906" w:rsidP="008D477D">
      <w:pPr>
        <w:pStyle w:val="Zkladntext"/>
        <w:numPr>
          <w:ilvl w:val="2"/>
          <w:numId w:val="18"/>
        </w:numPr>
        <w:spacing w:before="120" w:after="120"/>
        <w:jc w:val="both"/>
        <w:rPr>
          <w:lang w:val="cs-CZ"/>
        </w:rPr>
      </w:pPr>
      <w:r w:rsidRPr="006708C6">
        <w:rPr>
          <w:lang w:val="cs-CZ"/>
        </w:rPr>
        <w:t>RPO/S je kritérium v hodinách, definující maximální tolerovanou ztrátu dat, která nebudou obnovena při</w:t>
      </w:r>
      <w:r w:rsidR="006E3CA0" w:rsidRPr="006708C6">
        <w:rPr>
          <w:lang w:val="cs-CZ"/>
        </w:rPr>
        <w:t xml:space="preserve"> obnově individuálního systému.</w:t>
      </w:r>
      <w:r w:rsidR="006708C6">
        <w:rPr>
          <w:lang w:val="cs-CZ"/>
        </w:rPr>
        <w:t>;</w:t>
      </w:r>
    </w:p>
    <w:p w14:paraId="01713CCA" w14:textId="4C8D5121" w:rsidR="001D73F3" w:rsidRPr="009C4EBB" w:rsidRDefault="005A4906" w:rsidP="6860C903">
      <w:pPr>
        <w:pStyle w:val="Zkladntext"/>
        <w:numPr>
          <w:ilvl w:val="2"/>
          <w:numId w:val="18"/>
        </w:numPr>
        <w:spacing w:before="120" w:after="120"/>
        <w:jc w:val="both"/>
      </w:pPr>
      <w:r w:rsidRPr="6860C903">
        <w:t>RPO/</w:t>
      </w:r>
      <w:r w:rsidR="006E3CA0" w:rsidRPr="6860C903">
        <w:t>P</w:t>
      </w:r>
      <w:r w:rsidRPr="6860C903">
        <w:t xml:space="preserve"> je </w:t>
      </w:r>
      <w:r w:rsidRPr="007873F9">
        <w:rPr>
          <w:lang w:val="cs-CZ"/>
        </w:rPr>
        <w:t xml:space="preserve">kritérium v hodinách, definující maximální tolerovanou ztrátu dat, která nebudou obnovena k určenému času v minulosti při obnově </w:t>
      </w:r>
      <w:r w:rsidR="006E3CA0" w:rsidRPr="007873F9">
        <w:rPr>
          <w:lang w:val="cs-CZ"/>
        </w:rPr>
        <w:t>celého prostředí</w:t>
      </w:r>
      <w:r w:rsidRPr="6860C903">
        <w:t>.</w:t>
      </w:r>
      <w:r w:rsidR="006708C6" w:rsidRPr="6860C903">
        <w:t>;</w:t>
      </w:r>
    </w:p>
    <w:p w14:paraId="759A5703" w14:textId="77777777" w:rsidR="006708C6" w:rsidRPr="006708C6" w:rsidRDefault="005A4906" w:rsidP="008D477D">
      <w:pPr>
        <w:pStyle w:val="Zkladntext"/>
        <w:numPr>
          <w:ilvl w:val="0"/>
          <w:numId w:val="18"/>
        </w:numPr>
        <w:spacing w:before="120" w:after="120"/>
        <w:ind w:left="714" w:hanging="357"/>
        <w:jc w:val="both"/>
        <w:rPr>
          <w:b/>
          <w:bCs/>
          <w:lang w:val="cs-CZ"/>
        </w:rPr>
      </w:pPr>
      <w:r w:rsidRPr="006708C6">
        <w:rPr>
          <w:b/>
          <w:bCs/>
          <w:lang w:val="cs-CZ"/>
        </w:rPr>
        <w:t xml:space="preserve">Retence záloh </w:t>
      </w:r>
    </w:p>
    <w:p w14:paraId="5B468CA7" w14:textId="5B9FBCFC" w:rsidR="001D73F3" w:rsidRPr="006708C6" w:rsidRDefault="005A4906" w:rsidP="008D477D">
      <w:pPr>
        <w:pStyle w:val="Zkladntext"/>
        <w:numPr>
          <w:ilvl w:val="1"/>
          <w:numId w:val="18"/>
        </w:numPr>
        <w:spacing w:before="120" w:after="120"/>
        <w:jc w:val="both"/>
        <w:rPr>
          <w:lang w:val="cs-CZ"/>
        </w:rPr>
      </w:pPr>
      <w:r w:rsidRPr="006708C6">
        <w:rPr>
          <w:lang w:val="cs-CZ"/>
        </w:rPr>
        <w:lastRenderedPageBreak/>
        <w:t>je kritérium ve dnech definující maximální dobu, po kterou je nutné udržovat operativní zálohy systémů. Definuje tak nejstarší bod v minulosti, ke kterému je možné systém z operativní zálohy obnovit.</w:t>
      </w:r>
    </w:p>
    <w:p w14:paraId="2584244A" w14:textId="77777777" w:rsidR="006708C6" w:rsidRPr="006708C6" w:rsidRDefault="005A4906" w:rsidP="008D477D">
      <w:pPr>
        <w:pStyle w:val="Zkladntext"/>
        <w:numPr>
          <w:ilvl w:val="0"/>
          <w:numId w:val="18"/>
        </w:numPr>
        <w:spacing w:before="120" w:after="120"/>
        <w:ind w:left="714" w:hanging="357"/>
        <w:jc w:val="both"/>
        <w:rPr>
          <w:b/>
          <w:bCs/>
          <w:lang w:val="cs-CZ"/>
        </w:rPr>
      </w:pPr>
      <w:r w:rsidRPr="006708C6">
        <w:rPr>
          <w:b/>
          <w:bCs/>
          <w:lang w:val="cs-CZ"/>
        </w:rPr>
        <w:t xml:space="preserve">Retence archívu </w:t>
      </w:r>
    </w:p>
    <w:p w14:paraId="4C248A6A" w14:textId="46A2C684" w:rsidR="005A4906" w:rsidRPr="0073744A" w:rsidRDefault="005A4906" w:rsidP="008D477D">
      <w:pPr>
        <w:pStyle w:val="Zkladntext"/>
        <w:numPr>
          <w:ilvl w:val="1"/>
          <w:numId w:val="18"/>
        </w:numPr>
        <w:spacing w:before="120" w:after="120"/>
        <w:jc w:val="both"/>
        <w:rPr>
          <w:lang w:val="cs-CZ"/>
        </w:rPr>
      </w:pPr>
      <w:r w:rsidRPr="006708C6">
        <w:rPr>
          <w:lang w:val="cs-CZ"/>
        </w:rPr>
        <w:t>je kritérium ve dnech definující maximální dobu, po kterou je nutné udržovat kvartální archívy systémů. Definuje tak nejstarší bod v minulosti, ke kterému je možné systém z archívu obnovit.</w:t>
      </w:r>
    </w:p>
    <w:p w14:paraId="30DEDCB3" w14:textId="77777777" w:rsidR="00834ED2" w:rsidRPr="0073744A" w:rsidRDefault="00834ED2" w:rsidP="008D477D">
      <w:pPr>
        <w:pStyle w:val="Nadpis3"/>
        <w:keepLines/>
        <w:numPr>
          <w:ilvl w:val="2"/>
          <w:numId w:val="14"/>
        </w:numPr>
        <w:ind w:left="720" w:hanging="720"/>
        <w:rPr>
          <w:caps w:val="0"/>
          <w:color w:val="243F60" w:themeColor="accent1" w:themeShade="7F"/>
          <w:sz w:val="32"/>
          <w:szCs w:val="32"/>
        </w:rPr>
      </w:pPr>
      <w:r w:rsidRPr="0073744A">
        <w:rPr>
          <w:caps w:val="0"/>
          <w:color w:val="243F60" w:themeColor="accent1" w:themeShade="7F"/>
          <w:sz w:val="32"/>
          <w:szCs w:val="32"/>
        </w:rPr>
        <w:t>Definice dob</w:t>
      </w:r>
    </w:p>
    <w:p w14:paraId="2B851DCC" w14:textId="77777777" w:rsidR="0073744A" w:rsidRPr="0073744A" w:rsidRDefault="00975DB1" w:rsidP="008D477D">
      <w:pPr>
        <w:pStyle w:val="Zkladntext"/>
        <w:numPr>
          <w:ilvl w:val="0"/>
          <w:numId w:val="18"/>
        </w:numPr>
        <w:spacing w:before="120" w:after="120"/>
        <w:ind w:left="714" w:hanging="357"/>
        <w:jc w:val="both"/>
        <w:rPr>
          <w:b/>
          <w:bCs/>
          <w:lang w:val="cs-CZ"/>
        </w:rPr>
      </w:pPr>
      <w:r w:rsidRPr="0073744A">
        <w:rPr>
          <w:b/>
          <w:bCs/>
          <w:lang w:val="cs-CZ"/>
        </w:rPr>
        <w:t xml:space="preserve">Pracovní doba </w:t>
      </w:r>
    </w:p>
    <w:p w14:paraId="70C590D9" w14:textId="4B6A6D06" w:rsidR="00975DB1" w:rsidRPr="0073744A" w:rsidRDefault="009C4EBB" w:rsidP="008D477D">
      <w:pPr>
        <w:pStyle w:val="Zkladntext"/>
        <w:numPr>
          <w:ilvl w:val="1"/>
          <w:numId w:val="18"/>
        </w:numPr>
        <w:spacing w:before="120" w:after="120"/>
        <w:jc w:val="both"/>
        <w:rPr>
          <w:lang w:val="cs-CZ"/>
        </w:rPr>
      </w:pPr>
      <w:r>
        <w:rPr>
          <w:lang w:val="cs-CZ"/>
        </w:rPr>
        <w:t>j</w:t>
      </w:r>
      <w:r w:rsidR="00975DB1" w:rsidRPr="0073744A">
        <w:rPr>
          <w:lang w:val="cs-CZ"/>
        </w:rPr>
        <w:t>e doba od 08:00 do 18:00 hod. každý pracovní den v</w:t>
      </w:r>
      <w:r w:rsidR="004C66D7" w:rsidRPr="0073744A">
        <w:rPr>
          <w:lang w:val="cs-CZ"/>
        </w:rPr>
        <w:t> </w:t>
      </w:r>
      <w:r w:rsidR="00975DB1" w:rsidRPr="0073744A">
        <w:rPr>
          <w:lang w:val="cs-CZ"/>
        </w:rPr>
        <w:t>roce</w:t>
      </w:r>
      <w:r w:rsidR="004C66D7" w:rsidRPr="0073744A">
        <w:rPr>
          <w:lang w:val="cs-CZ"/>
        </w:rPr>
        <w:t>, po kterou je primárně IS SZIF využíván zaměstnanci Objednatele</w:t>
      </w:r>
      <w:r w:rsidR="00975DB1" w:rsidRPr="0073744A">
        <w:rPr>
          <w:lang w:val="cs-CZ"/>
        </w:rPr>
        <w:t xml:space="preserve">. </w:t>
      </w:r>
    </w:p>
    <w:p w14:paraId="73CBCF06" w14:textId="77777777" w:rsidR="0073744A" w:rsidRDefault="00C15EA7" w:rsidP="008D477D">
      <w:pPr>
        <w:pStyle w:val="Zkladntext"/>
        <w:numPr>
          <w:ilvl w:val="0"/>
          <w:numId w:val="18"/>
        </w:numPr>
        <w:spacing w:before="120" w:after="120"/>
        <w:ind w:left="714" w:hanging="357"/>
        <w:jc w:val="both"/>
      </w:pPr>
      <w:r w:rsidRPr="0073744A">
        <w:rPr>
          <w:b/>
          <w:bCs/>
          <w:lang w:val="cs-CZ"/>
        </w:rPr>
        <w:t xml:space="preserve">Provozní doba </w:t>
      </w:r>
    </w:p>
    <w:p w14:paraId="6652BC28" w14:textId="4D1FCEEB" w:rsidR="00834ED2" w:rsidRPr="009C4EBB" w:rsidRDefault="00105AD9" w:rsidP="6860C903">
      <w:pPr>
        <w:pStyle w:val="Zkladntext"/>
        <w:numPr>
          <w:ilvl w:val="1"/>
          <w:numId w:val="18"/>
        </w:numPr>
        <w:spacing w:before="120" w:after="120"/>
        <w:jc w:val="both"/>
      </w:pPr>
      <w:r w:rsidRPr="6860C903">
        <w:t>(</w:t>
      </w:r>
      <w:r w:rsidRPr="007873F9">
        <w:rPr>
          <w:lang w:val="cs-CZ"/>
        </w:rPr>
        <w:t xml:space="preserve">požadovaná provozní doba) </w:t>
      </w:r>
      <w:r w:rsidR="00C15EA7" w:rsidRPr="007873F9">
        <w:rPr>
          <w:lang w:val="cs-CZ"/>
        </w:rPr>
        <w:t>je doba</w:t>
      </w:r>
      <w:r w:rsidR="004C66D7" w:rsidRPr="007873F9">
        <w:rPr>
          <w:lang w:val="cs-CZ"/>
        </w:rPr>
        <w:t>,</w:t>
      </w:r>
      <w:r w:rsidR="00975DB1" w:rsidRPr="007873F9">
        <w:rPr>
          <w:lang w:val="cs-CZ"/>
        </w:rPr>
        <w:t xml:space="preserve"> ve které Objednatel </w:t>
      </w:r>
      <w:r w:rsidR="004C66D7" w:rsidRPr="007873F9">
        <w:rPr>
          <w:lang w:val="cs-CZ"/>
        </w:rPr>
        <w:t xml:space="preserve">nezbytně požaduje </w:t>
      </w:r>
      <w:r w:rsidRPr="007873F9">
        <w:rPr>
          <w:lang w:val="cs-CZ"/>
        </w:rPr>
        <w:t xml:space="preserve">plnou funkční a využitelnou </w:t>
      </w:r>
      <w:r w:rsidR="00975DB1" w:rsidRPr="007873F9">
        <w:rPr>
          <w:lang w:val="cs-CZ"/>
        </w:rPr>
        <w:t xml:space="preserve">dostupnost </w:t>
      </w:r>
      <w:r w:rsidR="004C66D7" w:rsidRPr="007873F9">
        <w:rPr>
          <w:lang w:val="cs-CZ"/>
        </w:rPr>
        <w:t xml:space="preserve">všech </w:t>
      </w:r>
      <w:r w:rsidR="00975DB1" w:rsidRPr="007873F9">
        <w:rPr>
          <w:lang w:val="cs-CZ"/>
        </w:rPr>
        <w:t xml:space="preserve">systémů, může se lišit od pracovní doby. </w:t>
      </w:r>
      <w:r w:rsidR="00AC1C79" w:rsidRPr="007873F9">
        <w:rPr>
          <w:lang w:val="cs-CZ"/>
        </w:rPr>
        <w:t>Provozní dob</w:t>
      </w:r>
      <w:r w:rsidR="0073744A" w:rsidRPr="007873F9">
        <w:rPr>
          <w:lang w:val="cs-CZ"/>
        </w:rPr>
        <w:t xml:space="preserve">a je požadována v rozsahu 5x12 a je blíže definována v kapitole 1.5. Definice SLA </w:t>
      </w:r>
      <w:r w:rsidR="00AC1C79" w:rsidRPr="007873F9">
        <w:rPr>
          <w:lang w:val="cs-CZ"/>
        </w:rPr>
        <w:t>pro ty služby, u kterých není ze strany Objednatele specificky stanoveno jednoznačné určení Provozní doby služby</w:t>
      </w:r>
      <w:r w:rsidR="0073744A" w:rsidRPr="6860C903">
        <w:t>.;</w:t>
      </w:r>
      <w:r w:rsidR="00AC1C79" w:rsidRPr="6860C903">
        <w:t xml:space="preserve"> </w:t>
      </w:r>
    </w:p>
    <w:p w14:paraId="5010F9C8" w14:textId="77777777" w:rsidR="0073744A" w:rsidRPr="0073744A" w:rsidRDefault="00C15EA7" w:rsidP="008D477D">
      <w:pPr>
        <w:pStyle w:val="Zkladntext"/>
        <w:numPr>
          <w:ilvl w:val="0"/>
          <w:numId w:val="18"/>
        </w:numPr>
        <w:spacing w:before="120" w:after="120"/>
        <w:ind w:left="714" w:hanging="357"/>
        <w:jc w:val="both"/>
        <w:rPr>
          <w:b/>
          <w:bCs/>
          <w:lang w:val="cs-CZ"/>
        </w:rPr>
      </w:pPr>
      <w:r w:rsidRPr="0073744A">
        <w:rPr>
          <w:b/>
          <w:bCs/>
          <w:lang w:val="cs-CZ"/>
        </w:rPr>
        <w:t xml:space="preserve">Servisní okno </w:t>
      </w:r>
    </w:p>
    <w:p w14:paraId="35F3D359" w14:textId="18D3A11E" w:rsidR="00C15EA7" w:rsidRPr="009C4EBB" w:rsidRDefault="009C4EBB" w:rsidP="6860C903">
      <w:pPr>
        <w:pStyle w:val="Zkladntext"/>
        <w:numPr>
          <w:ilvl w:val="1"/>
          <w:numId w:val="18"/>
        </w:numPr>
        <w:spacing w:before="120" w:after="120"/>
        <w:jc w:val="both"/>
      </w:pPr>
      <w:r w:rsidRPr="007873F9">
        <w:rPr>
          <w:lang w:val="cs-CZ"/>
        </w:rPr>
        <w:t>j</w:t>
      </w:r>
      <w:r w:rsidR="00C15EA7" w:rsidRPr="007873F9">
        <w:rPr>
          <w:lang w:val="cs-CZ"/>
        </w:rPr>
        <w:t xml:space="preserve">e čas vymezený pro provádění servisních činností, údržby, profylaxe, zálohování a dalších činností, které neumožňují běžný provoz </w:t>
      </w:r>
      <w:r w:rsidR="007E11D3" w:rsidRPr="007873F9">
        <w:rPr>
          <w:lang w:val="cs-CZ"/>
        </w:rPr>
        <w:t>infrastruktury IS SZIF</w:t>
      </w:r>
      <w:r w:rsidR="00C15EA7" w:rsidRPr="007873F9">
        <w:rPr>
          <w:lang w:val="cs-CZ"/>
        </w:rPr>
        <w:t xml:space="preserve">. </w:t>
      </w:r>
      <w:r w:rsidR="00B14685" w:rsidRPr="007873F9">
        <w:rPr>
          <w:lang w:val="cs-CZ"/>
        </w:rPr>
        <w:t>V</w:t>
      </w:r>
      <w:r w:rsidR="00C15EA7" w:rsidRPr="007873F9">
        <w:rPr>
          <w:lang w:val="cs-CZ"/>
        </w:rPr>
        <w:t>yužití tohoto času je podmíněno souhlasem Objednatele a uveřejněním oznámení na veřejné uživatelské části</w:t>
      </w:r>
      <w:r w:rsidR="00C15EA7" w:rsidRPr="6860C903">
        <w:t xml:space="preserve"> </w:t>
      </w:r>
      <w:r w:rsidR="007E11D3" w:rsidRPr="6860C903">
        <w:t>IS SZIF</w:t>
      </w:r>
      <w:r w:rsidR="00C15EA7" w:rsidRPr="6860C903">
        <w:t>.</w:t>
      </w:r>
      <w:r w:rsidR="0073744A" w:rsidRPr="6860C903">
        <w:t>;</w:t>
      </w:r>
    </w:p>
    <w:p w14:paraId="3C47879C" w14:textId="77777777" w:rsidR="0073744A" w:rsidRPr="009C4EBB" w:rsidRDefault="00C15EA7" w:rsidP="008D477D">
      <w:pPr>
        <w:pStyle w:val="Zkladntext"/>
        <w:numPr>
          <w:ilvl w:val="0"/>
          <w:numId w:val="18"/>
        </w:numPr>
        <w:spacing w:before="120" w:after="120"/>
        <w:ind w:left="714" w:hanging="357"/>
        <w:jc w:val="both"/>
        <w:rPr>
          <w:b/>
          <w:bCs/>
          <w:lang w:val="cs-CZ"/>
        </w:rPr>
      </w:pPr>
      <w:r w:rsidRPr="009C4EBB">
        <w:rPr>
          <w:b/>
          <w:bCs/>
          <w:lang w:val="cs-CZ"/>
        </w:rPr>
        <w:t>Plánovaná odstávka</w:t>
      </w:r>
    </w:p>
    <w:p w14:paraId="23A0BCA4" w14:textId="70154F6E" w:rsidR="00C15EA7" w:rsidRPr="009C4EBB" w:rsidRDefault="009C4EBB" w:rsidP="27C6639F">
      <w:pPr>
        <w:pStyle w:val="Zkladntext"/>
        <w:numPr>
          <w:ilvl w:val="1"/>
          <w:numId w:val="18"/>
        </w:numPr>
        <w:spacing w:before="120" w:after="120"/>
        <w:jc w:val="both"/>
        <w:rPr>
          <w:lang w:val="cs-CZ"/>
        </w:rPr>
      </w:pPr>
      <w:r w:rsidRPr="009C4EBB">
        <w:rPr>
          <w:lang w:val="cs-CZ"/>
        </w:rPr>
        <w:t>j</w:t>
      </w:r>
      <w:r w:rsidR="00C15EA7" w:rsidRPr="009C4EBB">
        <w:rPr>
          <w:lang w:val="cs-CZ"/>
        </w:rPr>
        <w:t xml:space="preserve">e doba, kdy </w:t>
      </w:r>
      <w:r w:rsidR="007E11D3" w:rsidRPr="009C4EBB">
        <w:rPr>
          <w:lang w:val="cs-CZ"/>
        </w:rPr>
        <w:t>bude infrastruktura IS SZIF uvedena</w:t>
      </w:r>
      <w:r w:rsidR="00C15EA7" w:rsidRPr="009C4EBB">
        <w:rPr>
          <w:lang w:val="cs-CZ"/>
        </w:rPr>
        <w:t xml:space="preserve"> </w:t>
      </w:r>
      <w:r w:rsidR="00807E95" w:rsidRPr="009C4EBB">
        <w:rPr>
          <w:lang w:val="cs-CZ"/>
        </w:rPr>
        <w:t xml:space="preserve">na základě předchozí dohody Poskytovatele a Objednatele </w:t>
      </w:r>
      <w:r w:rsidR="00C15EA7" w:rsidRPr="009C4EBB">
        <w:rPr>
          <w:lang w:val="cs-CZ"/>
        </w:rPr>
        <w:t xml:space="preserve">do stavu mimo provoz. </w:t>
      </w:r>
      <w:r w:rsidR="002C5645" w:rsidRPr="009C4EBB">
        <w:rPr>
          <w:lang w:val="cs-CZ"/>
        </w:rPr>
        <w:t xml:space="preserve">Poskytovatel je povinen žádost o odstávku doručit Objednateli nejméně </w:t>
      </w:r>
      <w:r w:rsidR="00D42AA1" w:rsidRPr="009C4EBB">
        <w:rPr>
          <w:lang w:val="cs-CZ"/>
        </w:rPr>
        <w:t>14</w:t>
      </w:r>
      <w:r w:rsidR="002C5645" w:rsidRPr="009C4EBB">
        <w:rPr>
          <w:lang w:val="cs-CZ"/>
        </w:rPr>
        <w:t xml:space="preserve"> kalendářních dní před požadovaným termínem </w:t>
      </w:r>
      <w:r w:rsidR="00807E95" w:rsidRPr="009C4EBB">
        <w:rPr>
          <w:lang w:val="cs-CZ"/>
        </w:rPr>
        <w:t xml:space="preserve">plánované </w:t>
      </w:r>
      <w:r w:rsidR="002C5645" w:rsidRPr="009C4EBB">
        <w:rPr>
          <w:lang w:val="cs-CZ"/>
        </w:rPr>
        <w:t xml:space="preserve">odstávky. Provedení odstávky je podmíněno souhlasem Objednatele. Poskytovatel se zároveň zavazuje, že jeho snahou bude tyto mimořádné odstávky směřovat </w:t>
      </w:r>
      <w:r w:rsidR="00F475D6" w:rsidRPr="009C4EBB">
        <w:rPr>
          <w:lang w:val="cs-CZ"/>
        </w:rPr>
        <w:t xml:space="preserve">do </w:t>
      </w:r>
      <w:r w:rsidR="00807E95" w:rsidRPr="009C4EBB">
        <w:rPr>
          <w:lang w:val="cs-CZ"/>
        </w:rPr>
        <w:t>doby servisního okna</w:t>
      </w:r>
      <w:r w:rsidR="0073744A" w:rsidRPr="009C4EBB">
        <w:rPr>
          <w:lang w:val="cs-CZ"/>
        </w:rPr>
        <w:t>;</w:t>
      </w:r>
      <w:r w:rsidR="002C5645" w:rsidRPr="009C4EBB">
        <w:rPr>
          <w:lang w:val="cs-CZ"/>
        </w:rPr>
        <w:t xml:space="preserve"> </w:t>
      </w:r>
      <w:r w:rsidR="00C15EA7" w:rsidRPr="009C4EBB">
        <w:rPr>
          <w:lang w:val="cs-CZ"/>
        </w:rPr>
        <w:t xml:space="preserve"> </w:t>
      </w:r>
    </w:p>
    <w:p w14:paraId="68719FA4" w14:textId="4FC267CF" w:rsidR="00975DB1" w:rsidRPr="0073744A" w:rsidRDefault="009C4EBB" w:rsidP="008D477D">
      <w:pPr>
        <w:pStyle w:val="Zkladntext"/>
        <w:numPr>
          <w:ilvl w:val="1"/>
          <w:numId w:val="18"/>
        </w:numPr>
        <w:spacing w:before="120" w:after="120"/>
        <w:jc w:val="both"/>
        <w:rPr>
          <w:lang w:val="cs-CZ"/>
        </w:rPr>
      </w:pPr>
      <w:r>
        <w:rPr>
          <w:lang w:val="cs-CZ"/>
        </w:rPr>
        <w:t>p</w:t>
      </w:r>
      <w:r w:rsidR="00975DB1" w:rsidRPr="0073744A">
        <w:rPr>
          <w:lang w:val="cs-CZ"/>
        </w:rPr>
        <w:t xml:space="preserve">lánované odstávky se </w:t>
      </w:r>
      <w:r w:rsidR="00F475D6" w:rsidRPr="0073744A">
        <w:rPr>
          <w:lang w:val="cs-CZ"/>
        </w:rPr>
        <w:t>ne</w:t>
      </w:r>
      <w:r w:rsidR="006E735F" w:rsidRPr="0073744A">
        <w:rPr>
          <w:lang w:val="cs-CZ"/>
        </w:rPr>
        <w:t>za</w:t>
      </w:r>
      <w:r w:rsidR="00975DB1" w:rsidRPr="0073744A">
        <w:rPr>
          <w:lang w:val="cs-CZ"/>
        </w:rPr>
        <w:t>počítávají d</w:t>
      </w:r>
      <w:r w:rsidR="001E5AE8" w:rsidRPr="0073744A">
        <w:rPr>
          <w:lang w:val="cs-CZ"/>
        </w:rPr>
        <w:t>o celkové nedostupnosti systému</w:t>
      </w:r>
      <w:r w:rsidR="0073744A" w:rsidRPr="0073744A">
        <w:rPr>
          <w:lang w:val="cs-CZ"/>
        </w:rPr>
        <w:t>,</w:t>
      </w:r>
      <w:r w:rsidR="001E5AE8" w:rsidRPr="0073744A">
        <w:rPr>
          <w:lang w:val="cs-CZ"/>
        </w:rPr>
        <w:t xml:space="preserve"> </w:t>
      </w:r>
      <w:r w:rsidR="00975DB1" w:rsidRPr="0073744A">
        <w:rPr>
          <w:lang w:val="cs-CZ"/>
        </w:rPr>
        <w:t>a tedy do výsledného SLA</w:t>
      </w:r>
      <w:r w:rsidR="0073744A">
        <w:rPr>
          <w:lang w:val="cs-CZ"/>
        </w:rPr>
        <w:t>;</w:t>
      </w:r>
    </w:p>
    <w:p w14:paraId="0C39D680" w14:textId="729B6D70" w:rsidR="006E735F" w:rsidRPr="00E87A94" w:rsidRDefault="009C4EBB" w:rsidP="008D477D">
      <w:pPr>
        <w:pStyle w:val="Zkladntext"/>
        <w:numPr>
          <w:ilvl w:val="1"/>
          <w:numId w:val="18"/>
        </w:numPr>
        <w:spacing w:before="120" w:after="120"/>
        <w:jc w:val="both"/>
        <w:rPr>
          <w:lang w:val="cs-CZ"/>
        </w:rPr>
      </w:pPr>
      <w:r>
        <w:rPr>
          <w:lang w:val="cs-CZ"/>
        </w:rPr>
        <w:t>d</w:t>
      </w:r>
      <w:r w:rsidR="006E735F" w:rsidRPr="0073744A">
        <w:rPr>
          <w:lang w:val="cs-CZ"/>
        </w:rPr>
        <w:t>o plánovaných odstávek nebo servisních oken se nepočítají časy výpadky infrastruktury IS SZIF, aplika</w:t>
      </w:r>
      <w:r w:rsidR="00623BB4" w:rsidRPr="0073744A">
        <w:rPr>
          <w:lang w:val="cs-CZ"/>
        </w:rPr>
        <w:t>ční</w:t>
      </w:r>
      <w:r w:rsidR="0073744A" w:rsidRPr="0073744A">
        <w:rPr>
          <w:lang w:val="cs-CZ"/>
        </w:rPr>
        <w:t>ch</w:t>
      </w:r>
      <w:r w:rsidR="00623BB4" w:rsidRPr="0073744A">
        <w:rPr>
          <w:lang w:val="cs-CZ"/>
        </w:rPr>
        <w:t xml:space="preserve"> vrst</w:t>
      </w:r>
      <w:r w:rsidR="00E87A94">
        <w:rPr>
          <w:lang w:val="cs-CZ"/>
        </w:rPr>
        <w:t>e</w:t>
      </w:r>
      <w:r w:rsidR="00623BB4" w:rsidRPr="0073744A">
        <w:rPr>
          <w:lang w:val="cs-CZ"/>
        </w:rPr>
        <w:t>v</w:t>
      </w:r>
      <w:r w:rsidR="006E735F" w:rsidRPr="0073744A">
        <w:rPr>
          <w:lang w:val="cs-CZ"/>
        </w:rPr>
        <w:t xml:space="preserve"> a dalších služeb způsobené chybou pracovníků Poskytovatele, incidentem nebo havárií</w:t>
      </w:r>
      <w:r>
        <w:rPr>
          <w:lang w:val="cs-CZ"/>
        </w:rPr>
        <w:t>;</w:t>
      </w:r>
    </w:p>
    <w:p w14:paraId="21E6ACF1" w14:textId="77777777" w:rsidR="00834ED2" w:rsidRPr="00E87A94" w:rsidRDefault="00834ED2" w:rsidP="008D477D">
      <w:pPr>
        <w:pStyle w:val="Nadpis3"/>
        <w:keepLines/>
        <w:numPr>
          <w:ilvl w:val="2"/>
          <w:numId w:val="14"/>
        </w:numPr>
        <w:ind w:left="720" w:hanging="720"/>
        <w:rPr>
          <w:caps w:val="0"/>
          <w:color w:val="243F60" w:themeColor="accent1" w:themeShade="7F"/>
          <w:sz w:val="32"/>
          <w:szCs w:val="32"/>
        </w:rPr>
      </w:pPr>
      <w:r w:rsidRPr="00E87A94">
        <w:rPr>
          <w:caps w:val="0"/>
          <w:color w:val="243F60" w:themeColor="accent1" w:themeShade="7F"/>
          <w:sz w:val="32"/>
          <w:szCs w:val="32"/>
        </w:rPr>
        <w:t>Definice dalších pojmů</w:t>
      </w:r>
    </w:p>
    <w:p w14:paraId="49C53E0A" w14:textId="77777777" w:rsidR="00E87A94" w:rsidRPr="00E87A94" w:rsidRDefault="00103C7C" w:rsidP="008D477D">
      <w:pPr>
        <w:pStyle w:val="Zkladntext"/>
        <w:numPr>
          <w:ilvl w:val="0"/>
          <w:numId w:val="18"/>
        </w:numPr>
        <w:spacing w:before="120" w:after="120"/>
        <w:ind w:left="714" w:hanging="357"/>
        <w:jc w:val="both"/>
        <w:rPr>
          <w:b/>
          <w:bCs/>
          <w:lang w:val="cs-CZ"/>
        </w:rPr>
      </w:pPr>
      <w:r w:rsidRPr="00E87A94">
        <w:rPr>
          <w:b/>
          <w:bCs/>
          <w:lang w:val="cs-CZ"/>
        </w:rPr>
        <w:t>Protokol o poskytnuté službě</w:t>
      </w:r>
    </w:p>
    <w:p w14:paraId="2985551F" w14:textId="775D7483" w:rsidR="00103C7C" w:rsidRPr="00E87A94" w:rsidRDefault="00103C7C" w:rsidP="008D477D">
      <w:pPr>
        <w:pStyle w:val="Zkladntext"/>
        <w:numPr>
          <w:ilvl w:val="1"/>
          <w:numId w:val="18"/>
        </w:numPr>
        <w:spacing w:before="120" w:after="120"/>
        <w:jc w:val="both"/>
        <w:rPr>
          <w:lang w:val="cs-CZ"/>
        </w:rPr>
      </w:pPr>
      <w:r w:rsidRPr="00E87A94">
        <w:rPr>
          <w:lang w:val="cs-CZ"/>
        </w:rPr>
        <w:lastRenderedPageBreak/>
        <w:t xml:space="preserve">je sada výkazů, zpráv, návrhů a dalších dokumentů sestavovaných Poskytovatelem za vyhodnocovací období. Rozsah Protokolu a jeho náležitosti jsou vymezeny v rámci </w:t>
      </w:r>
      <w:r w:rsidR="00807E95" w:rsidRPr="00E87A94">
        <w:rPr>
          <w:lang w:val="cs-CZ"/>
        </w:rPr>
        <w:t>jednotlivých specifikací</w:t>
      </w:r>
      <w:r w:rsidRPr="00E87A94">
        <w:rPr>
          <w:lang w:val="cs-CZ"/>
        </w:rPr>
        <w:t xml:space="preserve"> Služeb Poskytovatele v tomto dokumentu. Poskytovatel zodpovídá za to, že Protokol o poskytnuté službě bude zpracován v detailu umožňujícím kvalitativní a kvantitativní vyhodnocení každé Služby s důrazem na dodržení SLA.</w:t>
      </w:r>
      <w:r w:rsidR="00E87A94">
        <w:rPr>
          <w:lang w:val="cs-CZ"/>
        </w:rPr>
        <w:t>;</w:t>
      </w:r>
    </w:p>
    <w:p w14:paraId="7A49DE8F" w14:textId="574BAB44" w:rsidR="00103C7C" w:rsidRPr="00E87A94" w:rsidRDefault="00103C7C" w:rsidP="008D477D">
      <w:pPr>
        <w:pStyle w:val="Zkladntext"/>
        <w:numPr>
          <w:ilvl w:val="1"/>
          <w:numId w:val="18"/>
        </w:numPr>
        <w:spacing w:before="120" w:after="120"/>
        <w:jc w:val="both"/>
        <w:rPr>
          <w:lang w:val="cs-CZ"/>
        </w:rPr>
      </w:pPr>
      <w:r w:rsidRPr="00E87A94">
        <w:rPr>
          <w:lang w:val="cs-CZ"/>
        </w:rPr>
        <w:t>Protokol o poskytnuté službě je předkládán Objednateli ke schválení a slouží jako podklad pro uplatnění sankcí a fakturaci Poskytovatele.</w:t>
      </w:r>
      <w:r w:rsidR="00E87A94">
        <w:rPr>
          <w:lang w:val="cs-CZ"/>
        </w:rPr>
        <w:t>;</w:t>
      </w:r>
    </w:p>
    <w:p w14:paraId="5F7F1BFC" w14:textId="77777777" w:rsidR="00E87A94" w:rsidRPr="00E87A94" w:rsidRDefault="00103C7C" w:rsidP="008D477D">
      <w:pPr>
        <w:pStyle w:val="Zkladntext"/>
        <w:numPr>
          <w:ilvl w:val="0"/>
          <w:numId w:val="18"/>
        </w:numPr>
        <w:spacing w:before="120" w:after="120"/>
        <w:ind w:left="714" w:hanging="357"/>
        <w:jc w:val="both"/>
        <w:rPr>
          <w:b/>
          <w:bCs/>
          <w:lang w:val="cs-CZ"/>
        </w:rPr>
      </w:pPr>
      <w:r w:rsidRPr="00E87A94">
        <w:rPr>
          <w:b/>
          <w:bCs/>
          <w:lang w:val="cs-CZ"/>
        </w:rPr>
        <w:t>MD</w:t>
      </w:r>
    </w:p>
    <w:p w14:paraId="7EEC0AB5" w14:textId="00A29062" w:rsidR="00103C7C" w:rsidRPr="00E669F4" w:rsidRDefault="00103C7C" w:rsidP="008D477D">
      <w:pPr>
        <w:pStyle w:val="Zkladntext"/>
        <w:numPr>
          <w:ilvl w:val="1"/>
          <w:numId w:val="18"/>
        </w:numPr>
        <w:spacing w:before="120" w:after="120"/>
        <w:jc w:val="both"/>
        <w:rPr>
          <w:lang w:val="cs-CZ"/>
        </w:rPr>
      </w:pPr>
      <w:r w:rsidRPr="00E669F4">
        <w:rPr>
          <w:lang w:val="cs-CZ"/>
        </w:rPr>
        <w:t xml:space="preserve">je jednotka kapacity, která definuje vynaloženou práci jednoho pracovníka za jeden pracovní den, který je tvořen 8 </w:t>
      </w:r>
      <w:r w:rsidR="00807E95" w:rsidRPr="00E669F4">
        <w:rPr>
          <w:lang w:val="cs-CZ"/>
        </w:rPr>
        <w:t xml:space="preserve">pracovními </w:t>
      </w:r>
      <w:r w:rsidRPr="00E669F4">
        <w:rPr>
          <w:lang w:val="cs-CZ"/>
        </w:rPr>
        <w:t>hodinami.</w:t>
      </w:r>
      <w:r w:rsidR="00E669F4">
        <w:rPr>
          <w:lang w:val="cs-CZ"/>
        </w:rPr>
        <w:t>;</w:t>
      </w:r>
    </w:p>
    <w:p w14:paraId="4063BE36" w14:textId="77777777" w:rsidR="00103C7C" w:rsidRPr="00821948" w:rsidRDefault="00103C7C" w:rsidP="00103C7C">
      <w:pPr>
        <w:rPr>
          <w:b/>
        </w:rPr>
      </w:pPr>
    </w:p>
    <w:p w14:paraId="7962AF87" w14:textId="77777777" w:rsidR="00E669F4" w:rsidRPr="00E669F4" w:rsidRDefault="00103C7C" w:rsidP="008D477D">
      <w:pPr>
        <w:pStyle w:val="Zkladntext"/>
        <w:numPr>
          <w:ilvl w:val="0"/>
          <w:numId w:val="18"/>
        </w:numPr>
        <w:spacing w:before="120" w:after="120"/>
        <w:ind w:left="714" w:hanging="357"/>
        <w:jc w:val="both"/>
        <w:rPr>
          <w:b/>
          <w:bCs/>
          <w:lang w:val="cs-CZ"/>
        </w:rPr>
      </w:pPr>
      <w:r w:rsidRPr="00E669F4">
        <w:rPr>
          <w:b/>
          <w:bCs/>
          <w:lang w:val="cs-CZ"/>
        </w:rPr>
        <w:t>ServiceDesk</w:t>
      </w:r>
    </w:p>
    <w:p w14:paraId="7F66E892" w14:textId="40261C58" w:rsidR="00103C7C" w:rsidRDefault="00103C7C" w:rsidP="008D477D">
      <w:pPr>
        <w:pStyle w:val="Zkladntext"/>
        <w:numPr>
          <w:ilvl w:val="1"/>
          <w:numId w:val="18"/>
        </w:numPr>
        <w:spacing w:before="120" w:after="120"/>
        <w:jc w:val="both"/>
        <w:rPr>
          <w:lang w:val="cs-CZ"/>
        </w:rPr>
      </w:pPr>
      <w:r w:rsidRPr="00E669F4">
        <w:rPr>
          <w:lang w:val="cs-CZ"/>
        </w:rPr>
        <w:t xml:space="preserve">je jednotný systém pro evidenci a řízení všech záznamů (Incidentů, Požadavků, Konfigurační databáze, Vad,…) souvisejících s provozem a správou infrastruktury IS SZIF a poskytováním služeb </w:t>
      </w:r>
      <w:r w:rsidR="00807E95" w:rsidRPr="00E669F4">
        <w:rPr>
          <w:lang w:val="cs-CZ"/>
        </w:rPr>
        <w:t>P</w:t>
      </w:r>
      <w:r w:rsidRPr="00E669F4">
        <w:rPr>
          <w:lang w:val="cs-CZ"/>
        </w:rPr>
        <w:t>odpory.</w:t>
      </w:r>
      <w:r w:rsidR="00AD41DE" w:rsidRPr="00E669F4">
        <w:rPr>
          <w:lang w:val="cs-CZ"/>
        </w:rPr>
        <w:t xml:space="preserve"> Řízení záznamů je založeno na implementovaných procesech řízení IT služeb. ServiceDesk SZIF je zajišťován Objednatelem.</w:t>
      </w:r>
      <w:r w:rsidRPr="00E669F4">
        <w:rPr>
          <w:lang w:val="cs-CZ"/>
        </w:rPr>
        <w:t xml:space="preserve"> </w:t>
      </w:r>
      <w:r w:rsidR="00AD41DE" w:rsidRPr="00E669F4">
        <w:rPr>
          <w:lang w:val="cs-CZ"/>
        </w:rPr>
        <w:t>Objednatel zajistí Poskytovateli přidělení uživatelských rolí a práv k ServiceDesku, na jejichž základě bude pracovníkům Poskytovatele umožněno provádět činnosti podpory v rozsahu stanoveném Službou IS04</w:t>
      </w:r>
      <w:r w:rsidRPr="00E669F4">
        <w:rPr>
          <w:lang w:val="cs-CZ"/>
        </w:rPr>
        <w:t xml:space="preserve">. </w:t>
      </w:r>
    </w:p>
    <w:p w14:paraId="5DF9C89A" w14:textId="47511F6A" w:rsidR="00E669F4" w:rsidRPr="00E669F4" w:rsidRDefault="00E669F4" w:rsidP="008D477D">
      <w:pPr>
        <w:pStyle w:val="Zkladntext"/>
        <w:numPr>
          <w:ilvl w:val="0"/>
          <w:numId w:val="18"/>
        </w:numPr>
        <w:spacing w:before="120" w:after="120"/>
        <w:ind w:left="714" w:hanging="357"/>
        <w:jc w:val="both"/>
        <w:rPr>
          <w:b/>
          <w:bCs/>
          <w:lang w:val="cs-CZ"/>
        </w:rPr>
      </w:pPr>
      <w:r w:rsidRPr="00E669F4">
        <w:rPr>
          <w:b/>
          <w:bCs/>
          <w:lang w:val="cs-CZ"/>
        </w:rPr>
        <w:t>Úrovně podpory</w:t>
      </w:r>
    </w:p>
    <w:p w14:paraId="3DD17A8C" w14:textId="2AEC30AA" w:rsidR="00103C7C" w:rsidRPr="00E669F4" w:rsidRDefault="00E669F4" w:rsidP="008D477D">
      <w:pPr>
        <w:pStyle w:val="Zkladntext"/>
        <w:numPr>
          <w:ilvl w:val="1"/>
          <w:numId w:val="18"/>
        </w:numPr>
        <w:spacing w:before="120" w:after="120"/>
        <w:jc w:val="both"/>
        <w:rPr>
          <w:lang w:val="cs-CZ"/>
        </w:rPr>
      </w:pPr>
      <w:r w:rsidRPr="00E669F4">
        <w:rPr>
          <w:b/>
          <w:bCs/>
          <w:lang w:val="cs-CZ"/>
        </w:rPr>
        <w:t xml:space="preserve">1. </w:t>
      </w:r>
      <w:r w:rsidR="00103C7C" w:rsidRPr="00E669F4">
        <w:rPr>
          <w:b/>
          <w:bCs/>
          <w:lang w:val="cs-CZ"/>
        </w:rPr>
        <w:t>úroveň podpory</w:t>
      </w:r>
      <w:r w:rsidRPr="00E669F4">
        <w:rPr>
          <w:b/>
          <w:bCs/>
          <w:lang w:val="cs-CZ"/>
        </w:rPr>
        <w:t xml:space="preserve"> (L1)</w:t>
      </w:r>
      <w:r w:rsidRPr="00E669F4">
        <w:rPr>
          <w:lang w:val="cs-CZ"/>
        </w:rPr>
        <w:t xml:space="preserve"> </w:t>
      </w:r>
      <w:r w:rsidR="00103C7C" w:rsidRPr="00E669F4">
        <w:rPr>
          <w:lang w:val="cs-CZ"/>
        </w:rPr>
        <w:t>pracoviště ServiceDesk zabezpečuje příjem</w:t>
      </w:r>
      <w:r>
        <w:rPr>
          <w:lang w:val="cs-CZ"/>
        </w:rPr>
        <w:t>,</w:t>
      </w:r>
      <w:r w:rsidR="00103C7C" w:rsidRPr="00E669F4">
        <w:rPr>
          <w:lang w:val="cs-CZ"/>
        </w:rPr>
        <w:t xml:space="preserve"> resp. vstupní zpracování všech incidentů, požadavků od autorizovaných uživatelů a dodavatelů, jejich prvotní kontrolu, klasifikaci a předání řešitelům na základě stanovených eskalačních procedur.</w:t>
      </w:r>
      <w:r>
        <w:rPr>
          <w:lang w:val="cs-CZ"/>
        </w:rPr>
        <w:t>;</w:t>
      </w:r>
      <w:r w:rsidR="00103C7C" w:rsidRPr="00E669F4">
        <w:rPr>
          <w:lang w:val="cs-CZ"/>
        </w:rPr>
        <w:t xml:space="preserve"> </w:t>
      </w:r>
    </w:p>
    <w:p w14:paraId="30102E3F" w14:textId="4213A8D9" w:rsidR="001E5AE8" w:rsidRPr="009C4EBB" w:rsidRDefault="001E5AE8" w:rsidP="6860C903">
      <w:pPr>
        <w:pStyle w:val="Zkladntext"/>
        <w:numPr>
          <w:ilvl w:val="1"/>
          <w:numId w:val="18"/>
        </w:numPr>
        <w:spacing w:before="120" w:after="120"/>
        <w:jc w:val="both"/>
      </w:pPr>
      <w:r w:rsidRPr="6860C903">
        <w:rPr>
          <w:b/>
          <w:bCs/>
        </w:rPr>
        <w:t xml:space="preserve">2. </w:t>
      </w:r>
      <w:r w:rsidR="00103C7C" w:rsidRPr="007873F9">
        <w:rPr>
          <w:b/>
          <w:lang w:val="cs-CZ"/>
        </w:rPr>
        <w:t>úroveň podpory</w:t>
      </w:r>
      <w:r w:rsidR="00E669F4" w:rsidRPr="007873F9">
        <w:rPr>
          <w:b/>
          <w:lang w:val="cs-CZ"/>
        </w:rPr>
        <w:t xml:space="preserve"> (L2)</w:t>
      </w:r>
      <w:r w:rsidR="00103C7C" w:rsidRPr="007873F9">
        <w:rPr>
          <w:lang w:val="cs-CZ"/>
        </w:rPr>
        <w:t xml:space="preserve"> ozna</w:t>
      </w:r>
      <w:r w:rsidR="00807E95" w:rsidRPr="007873F9">
        <w:rPr>
          <w:lang w:val="cs-CZ"/>
        </w:rPr>
        <w:t>čuje první vrstvu řešitelů přijatého požadavku nebo</w:t>
      </w:r>
      <w:r w:rsidR="00103C7C" w:rsidRPr="007873F9">
        <w:rPr>
          <w:lang w:val="cs-CZ"/>
        </w:rPr>
        <w:t xml:space="preserve"> incidentu. Typicky se jedná o pracovníky Poskytovatele</w:t>
      </w:r>
      <w:r w:rsidRPr="6860C903">
        <w:t>.</w:t>
      </w:r>
      <w:r w:rsidR="00E669F4" w:rsidRPr="6860C903">
        <w:t>;</w:t>
      </w:r>
    </w:p>
    <w:p w14:paraId="77CAFBB4" w14:textId="0741646D" w:rsidR="00103C7C" w:rsidRPr="00E669F4" w:rsidRDefault="00103C7C" w:rsidP="008D477D">
      <w:pPr>
        <w:pStyle w:val="Zkladntext"/>
        <w:numPr>
          <w:ilvl w:val="1"/>
          <w:numId w:val="18"/>
        </w:numPr>
        <w:spacing w:before="120" w:after="120"/>
        <w:jc w:val="both"/>
        <w:rPr>
          <w:lang w:val="cs-CZ"/>
        </w:rPr>
      </w:pPr>
      <w:r w:rsidRPr="00E669F4">
        <w:rPr>
          <w:b/>
          <w:bCs/>
          <w:lang w:val="cs-CZ"/>
        </w:rPr>
        <w:t>3. úroveň podpory</w:t>
      </w:r>
      <w:r w:rsidR="00E669F4" w:rsidRPr="00E669F4">
        <w:rPr>
          <w:b/>
          <w:bCs/>
          <w:lang w:val="cs-CZ"/>
        </w:rPr>
        <w:t xml:space="preserve"> (L3)</w:t>
      </w:r>
      <w:r w:rsidRPr="00E669F4">
        <w:rPr>
          <w:lang w:val="cs-CZ"/>
        </w:rPr>
        <w:t xml:space="preserve"> označuje druhou vrstvu řešitelů, kteří provádějí vysoce specializované činnosti, např. metodicko-technické analýzy složitých problémů. Jedná se zejména o výrobce/dodavatele SW a HW, případně jejich specializované servisní partnery. Řešitel 3. úrovně podpory je vždy specifikován smlouvou o podpoře, nebo v rámci zakoupené licence podpory</w:t>
      </w:r>
      <w:r w:rsidR="00E669F4" w:rsidRPr="00E669F4">
        <w:rPr>
          <w:lang w:val="cs-CZ"/>
        </w:rPr>
        <w:t>,</w:t>
      </w:r>
      <w:r w:rsidRPr="00E669F4">
        <w:rPr>
          <w:lang w:val="cs-CZ"/>
        </w:rPr>
        <w:t xml:space="preserve"> a to včetně kontaktních informací a způsobů alokace.</w:t>
      </w:r>
      <w:r w:rsidR="00E669F4">
        <w:rPr>
          <w:lang w:val="cs-CZ"/>
        </w:rPr>
        <w:t>;</w:t>
      </w:r>
    </w:p>
    <w:p w14:paraId="1419BA51" w14:textId="201CCB93" w:rsidR="00252661" w:rsidRPr="00E669F4" w:rsidRDefault="00103C7C" w:rsidP="008D477D">
      <w:pPr>
        <w:pStyle w:val="Zkladntext"/>
        <w:numPr>
          <w:ilvl w:val="1"/>
          <w:numId w:val="18"/>
        </w:numPr>
        <w:spacing w:before="120" w:after="120"/>
        <w:jc w:val="both"/>
        <w:rPr>
          <w:lang w:val="cs-CZ"/>
        </w:rPr>
      </w:pPr>
      <w:r w:rsidRPr="00E669F4">
        <w:rPr>
          <w:lang w:val="cs-CZ"/>
        </w:rPr>
        <w:t>Všechny záznamy procházející 1. až 3. úrovní podpory budou vedeny v systému ServiceDesk. Způsob řešení na 3. úrovni podpory je povinen do ServiceDesku zaznamenat řešitel 2. úrovně podpory, která 3. úroveň aktivoval.</w:t>
      </w:r>
      <w:r w:rsidR="00E669F4">
        <w:rPr>
          <w:lang w:val="cs-CZ"/>
        </w:rPr>
        <w:t>;</w:t>
      </w:r>
    </w:p>
    <w:p w14:paraId="3A0D7185" w14:textId="77777777" w:rsidR="0083748B" w:rsidRDefault="0083748B" w:rsidP="008D477D">
      <w:pPr>
        <w:pStyle w:val="Nadpis1"/>
        <w:numPr>
          <w:ilvl w:val="1"/>
          <w:numId w:val="14"/>
        </w:numPr>
        <w:ind w:left="431" w:hanging="431"/>
      </w:pPr>
      <w:bookmarkStart w:id="369" w:name="_Toc436913527"/>
      <w:bookmarkStart w:id="370" w:name="_Toc177709663"/>
      <w:bookmarkStart w:id="371" w:name="_Toc185492594"/>
      <w:r>
        <w:t>Vymezení SLA</w:t>
      </w:r>
      <w:bookmarkEnd w:id="369"/>
      <w:bookmarkEnd w:id="370"/>
      <w:bookmarkEnd w:id="371"/>
    </w:p>
    <w:p w14:paraId="30C8C8B8" w14:textId="77777777" w:rsidR="0083748B" w:rsidRPr="00CB7E0A" w:rsidRDefault="0083748B" w:rsidP="008D477D">
      <w:pPr>
        <w:pStyle w:val="Nadpis3"/>
        <w:keepLines/>
        <w:numPr>
          <w:ilvl w:val="2"/>
          <w:numId w:val="14"/>
        </w:numPr>
        <w:ind w:left="720" w:hanging="720"/>
        <w:rPr>
          <w:caps w:val="0"/>
          <w:color w:val="243F60" w:themeColor="accent1" w:themeShade="7F"/>
          <w:sz w:val="32"/>
          <w:szCs w:val="32"/>
        </w:rPr>
      </w:pPr>
      <w:r w:rsidRPr="00CB7E0A">
        <w:rPr>
          <w:caps w:val="0"/>
          <w:color w:val="243F60" w:themeColor="accent1" w:themeShade="7F"/>
          <w:sz w:val="32"/>
          <w:szCs w:val="32"/>
        </w:rPr>
        <w:t>SLA pro správu a provoz</w:t>
      </w:r>
    </w:p>
    <w:p w14:paraId="21C906AC" w14:textId="77777777" w:rsidR="0083748B" w:rsidRPr="00CB7E0A" w:rsidRDefault="0083748B" w:rsidP="0083748B">
      <w:pPr>
        <w:rPr>
          <w:rFonts w:asciiTheme="minorHAnsi" w:hAnsiTheme="minorHAnsi" w:cstheme="minorHAnsi"/>
          <w:sz w:val="22"/>
          <w:szCs w:val="22"/>
        </w:rPr>
      </w:pPr>
      <w:r w:rsidRPr="00CB7E0A">
        <w:rPr>
          <w:rFonts w:asciiTheme="minorHAnsi" w:hAnsiTheme="minorHAnsi" w:cstheme="minorHAnsi"/>
          <w:sz w:val="22"/>
          <w:szCs w:val="22"/>
        </w:rPr>
        <w:t xml:space="preserve">Poskytovatel garantuje, že předmět plnění (Služby) bude v požadované provozní době vykazovat </w:t>
      </w:r>
      <w:r w:rsidRPr="00CB7E0A">
        <w:rPr>
          <w:rFonts w:asciiTheme="minorHAnsi" w:hAnsiTheme="minorHAnsi" w:cstheme="minorHAnsi"/>
          <w:b/>
          <w:bCs/>
          <w:sz w:val="22"/>
          <w:szCs w:val="22"/>
        </w:rPr>
        <w:t>spolehlivost a dostupnost rovnu nebo lepší, než je stanovená hodnota parametru „Minimální dostupnost“</w:t>
      </w:r>
      <w:r w:rsidRPr="00CB7E0A">
        <w:rPr>
          <w:rFonts w:asciiTheme="minorHAnsi" w:hAnsiTheme="minorHAnsi" w:cstheme="minorHAnsi"/>
          <w:sz w:val="22"/>
          <w:szCs w:val="22"/>
        </w:rPr>
        <w:t xml:space="preserve">. </w:t>
      </w:r>
    </w:p>
    <w:p w14:paraId="75A3C375" w14:textId="268E5CB6" w:rsidR="00CB7E0A" w:rsidRPr="00CB7E0A" w:rsidRDefault="00CB7E0A" w:rsidP="0083748B">
      <w:pPr>
        <w:rPr>
          <w:rFonts w:asciiTheme="minorHAnsi" w:hAnsiTheme="minorHAnsi" w:cstheme="minorHAnsi"/>
          <w:sz w:val="22"/>
          <w:szCs w:val="22"/>
        </w:rPr>
      </w:pPr>
      <w:r w:rsidRPr="00CB7E0A">
        <w:rPr>
          <w:rFonts w:asciiTheme="minorHAnsi" w:hAnsiTheme="minorHAnsi" w:cstheme="minorHAnsi"/>
          <w:sz w:val="22"/>
          <w:szCs w:val="22"/>
        </w:rPr>
        <w:lastRenderedPageBreak/>
        <w:t xml:space="preserve">Splnění SLA parametru „Dostupnost“ se počítá z provozní doby. Předmět plnění je považován za </w:t>
      </w:r>
      <w:r w:rsidRPr="00CB7E0A">
        <w:rPr>
          <w:rFonts w:asciiTheme="minorHAnsi" w:hAnsiTheme="minorHAnsi" w:cstheme="minorHAnsi"/>
          <w:b/>
          <w:bCs/>
          <w:sz w:val="22"/>
          <w:szCs w:val="22"/>
        </w:rPr>
        <w:t>nedostupný v případě výskytu vady/incidentu kategorie A</w:t>
      </w:r>
      <w:r w:rsidRPr="00CB7E0A">
        <w:rPr>
          <w:rFonts w:asciiTheme="minorHAnsi" w:hAnsiTheme="minorHAnsi" w:cstheme="minorHAnsi"/>
          <w:sz w:val="22"/>
          <w:szCs w:val="22"/>
        </w:rPr>
        <w:t xml:space="preserve">. Objednatel stanovuje, že </w:t>
      </w:r>
      <w:r w:rsidRPr="00CB7E0A">
        <w:rPr>
          <w:rFonts w:asciiTheme="minorHAnsi" w:hAnsiTheme="minorHAnsi" w:cstheme="minorHAnsi"/>
          <w:b/>
          <w:bCs/>
          <w:sz w:val="22"/>
          <w:szCs w:val="22"/>
        </w:rPr>
        <w:t>maximální počet</w:t>
      </w:r>
      <w:r w:rsidRPr="00CB7E0A">
        <w:rPr>
          <w:rFonts w:asciiTheme="minorHAnsi" w:hAnsiTheme="minorHAnsi" w:cstheme="minorHAnsi"/>
          <w:sz w:val="22"/>
          <w:szCs w:val="22"/>
        </w:rPr>
        <w:t xml:space="preserve"> vad/incidentů kategorie A za vyhodnocovací období je stanoven hodnotou SLA parametru </w:t>
      </w:r>
      <w:r w:rsidRPr="00CB7E0A">
        <w:rPr>
          <w:rFonts w:asciiTheme="minorHAnsi" w:hAnsiTheme="minorHAnsi" w:cstheme="minorHAnsi"/>
          <w:b/>
          <w:bCs/>
          <w:sz w:val="22"/>
          <w:szCs w:val="22"/>
        </w:rPr>
        <w:t>"Maximální počet za období</w:t>
      </w:r>
      <w:r w:rsidRPr="00CB7E0A">
        <w:rPr>
          <w:rFonts w:asciiTheme="minorHAnsi" w:hAnsiTheme="minorHAnsi" w:cstheme="minorHAnsi"/>
          <w:sz w:val="22"/>
          <w:szCs w:val="22"/>
        </w:rPr>
        <w:t xml:space="preserve">" definovaném pro každou Službu v jejím katalogovém listu. Výskyt vady/incidentu kategorie, a tedy nedostupnosti, je Poskytovatel povinen potvrdit v rámci informace o způsobu a odhadu délky řešení. Pro případ, že by Poskytovatel odmítal potvrdit nedostupnost, a tedy klasifikaci vady/incidentu A, je Objednatel mimo jiné oprávněn požádat provozovatele aplikační vrstvy SAP o výstupy z aplikačního monitoringu, případně jiné podklady, na jejichž základě lze nedostupnost služeb Poskytovatele prokázat. Poskytovatel je povinen takovéto podklady a výstupy, resp. závěry z nich vyplývající, akceptovat. </w:t>
      </w:r>
    </w:p>
    <w:p w14:paraId="1AB34892" w14:textId="77777777" w:rsidR="0083748B" w:rsidRPr="00CB7E0A" w:rsidRDefault="0083748B" w:rsidP="0083748B">
      <w:pPr>
        <w:rPr>
          <w:rFonts w:asciiTheme="minorHAnsi" w:hAnsiTheme="minorHAnsi" w:cstheme="minorHAnsi"/>
          <w:sz w:val="22"/>
          <w:szCs w:val="22"/>
        </w:rPr>
      </w:pPr>
      <w:r w:rsidRPr="00CB7E0A">
        <w:rPr>
          <w:rFonts w:asciiTheme="minorHAnsi" w:hAnsiTheme="minorHAnsi" w:cstheme="minorHAnsi"/>
          <w:sz w:val="22"/>
          <w:szCs w:val="22"/>
        </w:rPr>
        <w:t>Přitom platí následující zásady:</w:t>
      </w:r>
    </w:p>
    <w:p w14:paraId="6AF3BF82" w14:textId="53ED276E" w:rsidR="0083748B" w:rsidRPr="00CB7E0A" w:rsidRDefault="0083748B" w:rsidP="008D477D">
      <w:pPr>
        <w:pStyle w:val="Zkladntext"/>
        <w:numPr>
          <w:ilvl w:val="1"/>
          <w:numId w:val="18"/>
        </w:numPr>
        <w:spacing w:before="120" w:after="120"/>
        <w:jc w:val="both"/>
        <w:rPr>
          <w:lang w:val="cs-CZ"/>
        </w:rPr>
      </w:pPr>
      <w:r w:rsidRPr="00CB7E0A">
        <w:rPr>
          <w:lang w:val="cs-CZ"/>
        </w:rPr>
        <w:t xml:space="preserve">Poskytovatel má povinnost vhodným způsobem informovat Objednatele a provozovatele </w:t>
      </w:r>
      <w:r w:rsidR="00623BB4" w:rsidRPr="00CB7E0A">
        <w:rPr>
          <w:lang w:val="cs-CZ"/>
        </w:rPr>
        <w:t xml:space="preserve">aplikační vrstvy </w:t>
      </w:r>
      <w:r w:rsidRPr="00CB7E0A">
        <w:rPr>
          <w:lang w:val="cs-CZ"/>
        </w:rPr>
        <w:t>SAP o míře ztrát dat v důsledku havárie/incidentu v infrastruktuře IS SZIF.</w:t>
      </w:r>
      <w:r w:rsidR="00CB7E0A">
        <w:rPr>
          <w:lang w:val="cs-CZ"/>
        </w:rPr>
        <w:t>;</w:t>
      </w:r>
      <w:r w:rsidRPr="00CB7E0A">
        <w:rPr>
          <w:lang w:val="cs-CZ"/>
        </w:rPr>
        <w:t xml:space="preserve"> </w:t>
      </w:r>
    </w:p>
    <w:p w14:paraId="2406E074" w14:textId="4C0E8196" w:rsidR="0083748B" w:rsidRPr="00CB7E0A" w:rsidRDefault="0083748B" w:rsidP="008D477D">
      <w:pPr>
        <w:pStyle w:val="Zkladntext"/>
        <w:numPr>
          <w:ilvl w:val="1"/>
          <w:numId w:val="18"/>
        </w:numPr>
        <w:spacing w:before="120" w:after="120"/>
        <w:jc w:val="both"/>
        <w:rPr>
          <w:lang w:val="cs-CZ"/>
        </w:rPr>
      </w:pPr>
      <w:r w:rsidRPr="00CB7E0A">
        <w:rPr>
          <w:lang w:val="cs-CZ"/>
        </w:rPr>
        <w:t xml:space="preserve">Pokud prokazatelně dojde k nenávratné ztrátě dat infrastruktury IS SZIF nebo </w:t>
      </w:r>
      <w:r w:rsidR="0020497F" w:rsidRPr="00CB7E0A">
        <w:rPr>
          <w:lang w:val="cs-CZ"/>
        </w:rPr>
        <w:t xml:space="preserve">aplikační vrstvy </w:t>
      </w:r>
      <w:r w:rsidRPr="00CB7E0A">
        <w:rPr>
          <w:lang w:val="cs-CZ"/>
        </w:rPr>
        <w:t>SAP v důsledku porušení smluvních povinností Poskytovatele, je Poskytovatel odpovědný za vznik a úhradu škody poškozeným subjektům. Pokud Objednatel uhradí takto vzniklou škodu poškozenému subjektu místo Poskytovatele, je Objednatel oprávněn uspokojit vzniklou pohledávku z regresního nároku vůči Poskytovateli započtením proti peněžitým pohledávkám Poskytovatele vůči Objednateli; a to zejména proti peněžitým pohledávkám z titulu nároku na odměnu za poskytnutí Služeb dle Servisní smlouvy.</w:t>
      </w:r>
      <w:r w:rsidR="00CB7E0A">
        <w:rPr>
          <w:lang w:val="cs-CZ"/>
        </w:rPr>
        <w:t>;</w:t>
      </w:r>
    </w:p>
    <w:p w14:paraId="36DD904B" w14:textId="638E38BF" w:rsidR="0083748B" w:rsidRPr="00CB7E0A" w:rsidRDefault="0083748B" w:rsidP="008D477D">
      <w:pPr>
        <w:pStyle w:val="Zkladntext"/>
        <w:numPr>
          <w:ilvl w:val="1"/>
          <w:numId w:val="18"/>
        </w:numPr>
        <w:spacing w:before="120" w:after="120"/>
        <w:jc w:val="both"/>
        <w:rPr>
          <w:lang w:val="cs-CZ"/>
        </w:rPr>
      </w:pPr>
      <w:r w:rsidRPr="00CB7E0A">
        <w:rPr>
          <w:lang w:val="cs-CZ"/>
        </w:rPr>
        <w:t>Pokud prokazatelně dojde k nenávratné ztrátě dat v důsledku pochybení třetí strany, je tato strana odpovědná za případný vznik a úhradu škody Poskytovateli a všem ostatním dotčeným subjektům.</w:t>
      </w:r>
      <w:r w:rsidR="00CB7E0A">
        <w:rPr>
          <w:lang w:val="cs-CZ"/>
        </w:rPr>
        <w:t>;</w:t>
      </w:r>
    </w:p>
    <w:p w14:paraId="1A58CD02" w14:textId="4FD7CAC2" w:rsidR="0083748B" w:rsidRPr="00CB7E0A" w:rsidRDefault="0083748B" w:rsidP="008D477D">
      <w:pPr>
        <w:pStyle w:val="Zkladntext"/>
        <w:numPr>
          <w:ilvl w:val="1"/>
          <w:numId w:val="18"/>
        </w:numPr>
        <w:spacing w:before="120" w:after="120"/>
        <w:jc w:val="both"/>
        <w:rPr>
          <w:lang w:val="cs-CZ"/>
        </w:rPr>
      </w:pPr>
      <w:r w:rsidRPr="00CB7E0A">
        <w:rPr>
          <w:lang w:val="cs-CZ"/>
        </w:rPr>
        <w:t>Pokud dojde k nenávratné ztrátě dat v důsledku okolnosti, jež nastala, aniž by Poskytovatel porušil své smluvní povinnosti nebo nezávisle na vůli třetích stran, je odpovědnost za škodu vyloučena.</w:t>
      </w:r>
      <w:r w:rsidR="00CB7E0A">
        <w:rPr>
          <w:lang w:val="cs-CZ"/>
        </w:rPr>
        <w:t>;</w:t>
      </w:r>
    </w:p>
    <w:p w14:paraId="5BBD7FF2" w14:textId="0E364660" w:rsidR="0083748B" w:rsidRPr="00CB7E0A" w:rsidRDefault="0083748B" w:rsidP="0083748B">
      <w:pPr>
        <w:rPr>
          <w:rFonts w:asciiTheme="minorHAnsi" w:hAnsiTheme="minorHAnsi" w:cstheme="minorHAnsi"/>
          <w:sz w:val="22"/>
          <w:szCs w:val="22"/>
        </w:rPr>
      </w:pPr>
      <w:r w:rsidRPr="00CB7E0A">
        <w:rPr>
          <w:rFonts w:asciiTheme="minorHAnsi" w:hAnsiTheme="minorHAnsi" w:cstheme="minorHAnsi"/>
          <w:sz w:val="22"/>
          <w:szCs w:val="22"/>
        </w:rPr>
        <w:t xml:space="preserve">Nedostupnost Služeb Poskytovatele (např. infrastruktury IS SZIF) způsobená provozovatelem </w:t>
      </w:r>
      <w:r w:rsidR="0020497F" w:rsidRPr="00CB7E0A">
        <w:rPr>
          <w:rFonts w:asciiTheme="minorHAnsi" w:hAnsiTheme="minorHAnsi" w:cstheme="minorHAnsi"/>
          <w:sz w:val="22"/>
          <w:szCs w:val="22"/>
        </w:rPr>
        <w:t>aplikační</w:t>
      </w:r>
      <w:r w:rsidR="00CB7E0A">
        <w:rPr>
          <w:rFonts w:asciiTheme="minorHAnsi" w:hAnsiTheme="minorHAnsi" w:cstheme="minorHAnsi"/>
          <w:sz w:val="22"/>
          <w:szCs w:val="22"/>
        </w:rPr>
        <w:t>ch</w:t>
      </w:r>
      <w:r w:rsidR="0020497F" w:rsidRPr="00CB7E0A">
        <w:rPr>
          <w:rFonts w:asciiTheme="minorHAnsi" w:hAnsiTheme="minorHAnsi" w:cstheme="minorHAnsi"/>
          <w:sz w:val="22"/>
          <w:szCs w:val="22"/>
        </w:rPr>
        <w:t xml:space="preserve"> vrst</w:t>
      </w:r>
      <w:r w:rsidR="00CB7E0A">
        <w:rPr>
          <w:rFonts w:asciiTheme="minorHAnsi" w:hAnsiTheme="minorHAnsi" w:cstheme="minorHAnsi"/>
          <w:sz w:val="22"/>
          <w:szCs w:val="22"/>
        </w:rPr>
        <w:t>ev</w:t>
      </w:r>
      <w:r w:rsidRPr="00CB7E0A">
        <w:rPr>
          <w:rFonts w:asciiTheme="minorHAnsi" w:hAnsiTheme="minorHAnsi" w:cstheme="minorHAnsi"/>
          <w:sz w:val="22"/>
          <w:szCs w:val="22"/>
        </w:rPr>
        <w:t xml:space="preserve">, Objednatelem nebo třetími stranami na straně Objednatele (např. ve smluvním vztahu s Objednatelem) se </w:t>
      </w:r>
      <w:r w:rsidRPr="00CB7E0A">
        <w:rPr>
          <w:rFonts w:asciiTheme="minorHAnsi" w:hAnsiTheme="minorHAnsi" w:cstheme="minorHAnsi"/>
          <w:b/>
          <w:bCs/>
          <w:sz w:val="22"/>
          <w:szCs w:val="22"/>
        </w:rPr>
        <w:t>nezapočítává do výpočtu dostupnosti Služeb Poskytovatele</w:t>
      </w:r>
      <w:r w:rsidRPr="00CB7E0A">
        <w:rPr>
          <w:rFonts w:asciiTheme="minorHAnsi" w:hAnsiTheme="minorHAnsi" w:cstheme="minorHAnsi"/>
          <w:sz w:val="22"/>
          <w:szCs w:val="22"/>
        </w:rPr>
        <w:t xml:space="preserve">. </w:t>
      </w:r>
    </w:p>
    <w:p w14:paraId="0FE245ED" w14:textId="458F1AE9" w:rsidR="0083748B" w:rsidRPr="00CB7E0A" w:rsidRDefault="0083748B" w:rsidP="0083748B">
      <w:pPr>
        <w:rPr>
          <w:rFonts w:asciiTheme="minorHAnsi" w:hAnsiTheme="minorHAnsi" w:cstheme="minorHAnsi"/>
          <w:sz w:val="22"/>
          <w:szCs w:val="22"/>
        </w:rPr>
      </w:pPr>
      <w:r w:rsidRPr="00CB7E0A">
        <w:rPr>
          <w:rFonts w:asciiTheme="minorHAnsi" w:hAnsiTheme="minorHAnsi" w:cstheme="minorHAnsi"/>
          <w:sz w:val="22"/>
          <w:szCs w:val="22"/>
        </w:rPr>
        <w:t>Do doby pro vyřešení provozního incidentu tedy není, v případě, že je provozní incident způsoben chybou infrastruktury IS SZIF, kterou nemůže Poskytovatel ovlivnit (tj. chybou, za jejíž odstranění odpovídá provozovatel aplika</w:t>
      </w:r>
      <w:r w:rsidR="0020497F" w:rsidRPr="00CB7E0A">
        <w:rPr>
          <w:rFonts w:asciiTheme="minorHAnsi" w:hAnsiTheme="minorHAnsi" w:cstheme="minorHAnsi"/>
          <w:sz w:val="22"/>
          <w:szCs w:val="22"/>
        </w:rPr>
        <w:t>ční vrstvy</w:t>
      </w:r>
      <w:r w:rsidRPr="00CB7E0A">
        <w:rPr>
          <w:rFonts w:asciiTheme="minorHAnsi" w:hAnsiTheme="minorHAnsi" w:cstheme="minorHAnsi"/>
          <w:sz w:val="22"/>
          <w:szCs w:val="22"/>
        </w:rPr>
        <w:t>, 3. úroveň podpory infrastruktury IS SZIF nebo jiná třetí strana</w:t>
      </w:r>
      <w:r w:rsidR="00195FA0">
        <w:rPr>
          <w:rFonts w:asciiTheme="minorHAnsi" w:hAnsiTheme="minorHAnsi" w:cstheme="minorHAnsi"/>
          <w:sz w:val="22"/>
          <w:szCs w:val="22"/>
        </w:rPr>
        <w:t>, přičemž takovou třetí stranou se nerozumí poddodavatelé Poskytovatele</w:t>
      </w:r>
      <w:r w:rsidRPr="00CB7E0A">
        <w:rPr>
          <w:rFonts w:asciiTheme="minorHAnsi" w:hAnsiTheme="minorHAnsi" w:cstheme="minorHAnsi"/>
          <w:sz w:val="22"/>
          <w:szCs w:val="22"/>
        </w:rPr>
        <w:t>), započítávána doba od předání provozního incidentu k řešení provozovateli aplika</w:t>
      </w:r>
      <w:r w:rsidR="0020497F" w:rsidRPr="00CB7E0A">
        <w:rPr>
          <w:rFonts w:asciiTheme="minorHAnsi" w:hAnsiTheme="minorHAnsi" w:cstheme="minorHAnsi"/>
          <w:sz w:val="22"/>
          <w:szCs w:val="22"/>
        </w:rPr>
        <w:t>ční vrstvy</w:t>
      </w:r>
      <w:r w:rsidRPr="00CB7E0A">
        <w:rPr>
          <w:rFonts w:asciiTheme="minorHAnsi" w:hAnsiTheme="minorHAnsi" w:cstheme="minorHAnsi"/>
          <w:sz w:val="22"/>
          <w:szCs w:val="22"/>
        </w:rPr>
        <w:t>, 3. úrovni podpory infrastruktury IS SZIF</w:t>
      </w:r>
      <w:r w:rsidR="006E735F" w:rsidRPr="00CB7E0A">
        <w:rPr>
          <w:rFonts w:asciiTheme="minorHAnsi" w:hAnsiTheme="minorHAnsi" w:cstheme="minorHAnsi"/>
          <w:sz w:val="22"/>
          <w:szCs w:val="22"/>
        </w:rPr>
        <w:t>,</w:t>
      </w:r>
      <w:r w:rsidRPr="00CB7E0A">
        <w:rPr>
          <w:rFonts w:asciiTheme="minorHAnsi" w:hAnsiTheme="minorHAnsi" w:cstheme="minorHAnsi"/>
          <w:sz w:val="22"/>
          <w:szCs w:val="22"/>
        </w:rPr>
        <w:t xml:space="preserve"> nebo jiné třetí straně až po jeho vyřešení. Vyřešením se rozumí rovněž nasazení případných oprav systému dodaných provozovatelem aplika</w:t>
      </w:r>
      <w:r w:rsidR="0020497F" w:rsidRPr="00CB7E0A">
        <w:rPr>
          <w:rFonts w:asciiTheme="minorHAnsi" w:hAnsiTheme="minorHAnsi" w:cstheme="minorHAnsi"/>
          <w:sz w:val="22"/>
          <w:szCs w:val="22"/>
        </w:rPr>
        <w:t>ční vrstvy</w:t>
      </w:r>
      <w:r w:rsidRPr="00CB7E0A">
        <w:rPr>
          <w:rFonts w:asciiTheme="minorHAnsi" w:hAnsiTheme="minorHAnsi" w:cstheme="minorHAnsi"/>
          <w:sz w:val="22"/>
          <w:szCs w:val="22"/>
        </w:rPr>
        <w:t xml:space="preserve"> nebo 3. úrovní podpory infrastruktury IS SZIF. </w:t>
      </w:r>
    </w:p>
    <w:p w14:paraId="26416BDE" w14:textId="262DA4D9" w:rsidR="0083748B" w:rsidRPr="0054356E" w:rsidRDefault="0083748B" w:rsidP="0083748B">
      <w:pPr>
        <w:rPr>
          <w:rFonts w:asciiTheme="minorHAnsi" w:hAnsiTheme="minorHAnsi" w:cstheme="minorHAnsi"/>
          <w:sz w:val="22"/>
          <w:szCs w:val="22"/>
        </w:rPr>
      </w:pPr>
      <w:r w:rsidRPr="0054356E">
        <w:rPr>
          <w:rFonts w:asciiTheme="minorHAnsi" w:hAnsiTheme="minorHAnsi" w:cstheme="minorHAnsi"/>
          <w:sz w:val="22"/>
          <w:szCs w:val="22"/>
        </w:rPr>
        <w:t>O předání řešení provozního incidentu na třetí stranu musí být neprodleně informován rovněž Objednatel. V případě, kdy bude po předání řešení provozního incidentu provozovateli aplika</w:t>
      </w:r>
      <w:r w:rsidR="0020497F" w:rsidRPr="0054356E">
        <w:rPr>
          <w:rFonts w:asciiTheme="minorHAnsi" w:hAnsiTheme="minorHAnsi" w:cstheme="minorHAnsi"/>
          <w:sz w:val="22"/>
          <w:szCs w:val="22"/>
        </w:rPr>
        <w:t>ční vrstvy</w:t>
      </w:r>
      <w:r w:rsidRPr="0054356E">
        <w:rPr>
          <w:rFonts w:asciiTheme="minorHAnsi" w:hAnsiTheme="minorHAnsi" w:cstheme="minorHAnsi"/>
          <w:sz w:val="22"/>
          <w:szCs w:val="22"/>
        </w:rPr>
        <w:t xml:space="preserve"> SAP nebo 3. úrovni podpory infrastruktury IS SZIF, zpětně </w:t>
      </w:r>
      <w:r w:rsidRPr="0054356E">
        <w:rPr>
          <w:rFonts w:asciiTheme="minorHAnsi" w:hAnsiTheme="minorHAnsi" w:cstheme="minorHAnsi"/>
          <w:b/>
          <w:bCs/>
          <w:sz w:val="22"/>
          <w:szCs w:val="22"/>
        </w:rPr>
        <w:t>prokázáno, že k provoznímu incidentu došlo chybou na straně Poskytovatele</w:t>
      </w:r>
      <w:r w:rsidRPr="0054356E">
        <w:rPr>
          <w:rFonts w:asciiTheme="minorHAnsi" w:hAnsiTheme="minorHAnsi" w:cstheme="minorHAnsi"/>
          <w:sz w:val="22"/>
          <w:szCs w:val="22"/>
        </w:rPr>
        <w:t xml:space="preserve">, je do doby pro vyřešení provozního incidentu započítávaná celá doba </w:t>
      </w:r>
      <w:r w:rsidRPr="0054356E">
        <w:rPr>
          <w:rFonts w:asciiTheme="minorHAnsi" w:hAnsiTheme="minorHAnsi" w:cstheme="minorHAnsi"/>
          <w:sz w:val="22"/>
          <w:szCs w:val="22"/>
        </w:rPr>
        <w:lastRenderedPageBreak/>
        <w:t>od nahlášení provozního incidentu (tj. včetně doby, kterou analýzou příčin provozního incidentu strávil provozovatel aplika</w:t>
      </w:r>
      <w:r w:rsidR="0020497F" w:rsidRPr="0054356E">
        <w:rPr>
          <w:rFonts w:asciiTheme="minorHAnsi" w:hAnsiTheme="minorHAnsi" w:cstheme="minorHAnsi"/>
          <w:sz w:val="22"/>
          <w:szCs w:val="22"/>
        </w:rPr>
        <w:t>ční vrstvy</w:t>
      </w:r>
      <w:r w:rsidRPr="0054356E">
        <w:rPr>
          <w:rFonts w:asciiTheme="minorHAnsi" w:hAnsiTheme="minorHAnsi" w:cstheme="minorHAnsi"/>
          <w:sz w:val="22"/>
          <w:szCs w:val="22"/>
        </w:rPr>
        <w:t xml:space="preserve"> SAP nebo 3. úroveň podpory infrastruktury IS SZIF).</w:t>
      </w:r>
    </w:p>
    <w:p w14:paraId="36D3E583" w14:textId="77777777" w:rsidR="0083748B" w:rsidRPr="0054356E" w:rsidRDefault="0083748B" w:rsidP="008D477D">
      <w:pPr>
        <w:pStyle w:val="Nadpis3"/>
        <w:keepLines/>
        <w:numPr>
          <w:ilvl w:val="2"/>
          <w:numId w:val="14"/>
        </w:numPr>
        <w:ind w:left="720" w:hanging="720"/>
        <w:rPr>
          <w:caps w:val="0"/>
          <w:color w:val="243F60" w:themeColor="accent1" w:themeShade="7F"/>
          <w:sz w:val="32"/>
          <w:szCs w:val="32"/>
        </w:rPr>
      </w:pPr>
      <w:r w:rsidRPr="0054356E">
        <w:rPr>
          <w:caps w:val="0"/>
          <w:color w:val="243F60" w:themeColor="accent1" w:themeShade="7F"/>
          <w:sz w:val="32"/>
          <w:szCs w:val="32"/>
        </w:rPr>
        <w:t>SLA pro obnovu</w:t>
      </w:r>
    </w:p>
    <w:p w14:paraId="7A189F77" w14:textId="77777777" w:rsidR="0083748B" w:rsidRPr="0054356E" w:rsidRDefault="0083748B" w:rsidP="0083748B">
      <w:pPr>
        <w:rPr>
          <w:rFonts w:asciiTheme="minorHAnsi" w:hAnsiTheme="minorHAnsi" w:cstheme="minorHAnsi"/>
          <w:sz w:val="22"/>
          <w:szCs w:val="22"/>
        </w:rPr>
      </w:pPr>
      <w:r w:rsidRPr="0054356E">
        <w:rPr>
          <w:rFonts w:asciiTheme="minorHAnsi" w:hAnsiTheme="minorHAnsi" w:cstheme="minorHAnsi"/>
          <w:sz w:val="22"/>
          <w:szCs w:val="22"/>
        </w:rPr>
        <w:t>V rámci Služby IS02 je poskytována služba obnovy (DR – Disaster Recovery), která zajišťuje návrat systému nebo celého aplikačního landscape k nějakému stavu v minulosti obnovou dat ze zálohy.</w:t>
      </w:r>
    </w:p>
    <w:p w14:paraId="1DAA8002" w14:textId="77777777" w:rsidR="0083748B" w:rsidRPr="0054356E" w:rsidRDefault="0083748B" w:rsidP="0083748B">
      <w:pPr>
        <w:rPr>
          <w:rFonts w:asciiTheme="minorHAnsi" w:hAnsiTheme="minorHAnsi" w:cstheme="minorHAnsi"/>
          <w:sz w:val="22"/>
          <w:szCs w:val="22"/>
        </w:rPr>
      </w:pPr>
      <w:r w:rsidRPr="0054356E">
        <w:rPr>
          <w:rFonts w:asciiTheme="minorHAnsi" w:hAnsiTheme="minorHAnsi" w:cstheme="minorHAnsi"/>
          <w:sz w:val="22"/>
          <w:szCs w:val="22"/>
        </w:rPr>
        <w:t>Služba je poskytována ve dvou úrovních:</w:t>
      </w:r>
    </w:p>
    <w:p w14:paraId="30FD963C" w14:textId="6EFB0F0D" w:rsidR="0083748B" w:rsidRPr="0054356E" w:rsidRDefault="0083748B" w:rsidP="008D477D">
      <w:pPr>
        <w:pStyle w:val="Zkladntext"/>
        <w:numPr>
          <w:ilvl w:val="1"/>
          <w:numId w:val="18"/>
        </w:numPr>
        <w:spacing w:before="120" w:after="120"/>
        <w:jc w:val="both"/>
        <w:rPr>
          <w:lang w:val="cs-CZ"/>
        </w:rPr>
      </w:pPr>
      <w:r w:rsidRPr="0054356E">
        <w:rPr>
          <w:lang w:val="cs-CZ"/>
        </w:rPr>
        <w:t>Obnova individuálního systému na vyžádání</w:t>
      </w:r>
      <w:r w:rsidR="0054356E">
        <w:rPr>
          <w:lang w:val="cs-CZ"/>
        </w:rPr>
        <w:t>;</w:t>
      </w:r>
    </w:p>
    <w:p w14:paraId="442E358F" w14:textId="307D4961" w:rsidR="0083748B" w:rsidRPr="0054356E" w:rsidRDefault="0083748B" w:rsidP="008D477D">
      <w:pPr>
        <w:pStyle w:val="Zkladntext"/>
        <w:numPr>
          <w:ilvl w:val="1"/>
          <w:numId w:val="18"/>
        </w:numPr>
        <w:spacing w:before="120" w:after="120"/>
        <w:jc w:val="both"/>
        <w:rPr>
          <w:lang w:val="cs-CZ"/>
        </w:rPr>
      </w:pPr>
      <w:r w:rsidRPr="0054356E">
        <w:rPr>
          <w:lang w:val="cs-CZ"/>
        </w:rPr>
        <w:t>DR obnova služby na vyžádání</w:t>
      </w:r>
      <w:r w:rsidR="0054356E">
        <w:rPr>
          <w:lang w:val="cs-CZ"/>
        </w:rPr>
        <w:t>;</w:t>
      </w:r>
    </w:p>
    <w:p w14:paraId="3BC9783B" w14:textId="4C8ED064" w:rsidR="0083748B" w:rsidRPr="0054356E" w:rsidRDefault="0083748B" w:rsidP="0083748B">
      <w:pPr>
        <w:rPr>
          <w:rFonts w:asciiTheme="minorHAnsi" w:hAnsiTheme="minorHAnsi" w:cstheme="minorHAnsi"/>
          <w:sz w:val="22"/>
          <w:szCs w:val="22"/>
        </w:rPr>
      </w:pPr>
      <w:r w:rsidRPr="0054356E">
        <w:rPr>
          <w:rFonts w:asciiTheme="minorHAnsi" w:hAnsiTheme="minorHAnsi" w:cstheme="minorHAnsi"/>
          <w:sz w:val="22"/>
          <w:szCs w:val="22"/>
        </w:rPr>
        <w:t>Tato služba je vždy na vyžádání Objednatelem</w:t>
      </w:r>
      <w:r w:rsidR="0054356E">
        <w:rPr>
          <w:rFonts w:asciiTheme="minorHAnsi" w:hAnsiTheme="minorHAnsi" w:cstheme="minorHAnsi"/>
          <w:sz w:val="22"/>
          <w:szCs w:val="22"/>
        </w:rPr>
        <w:t>,</w:t>
      </w:r>
      <w:r w:rsidRPr="0054356E">
        <w:rPr>
          <w:rFonts w:asciiTheme="minorHAnsi" w:hAnsiTheme="minorHAnsi" w:cstheme="minorHAnsi"/>
          <w:sz w:val="22"/>
          <w:szCs w:val="22"/>
        </w:rPr>
        <w:t xml:space="preserve"> a to za situace kdy:</w:t>
      </w:r>
    </w:p>
    <w:p w14:paraId="3B163BA3" w14:textId="7DEE175A" w:rsidR="0083748B" w:rsidRPr="0054356E" w:rsidRDefault="0083748B" w:rsidP="008D477D">
      <w:pPr>
        <w:pStyle w:val="Zkladntext"/>
        <w:numPr>
          <w:ilvl w:val="1"/>
          <w:numId w:val="18"/>
        </w:numPr>
        <w:spacing w:before="120" w:after="120"/>
        <w:jc w:val="both"/>
        <w:rPr>
          <w:lang w:val="cs-CZ"/>
        </w:rPr>
      </w:pPr>
      <w:r w:rsidRPr="0054356E">
        <w:rPr>
          <w:lang w:val="cs-CZ"/>
        </w:rPr>
        <w:t xml:space="preserve">systémy budou </w:t>
      </w:r>
      <w:r w:rsidR="00F475D6" w:rsidRPr="0054356E">
        <w:rPr>
          <w:lang w:val="cs-CZ"/>
        </w:rPr>
        <w:t>Objednatelem</w:t>
      </w:r>
      <w:r w:rsidRPr="0054356E">
        <w:rPr>
          <w:lang w:val="cs-CZ"/>
        </w:rPr>
        <w:t xml:space="preserve"> prohlášeny za poškozené či vyžadující obnovu ze zálohy</w:t>
      </w:r>
      <w:r w:rsidR="0054356E">
        <w:rPr>
          <w:lang w:val="cs-CZ"/>
        </w:rPr>
        <w:t>,;</w:t>
      </w:r>
      <w:r w:rsidRPr="0054356E">
        <w:rPr>
          <w:lang w:val="cs-CZ"/>
        </w:rPr>
        <w:t xml:space="preserve"> </w:t>
      </w:r>
    </w:p>
    <w:p w14:paraId="5EFAABA3" w14:textId="5291D7C1" w:rsidR="0083748B" w:rsidRPr="0054356E" w:rsidRDefault="0083748B" w:rsidP="008D477D">
      <w:pPr>
        <w:pStyle w:val="Zkladntext"/>
        <w:numPr>
          <w:ilvl w:val="1"/>
          <w:numId w:val="18"/>
        </w:numPr>
        <w:spacing w:before="120" w:after="120"/>
        <w:jc w:val="both"/>
        <w:rPr>
          <w:lang w:val="cs-CZ"/>
        </w:rPr>
      </w:pPr>
      <w:r w:rsidRPr="0054356E">
        <w:rPr>
          <w:lang w:val="cs-CZ"/>
        </w:rPr>
        <w:t>systém bude považován za poškozený či vyžadující obnovu ze zálohy</w:t>
      </w:r>
      <w:r w:rsidR="00105AD9" w:rsidRPr="0054356E">
        <w:rPr>
          <w:lang w:val="cs-CZ"/>
        </w:rPr>
        <w:t>,</w:t>
      </w:r>
      <w:r w:rsidRPr="0054356E">
        <w:rPr>
          <w:lang w:val="cs-CZ"/>
        </w:rPr>
        <w:t xml:space="preserve"> když Objednatel oznámí tuto skutečnost Poskytovateli.</w:t>
      </w:r>
      <w:r w:rsidR="0054356E">
        <w:rPr>
          <w:lang w:val="cs-CZ"/>
        </w:rPr>
        <w:t>;</w:t>
      </w:r>
    </w:p>
    <w:p w14:paraId="51977ABC" w14:textId="5A97710A" w:rsidR="0083748B" w:rsidRPr="00C658C5" w:rsidRDefault="0083748B" w:rsidP="0054356E">
      <w:pPr>
        <w:pStyle w:val="Zkladntext"/>
        <w:spacing w:before="120" w:after="120"/>
        <w:jc w:val="both"/>
        <w:rPr>
          <w:lang w:val="cs-CZ"/>
        </w:rPr>
      </w:pPr>
      <w:r w:rsidRPr="00C658C5">
        <w:rPr>
          <w:lang w:val="cs-CZ"/>
        </w:rPr>
        <w:t>SLA se měří od okamžiku nahlášení takovéto žádosti na kontaktním místě Poskytovatele. Platí následující ustanovení:</w:t>
      </w:r>
    </w:p>
    <w:p w14:paraId="3B4C5510" w14:textId="77777777" w:rsidR="0083748B" w:rsidRPr="00FA028D" w:rsidRDefault="0083748B" w:rsidP="0083748B">
      <w:pPr>
        <w:rPr>
          <w:rFonts w:asciiTheme="minorHAnsi" w:hAnsiTheme="minorHAnsi" w:cstheme="minorHAnsi"/>
          <w:b/>
          <w:sz w:val="22"/>
          <w:szCs w:val="22"/>
        </w:rPr>
      </w:pPr>
      <w:r w:rsidRPr="00FA028D">
        <w:rPr>
          <w:rFonts w:asciiTheme="minorHAnsi" w:hAnsiTheme="minorHAnsi" w:cstheme="minorHAnsi"/>
          <w:b/>
          <w:sz w:val="22"/>
          <w:szCs w:val="22"/>
        </w:rPr>
        <w:t>Výpočet individuální doby obnovy systému (RTO/S):</w:t>
      </w:r>
    </w:p>
    <w:p w14:paraId="52416E12" w14:textId="77777777" w:rsidR="0054356E" w:rsidRPr="0054356E" w:rsidRDefault="0083748B" w:rsidP="008D477D">
      <w:pPr>
        <w:pStyle w:val="Zkladntext"/>
        <w:numPr>
          <w:ilvl w:val="1"/>
          <w:numId w:val="18"/>
        </w:numPr>
        <w:spacing w:before="120" w:after="120"/>
        <w:jc w:val="both"/>
        <w:rPr>
          <w:lang w:val="cs-CZ"/>
        </w:rPr>
      </w:pPr>
      <w:r w:rsidRPr="0054356E">
        <w:rPr>
          <w:b/>
          <w:bCs/>
          <w:lang w:val="cs-CZ"/>
        </w:rPr>
        <w:t>RTO/S</w:t>
      </w:r>
    </w:p>
    <w:p w14:paraId="7A682DB0" w14:textId="4C8DB3CB" w:rsidR="0083748B" w:rsidRPr="0054356E" w:rsidRDefault="0083748B" w:rsidP="008D477D">
      <w:pPr>
        <w:pStyle w:val="Zkladntext"/>
        <w:numPr>
          <w:ilvl w:val="2"/>
          <w:numId w:val="18"/>
        </w:numPr>
        <w:spacing w:before="120" w:after="120"/>
        <w:jc w:val="both"/>
        <w:rPr>
          <w:lang w:val="cs-CZ"/>
        </w:rPr>
      </w:pPr>
      <w:r w:rsidRPr="0054356E">
        <w:rPr>
          <w:lang w:val="cs-CZ"/>
        </w:rPr>
        <w:t>je doba, za kterou je jednotlivý Systém obnoven v hodinách. Doba obnovy je započtena z období požadované provozní doby Služby.</w:t>
      </w:r>
      <w:r w:rsidR="0054356E">
        <w:rPr>
          <w:lang w:val="cs-CZ"/>
        </w:rPr>
        <w:t>;</w:t>
      </w:r>
      <w:r w:rsidRPr="0054356E">
        <w:rPr>
          <w:lang w:val="cs-CZ"/>
        </w:rPr>
        <w:t xml:space="preserve"> </w:t>
      </w:r>
    </w:p>
    <w:p w14:paraId="59F41C82" w14:textId="77777777" w:rsidR="0054356E" w:rsidRDefault="0083748B" w:rsidP="008D477D">
      <w:pPr>
        <w:pStyle w:val="Zkladntext"/>
        <w:numPr>
          <w:ilvl w:val="1"/>
          <w:numId w:val="18"/>
        </w:numPr>
        <w:spacing w:before="120" w:after="120"/>
        <w:jc w:val="both"/>
        <w:rPr>
          <w:lang w:val="cs-CZ"/>
        </w:rPr>
      </w:pPr>
      <w:r w:rsidRPr="0054356E">
        <w:rPr>
          <w:b/>
          <w:bCs/>
          <w:lang w:val="cs-CZ"/>
        </w:rPr>
        <w:t>Začátek obnovy</w:t>
      </w:r>
    </w:p>
    <w:p w14:paraId="09ADA1D7" w14:textId="6D733ECB" w:rsidR="0083748B" w:rsidRPr="0054356E" w:rsidRDefault="00FA028D" w:rsidP="008D477D">
      <w:pPr>
        <w:pStyle w:val="Zkladntext"/>
        <w:numPr>
          <w:ilvl w:val="2"/>
          <w:numId w:val="18"/>
        </w:numPr>
        <w:spacing w:before="120" w:after="120"/>
        <w:jc w:val="both"/>
        <w:rPr>
          <w:lang w:val="cs-CZ"/>
        </w:rPr>
      </w:pPr>
      <w:r>
        <w:rPr>
          <w:lang w:val="cs-CZ"/>
        </w:rPr>
        <w:t>j</w:t>
      </w:r>
      <w:r w:rsidR="0054356E">
        <w:rPr>
          <w:lang w:val="cs-CZ"/>
        </w:rPr>
        <w:t xml:space="preserve">e </w:t>
      </w:r>
      <w:r w:rsidR="0083748B" w:rsidRPr="0054356E">
        <w:rPr>
          <w:lang w:val="cs-CZ"/>
        </w:rPr>
        <w:t>doba</w:t>
      </w:r>
      <w:r w:rsidR="00D4719C">
        <w:rPr>
          <w:lang w:val="cs-CZ"/>
        </w:rPr>
        <w:t xml:space="preserve">, která </w:t>
      </w:r>
      <w:r w:rsidR="0083748B" w:rsidRPr="0054356E">
        <w:rPr>
          <w:lang w:val="cs-CZ"/>
        </w:rPr>
        <w:t>se začíná měřit v okamžiku ohlášení požadavku (viz Služba IS04). Pokud tento okamžik není v požadované provozní době Služby, počítá se od nejbližšího (časově následujícího) zahájení provozní doby Služby.</w:t>
      </w:r>
      <w:r w:rsidR="0054356E">
        <w:rPr>
          <w:lang w:val="cs-CZ"/>
        </w:rPr>
        <w:t>;</w:t>
      </w:r>
    </w:p>
    <w:p w14:paraId="29743F9C" w14:textId="77777777" w:rsidR="0054356E" w:rsidRDefault="0083748B" w:rsidP="008D477D">
      <w:pPr>
        <w:pStyle w:val="Zkladntext"/>
        <w:numPr>
          <w:ilvl w:val="1"/>
          <w:numId w:val="18"/>
        </w:numPr>
        <w:spacing w:before="120" w:after="120"/>
        <w:jc w:val="both"/>
        <w:rPr>
          <w:lang w:val="cs-CZ"/>
        </w:rPr>
      </w:pPr>
      <w:r w:rsidRPr="0054356E">
        <w:rPr>
          <w:b/>
          <w:bCs/>
          <w:lang w:val="cs-CZ"/>
        </w:rPr>
        <w:t>Konec obnovy</w:t>
      </w:r>
    </w:p>
    <w:p w14:paraId="652673F8" w14:textId="582B85F1" w:rsidR="0083748B" w:rsidRPr="0054356E" w:rsidRDefault="0083748B" w:rsidP="008D477D">
      <w:pPr>
        <w:pStyle w:val="Zkladntext"/>
        <w:numPr>
          <w:ilvl w:val="2"/>
          <w:numId w:val="18"/>
        </w:numPr>
        <w:spacing w:before="120" w:after="120"/>
        <w:jc w:val="both"/>
        <w:rPr>
          <w:lang w:val="cs-CZ"/>
        </w:rPr>
      </w:pPr>
      <w:r w:rsidRPr="0054356E">
        <w:rPr>
          <w:lang w:val="cs-CZ"/>
        </w:rPr>
        <w:t>doba končí v okamžiku, kdy je systém obnoven ze zálohy. Rozhodující je čas evidovaný na kontaktním místě Poskytovatele. V případě že ukončení požadavku nastane mimo rozsah požadované provozní doby Služby, pak se započítává ukončení nejbližšího (časově předchozího) ukončení provozní doby Služby.</w:t>
      </w:r>
      <w:r w:rsidR="0054356E">
        <w:rPr>
          <w:lang w:val="cs-CZ"/>
        </w:rPr>
        <w:t>;</w:t>
      </w:r>
    </w:p>
    <w:p w14:paraId="367AB308" w14:textId="77777777" w:rsidR="00B76FF2" w:rsidRDefault="0083748B" w:rsidP="008D477D">
      <w:pPr>
        <w:pStyle w:val="Zkladntext"/>
        <w:numPr>
          <w:ilvl w:val="1"/>
          <w:numId w:val="18"/>
        </w:numPr>
        <w:spacing w:before="120" w:after="120"/>
        <w:jc w:val="both"/>
        <w:rPr>
          <w:lang w:val="cs-CZ"/>
        </w:rPr>
      </w:pPr>
      <w:r w:rsidRPr="0054356E">
        <w:rPr>
          <w:b/>
          <w:bCs/>
          <w:lang w:val="cs-CZ"/>
        </w:rPr>
        <w:t>Kontrola obnovy</w:t>
      </w:r>
    </w:p>
    <w:p w14:paraId="0F3BDA26" w14:textId="7F9DA4D2" w:rsidR="0083748B" w:rsidRPr="0054356E" w:rsidRDefault="00B76FF2" w:rsidP="008D477D">
      <w:pPr>
        <w:pStyle w:val="Zkladntext"/>
        <w:numPr>
          <w:ilvl w:val="2"/>
          <w:numId w:val="18"/>
        </w:numPr>
        <w:spacing w:before="120" w:after="120"/>
        <w:jc w:val="both"/>
        <w:rPr>
          <w:lang w:val="cs-CZ"/>
        </w:rPr>
      </w:pPr>
      <w:r>
        <w:rPr>
          <w:lang w:val="cs-CZ"/>
        </w:rPr>
        <w:t>p</w:t>
      </w:r>
      <w:r w:rsidR="0083748B" w:rsidRPr="0054356E">
        <w:rPr>
          <w:lang w:val="cs-CZ"/>
        </w:rPr>
        <w:t>oskytovatel protokolem o provedení obnovy doloží, v jakých lhůtách a k jakému okamžiku byla provedena obnova a doloží správnost provedení obnovy (bezchybnou funkčností IS SZIF v obnovované oblasti).</w:t>
      </w:r>
      <w:r>
        <w:rPr>
          <w:lang w:val="cs-CZ"/>
        </w:rPr>
        <w:t>;</w:t>
      </w:r>
    </w:p>
    <w:p w14:paraId="062C8A3F" w14:textId="77777777" w:rsidR="0083748B" w:rsidRDefault="0083748B" w:rsidP="0083748B">
      <w:pPr>
        <w:ind w:left="2160" w:hanging="2160"/>
        <w:rPr>
          <w:rFonts w:cs="Arial"/>
          <w:szCs w:val="22"/>
        </w:rPr>
      </w:pPr>
    </w:p>
    <w:p w14:paraId="75C04D54" w14:textId="5AFB3311" w:rsidR="0083748B" w:rsidRPr="00FA028D" w:rsidRDefault="0083748B" w:rsidP="0083748B">
      <w:pPr>
        <w:rPr>
          <w:rFonts w:asciiTheme="minorHAnsi" w:hAnsiTheme="minorHAnsi" w:cstheme="minorHAnsi"/>
          <w:b/>
          <w:sz w:val="22"/>
          <w:szCs w:val="22"/>
        </w:rPr>
      </w:pPr>
      <w:r w:rsidRPr="00FA028D">
        <w:rPr>
          <w:rFonts w:asciiTheme="minorHAnsi" w:hAnsiTheme="minorHAnsi" w:cstheme="minorHAnsi"/>
          <w:b/>
          <w:sz w:val="22"/>
          <w:szCs w:val="22"/>
        </w:rPr>
        <w:t xml:space="preserve">Výpočet doby obnovy </w:t>
      </w:r>
      <w:r w:rsidR="00105AD9" w:rsidRPr="00FA028D">
        <w:rPr>
          <w:rFonts w:asciiTheme="minorHAnsi" w:hAnsiTheme="minorHAnsi" w:cstheme="minorHAnsi"/>
          <w:b/>
          <w:sz w:val="22"/>
          <w:szCs w:val="22"/>
        </w:rPr>
        <w:t xml:space="preserve">prostředí </w:t>
      </w:r>
      <w:r w:rsidRPr="00FA028D">
        <w:rPr>
          <w:rFonts w:asciiTheme="minorHAnsi" w:hAnsiTheme="minorHAnsi" w:cstheme="minorHAnsi"/>
          <w:b/>
          <w:sz w:val="22"/>
          <w:szCs w:val="22"/>
        </w:rPr>
        <w:t>(RTO</w:t>
      </w:r>
      <w:r w:rsidR="00F475D6" w:rsidRPr="00FA028D">
        <w:rPr>
          <w:rFonts w:asciiTheme="minorHAnsi" w:hAnsiTheme="minorHAnsi" w:cstheme="minorHAnsi"/>
          <w:b/>
          <w:sz w:val="22"/>
          <w:szCs w:val="22"/>
        </w:rPr>
        <w:t>/P</w:t>
      </w:r>
      <w:r w:rsidRPr="00FA028D">
        <w:rPr>
          <w:rFonts w:asciiTheme="minorHAnsi" w:hAnsiTheme="minorHAnsi" w:cstheme="minorHAnsi"/>
          <w:b/>
          <w:sz w:val="22"/>
          <w:szCs w:val="22"/>
        </w:rPr>
        <w:t>):</w:t>
      </w:r>
    </w:p>
    <w:p w14:paraId="642BE284" w14:textId="77777777" w:rsidR="00FA028D" w:rsidRPr="00FA028D" w:rsidRDefault="0083748B" w:rsidP="008D477D">
      <w:pPr>
        <w:pStyle w:val="Zkladntext"/>
        <w:numPr>
          <w:ilvl w:val="1"/>
          <w:numId w:val="18"/>
        </w:numPr>
        <w:spacing w:before="120" w:after="120"/>
        <w:jc w:val="both"/>
        <w:rPr>
          <w:b/>
          <w:bCs/>
          <w:lang w:val="cs-CZ"/>
        </w:rPr>
      </w:pPr>
      <w:r w:rsidRPr="00FA028D">
        <w:rPr>
          <w:b/>
          <w:bCs/>
          <w:lang w:val="cs-CZ"/>
        </w:rPr>
        <w:t>RTO/</w:t>
      </w:r>
      <w:r w:rsidR="00F475D6" w:rsidRPr="00FA028D">
        <w:rPr>
          <w:b/>
          <w:bCs/>
          <w:lang w:val="cs-CZ"/>
        </w:rPr>
        <w:t>P</w:t>
      </w:r>
    </w:p>
    <w:p w14:paraId="6D63836D" w14:textId="77B95778" w:rsidR="0083748B" w:rsidRPr="00FA028D" w:rsidRDefault="0083748B" w:rsidP="008D477D">
      <w:pPr>
        <w:pStyle w:val="Zkladntext"/>
        <w:numPr>
          <w:ilvl w:val="2"/>
          <w:numId w:val="18"/>
        </w:numPr>
        <w:spacing w:before="120" w:after="120"/>
        <w:jc w:val="both"/>
        <w:rPr>
          <w:lang w:val="cs-CZ"/>
        </w:rPr>
      </w:pPr>
      <w:r w:rsidRPr="00FA028D">
        <w:rPr>
          <w:lang w:val="cs-CZ"/>
        </w:rPr>
        <w:t xml:space="preserve">je doba, za kterou je </w:t>
      </w:r>
      <w:r w:rsidR="00F475D6" w:rsidRPr="00FA028D">
        <w:rPr>
          <w:lang w:val="cs-CZ"/>
        </w:rPr>
        <w:t>celé prostředí obnoveno</w:t>
      </w:r>
      <w:r w:rsidRPr="00FA028D">
        <w:rPr>
          <w:lang w:val="cs-CZ"/>
        </w:rPr>
        <w:t xml:space="preserve"> v hodinách. Doba obnovy je </w:t>
      </w:r>
      <w:r w:rsidR="00F475D6" w:rsidRPr="00FA028D">
        <w:rPr>
          <w:lang w:val="cs-CZ"/>
        </w:rPr>
        <w:t>počítána</w:t>
      </w:r>
      <w:r w:rsidRPr="00FA028D">
        <w:rPr>
          <w:lang w:val="cs-CZ"/>
        </w:rPr>
        <w:t xml:space="preserve"> z období požadované provozní doby.</w:t>
      </w:r>
      <w:r w:rsidR="00FA028D">
        <w:rPr>
          <w:lang w:val="cs-CZ"/>
        </w:rPr>
        <w:t>;</w:t>
      </w:r>
      <w:r w:rsidRPr="00FA028D">
        <w:rPr>
          <w:lang w:val="cs-CZ"/>
        </w:rPr>
        <w:t xml:space="preserve"> </w:t>
      </w:r>
    </w:p>
    <w:p w14:paraId="12C7567E" w14:textId="77777777" w:rsidR="00FA028D" w:rsidRPr="009C4EBB" w:rsidRDefault="0083748B" w:rsidP="008D477D">
      <w:pPr>
        <w:pStyle w:val="Zkladntext"/>
        <w:numPr>
          <w:ilvl w:val="1"/>
          <w:numId w:val="18"/>
        </w:numPr>
        <w:spacing w:before="120" w:after="120"/>
        <w:jc w:val="both"/>
        <w:rPr>
          <w:b/>
          <w:bCs/>
          <w:lang w:val="cs-CZ"/>
        </w:rPr>
      </w:pPr>
      <w:r w:rsidRPr="00FA028D">
        <w:rPr>
          <w:b/>
          <w:bCs/>
          <w:lang w:val="cs-CZ"/>
        </w:rPr>
        <w:lastRenderedPageBreak/>
        <w:t xml:space="preserve">Začátek </w:t>
      </w:r>
      <w:r w:rsidRPr="009C4EBB">
        <w:rPr>
          <w:b/>
          <w:bCs/>
          <w:lang w:val="cs-CZ"/>
        </w:rPr>
        <w:t>obnovy</w:t>
      </w:r>
    </w:p>
    <w:p w14:paraId="1DB5ECCD" w14:textId="5B7A99EC" w:rsidR="0083748B" w:rsidRPr="00195FA0" w:rsidRDefault="00FA028D" w:rsidP="6860C903">
      <w:pPr>
        <w:pStyle w:val="Zkladntext"/>
        <w:numPr>
          <w:ilvl w:val="2"/>
          <w:numId w:val="18"/>
        </w:numPr>
        <w:spacing w:before="120" w:after="120"/>
        <w:jc w:val="both"/>
      </w:pPr>
      <w:r w:rsidRPr="44C7EEFE">
        <w:t xml:space="preserve">je </w:t>
      </w:r>
      <w:r w:rsidR="0083748B" w:rsidRPr="00D13B6F">
        <w:rPr>
          <w:lang w:val="cs-CZ"/>
        </w:rPr>
        <w:t>doba</w:t>
      </w:r>
      <w:r w:rsidR="006E2443" w:rsidRPr="00D13B6F">
        <w:rPr>
          <w:lang w:val="cs-CZ"/>
        </w:rPr>
        <w:t>, která</w:t>
      </w:r>
      <w:r w:rsidR="0083748B" w:rsidRPr="00D13B6F" w:rsidDel="006E2443">
        <w:rPr>
          <w:lang w:val="cs-CZ"/>
        </w:rPr>
        <w:t xml:space="preserve"> </w:t>
      </w:r>
      <w:r w:rsidR="0083748B" w:rsidRPr="00D13B6F">
        <w:rPr>
          <w:lang w:val="cs-CZ"/>
        </w:rPr>
        <w:t>se začíná měřit v okamžiku ohlášení požadavku (viz Služba IS04). Pokud tento okamžik není v požadované provozní době, počítá se od nejbližšího (časově násle</w:t>
      </w:r>
      <w:r w:rsidR="00F475D6" w:rsidRPr="00D13B6F">
        <w:rPr>
          <w:lang w:val="cs-CZ"/>
        </w:rPr>
        <w:t>dujícího) zahájení provozní doby</w:t>
      </w:r>
      <w:r w:rsidR="0083748B" w:rsidRPr="44C7EEFE">
        <w:t>.</w:t>
      </w:r>
      <w:r w:rsidRPr="44C7EEFE">
        <w:t>;</w:t>
      </w:r>
      <w:r w:rsidR="0083748B" w:rsidRPr="44C7EEFE">
        <w:t xml:space="preserve"> </w:t>
      </w:r>
    </w:p>
    <w:p w14:paraId="519C1005" w14:textId="77777777" w:rsidR="00FA028D" w:rsidRPr="009C4EBB" w:rsidRDefault="0083748B" w:rsidP="008D477D">
      <w:pPr>
        <w:pStyle w:val="Zkladntext"/>
        <w:numPr>
          <w:ilvl w:val="1"/>
          <w:numId w:val="18"/>
        </w:numPr>
        <w:spacing w:before="120" w:after="120"/>
        <w:jc w:val="both"/>
        <w:rPr>
          <w:b/>
          <w:bCs/>
          <w:lang w:val="cs-CZ"/>
        </w:rPr>
      </w:pPr>
      <w:r w:rsidRPr="009C4EBB">
        <w:rPr>
          <w:b/>
          <w:bCs/>
          <w:lang w:val="cs-CZ"/>
        </w:rPr>
        <w:t>Konec obnovy</w:t>
      </w:r>
    </w:p>
    <w:p w14:paraId="674A4638" w14:textId="67AB2A86" w:rsidR="0083748B" w:rsidRPr="00195FA0" w:rsidRDefault="00FA028D" w:rsidP="6860C903">
      <w:pPr>
        <w:pStyle w:val="Zkladntext"/>
        <w:numPr>
          <w:ilvl w:val="2"/>
          <w:numId w:val="18"/>
        </w:numPr>
        <w:spacing w:before="120" w:after="120"/>
        <w:jc w:val="both"/>
      </w:pPr>
      <w:r w:rsidRPr="44C7EEFE">
        <w:t xml:space="preserve">je </w:t>
      </w:r>
      <w:r w:rsidR="0083748B" w:rsidRPr="00D13B6F">
        <w:rPr>
          <w:lang w:val="cs-CZ"/>
        </w:rPr>
        <w:t xml:space="preserve">doba ukončí v okamžiku, kdy je </w:t>
      </w:r>
      <w:r w:rsidR="00105AD9" w:rsidRPr="00D13B6F">
        <w:rPr>
          <w:lang w:val="cs-CZ"/>
        </w:rPr>
        <w:t xml:space="preserve">prostředí </w:t>
      </w:r>
      <w:r w:rsidR="0083748B" w:rsidRPr="00D13B6F">
        <w:rPr>
          <w:lang w:val="cs-CZ"/>
        </w:rPr>
        <w:t>obnoven</w:t>
      </w:r>
      <w:r w:rsidR="00105AD9" w:rsidRPr="00D13B6F">
        <w:rPr>
          <w:lang w:val="cs-CZ"/>
        </w:rPr>
        <w:t>o</w:t>
      </w:r>
      <w:r w:rsidR="0083748B" w:rsidRPr="00D13B6F">
        <w:rPr>
          <w:lang w:val="cs-CZ"/>
        </w:rPr>
        <w:t xml:space="preserve"> ze zálohy. Rozhodující je čas evidovaný na kontaktním místě Poskytovatele. V případě že ukončení požadavku nastane mimo rozsah</w:t>
      </w:r>
      <w:r w:rsidR="00F475D6" w:rsidRPr="00D13B6F">
        <w:rPr>
          <w:lang w:val="cs-CZ"/>
        </w:rPr>
        <w:t xml:space="preserve"> požadované provozní doby</w:t>
      </w:r>
      <w:r w:rsidR="0083748B" w:rsidRPr="00D13B6F">
        <w:rPr>
          <w:lang w:val="cs-CZ"/>
        </w:rPr>
        <w:t>, pak se započítává ukončení nejbližšího (časově předchozíh</w:t>
      </w:r>
      <w:r w:rsidR="00F475D6" w:rsidRPr="00D13B6F">
        <w:rPr>
          <w:lang w:val="cs-CZ"/>
        </w:rPr>
        <w:t>o) ukončení provozní doby</w:t>
      </w:r>
      <w:r w:rsidR="0083748B" w:rsidRPr="44C7EEFE">
        <w:t>.</w:t>
      </w:r>
      <w:r w:rsidRPr="44C7EEFE">
        <w:t>;</w:t>
      </w:r>
    </w:p>
    <w:p w14:paraId="67657C9A" w14:textId="77777777" w:rsidR="00FA028D" w:rsidRPr="009C4EBB" w:rsidRDefault="0083748B" w:rsidP="008D477D">
      <w:pPr>
        <w:pStyle w:val="Zkladntext"/>
        <w:numPr>
          <w:ilvl w:val="1"/>
          <w:numId w:val="18"/>
        </w:numPr>
        <w:spacing w:before="120" w:after="120"/>
        <w:jc w:val="both"/>
        <w:rPr>
          <w:b/>
          <w:lang w:val="cs-CZ"/>
        </w:rPr>
      </w:pPr>
      <w:r w:rsidRPr="009C4EBB">
        <w:rPr>
          <w:b/>
          <w:lang w:val="cs-CZ"/>
        </w:rPr>
        <w:t>Kontrola obnovy</w:t>
      </w:r>
    </w:p>
    <w:p w14:paraId="42F86D7F" w14:textId="03224B9D" w:rsidR="0083748B" w:rsidRPr="00FA028D" w:rsidRDefault="00FA028D" w:rsidP="008D477D">
      <w:pPr>
        <w:pStyle w:val="Zkladntext"/>
        <w:numPr>
          <w:ilvl w:val="2"/>
          <w:numId w:val="18"/>
        </w:numPr>
        <w:spacing w:before="120" w:after="120"/>
        <w:jc w:val="both"/>
        <w:rPr>
          <w:lang w:val="cs-CZ"/>
        </w:rPr>
      </w:pPr>
      <w:r w:rsidRPr="00FA028D">
        <w:rPr>
          <w:lang w:val="cs-CZ"/>
        </w:rPr>
        <w:t xml:space="preserve">je </w:t>
      </w:r>
      <w:r w:rsidR="0083748B" w:rsidRPr="00FA028D">
        <w:rPr>
          <w:lang w:val="cs-CZ"/>
        </w:rPr>
        <w:t>Poskytovatel protokolem o provedení obnovy doloží, v jakých lhůtách a k jakému okamžiku byla provedena obnova a doloží správnost provedení obnovy (bezchybnou funkčností IS SZIF v obnovované oblasti).</w:t>
      </w:r>
      <w:r>
        <w:rPr>
          <w:lang w:val="cs-CZ"/>
        </w:rPr>
        <w:t>;</w:t>
      </w:r>
    </w:p>
    <w:p w14:paraId="4F8D6D43" w14:textId="77777777" w:rsidR="0083748B" w:rsidRPr="006A3095" w:rsidRDefault="0083748B" w:rsidP="00124D70">
      <w:pPr>
        <w:pStyle w:val="Nadpis1"/>
        <w:rPr>
          <w:sz w:val="48"/>
          <w:szCs w:val="48"/>
        </w:rPr>
      </w:pPr>
      <w:bookmarkStart w:id="372" w:name="_Toc436913528"/>
      <w:bookmarkStart w:id="373" w:name="_Toc177709664"/>
      <w:bookmarkStart w:id="374" w:name="_Toc185492595"/>
      <w:r w:rsidRPr="006A3095">
        <w:rPr>
          <w:sz w:val="48"/>
          <w:szCs w:val="48"/>
        </w:rPr>
        <w:t>Hodnocení služeb</w:t>
      </w:r>
      <w:bookmarkEnd w:id="372"/>
      <w:bookmarkEnd w:id="373"/>
      <w:bookmarkEnd w:id="374"/>
    </w:p>
    <w:p w14:paraId="7FA59228" w14:textId="77777777" w:rsidR="0083748B" w:rsidRPr="00C658C5" w:rsidRDefault="0083748B" w:rsidP="00C658C5">
      <w:pPr>
        <w:pStyle w:val="Zkladntext"/>
        <w:spacing w:before="120" w:after="120"/>
        <w:jc w:val="both"/>
        <w:rPr>
          <w:lang w:val="cs-CZ"/>
        </w:rPr>
      </w:pPr>
      <w:r w:rsidRPr="00C658C5">
        <w:rPr>
          <w:lang w:val="cs-CZ"/>
        </w:rPr>
        <w:t xml:space="preserve">Hodnocení SLA na základě předaných Protokolů o poskytnuté službě (pro každou Službu samostatně) provádí Objednatel na základě kontroly správnosti a vyhodnocení parametrů poskytovaných Služeb. Poskytovatel je povinen poskytnout při kontrolní činnosti Objednatele veškeré potřebné podklady, informace a součinnost.  </w:t>
      </w:r>
    </w:p>
    <w:p w14:paraId="0DE4FB2D" w14:textId="56DC5D83" w:rsidR="0083748B" w:rsidRPr="00863A6A" w:rsidRDefault="0083748B" w:rsidP="00863A6A">
      <w:pPr>
        <w:pStyle w:val="Zkladntext"/>
        <w:spacing w:before="120" w:after="120"/>
        <w:jc w:val="both"/>
        <w:rPr>
          <w:lang w:val="cs-CZ"/>
        </w:rPr>
      </w:pPr>
      <w:r w:rsidRPr="00863A6A">
        <w:rPr>
          <w:lang w:val="cs-CZ"/>
        </w:rPr>
        <w:t xml:space="preserve">V případech, kdy Poskytovatel v rámci plnění definovaných SLA Služeb a/nebo v rámci provozních činností, jejichž předmět je smluvně vymezen specifikací příslušné Služby, nedosáhne stanovené (dohodnuté) úrovně plnění během Vyhodnocovacího období, </w:t>
      </w:r>
      <w:r w:rsidRPr="007E6ECD">
        <w:rPr>
          <w:lang w:val="cs-CZ"/>
        </w:rPr>
        <w:t>dochází k</w:t>
      </w:r>
      <w:r w:rsidR="00736958">
        <w:rPr>
          <w:lang w:val="cs-CZ"/>
        </w:rPr>
        <w:t> </w:t>
      </w:r>
      <w:r w:rsidR="00736958" w:rsidRPr="007873F9">
        <w:rPr>
          <w:lang w:val="cs-CZ"/>
        </w:rPr>
        <w:t>uplatnění</w:t>
      </w:r>
      <w:r w:rsidR="006C5041" w:rsidRPr="007873F9">
        <w:rPr>
          <w:lang w:val="cs-CZ"/>
        </w:rPr>
        <w:t xml:space="preserve"> sankce dle čl. XV </w:t>
      </w:r>
      <w:r w:rsidR="007E6ECD" w:rsidRPr="007873F9">
        <w:rPr>
          <w:lang w:val="cs-CZ"/>
        </w:rPr>
        <w:t>Smlouvy</w:t>
      </w:r>
      <w:r w:rsidRPr="00E40262">
        <w:rPr>
          <w:lang w:val="cs-CZ"/>
        </w:rPr>
        <w:t>.</w:t>
      </w:r>
      <w:r w:rsidRPr="00863A6A">
        <w:rPr>
          <w:lang w:val="cs-CZ"/>
        </w:rPr>
        <w:t xml:space="preserve"> Za nedosažení stanovené (dohodnuté) úrovně plnění se nepovažuje doba schváleného servisního okna nebo plánované odstávky IS SZIF. </w:t>
      </w:r>
      <w:r w:rsidRPr="00736958">
        <w:rPr>
          <w:lang w:val="cs-CZ"/>
        </w:rPr>
        <w:t xml:space="preserve">Výše </w:t>
      </w:r>
      <w:r w:rsidR="007E6ECD" w:rsidRPr="007873F9">
        <w:rPr>
          <w:lang w:val="cs-CZ"/>
        </w:rPr>
        <w:t>uplatněn</w:t>
      </w:r>
      <w:r w:rsidR="00736958" w:rsidRPr="007873F9">
        <w:rPr>
          <w:lang w:val="cs-CZ"/>
        </w:rPr>
        <w:t>é</w:t>
      </w:r>
      <w:r w:rsidR="007E6ECD" w:rsidRPr="007873F9">
        <w:rPr>
          <w:lang w:val="cs-CZ"/>
        </w:rPr>
        <w:t xml:space="preserve"> sankce</w:t>
      </w:r>
      <w:r w:rsidRPr="00736958">
        <w:rPr>
          <w:lang w:val="cs-CZ"/>
        </w:rPr>
        <w:t xml:space="preserve"> bude stanovena dle příslušného SLA parametru, který byl porušen a dle úrovně porušení (specifikované jednotlivě pro každý SLA parametr).</w:t>
      </w:r>
    </w:p>
    <w:p w14:paraId="24849D87" w14:textId="6BBD0F15" w:rsidR="0083748B" w:rsidRPr="00863A6A" w:rsidRDefault="0083748B" w:rsidP="00863A6A">
      <w:pPr>
        <w:pStyle w:val="Zkladntext"/>
        <w:spacing w:before="120" w:after="120"/>
        <w:jc w:val="both"/>
        <w:rPr>
          <w:lang w:val="cs-CZ"/>
        </w:rPr>
      </w:pPr>
      <w:r w:rsidRPr="00863A6A">
        <w:rPr>
          <w:lang w:val="cs-CZ"/>
        </w:rPr>
        <w:t xml:space="preserve">V případě, že v důsledku výpadku jedné Služby dojde k výpadku i dalších Služeb, </w:t>
      </w:r>
      <w:r w:rsidRPr="00736958">
        <w:rPr>
          <w:lang w:val="cs-CZ"/>
        </w:rPr>
        <w:t xml:space="preserve">platí, že </w:t>
      </w:r>
      <w:r w:rsidR="00736958" w:rsidRPr="007873F9">
        <w:rPr>
          <w:lang w:val="cs-CZ"/>
        </w:rPr>
        <w:t>sankce</w:t>
      </w:r>
      <w:r w:rsidR="00736958" w:rsidRPr="00736958">
        <w:rPr>
          <w:lang w:val="cs-CZ"/>
        </w:rPr>
        <w:t xml:space="preserve"> </w:t>
      </w:r>
      <w:r w:rsidRPr="00736958">
        <w:rPr>
          <w:lang w:val="cs-CZ"/>
        </w:rPr>
        <w:t>se uplatní pouze pro tu Službu, která způsobila výpadek i ostatních Služeb.</w:t>
      </w:r>
    </w:p>
    <w:p w14:paraId="1505665B" w14:textId="4EF88F51" w:rsidR="0083748B" w:rsidRPr="00863A6A" w:rsidRDefault="0083748B" w:rsidP="00863A6A">
      <w:pPr>
        <w:pStyle w:val="Zkladntext"/>
        <w:spacing w:before="120" w:after="120"/>
        <w:jc w:val="both"/>
        <w:rPr>
          <w:lang w:val="cs-CZ"/>
        </w:rPr>
      </w:pPr>
      <w:r w:rsidRPr="00863A6A">
        <w:rPr>
          <w:lang w:val="cs-CZ"/>
        </w:rPr>
        <w:t xml:space="preserve">V případě, že dojde k nedodržení více dílčích SLA parametrů v rámci jedné Služby, </w:t>
      </w:r>
      <w:r w:rsidRPr="00736958">
        <w:rPr>
          <w:lang w:val="cs-CZ"/>
        </w:rPr>
        <w:t xml:space="preserve">platí, že </w:t>
      </w:r>
      <w:r w:rsidR="00736958" w:rsidRPr="007873F9">
        <w:rPr>
          <w:lang w:val="cs-CZ"/>
        </w:rPr>
        <w:t>sankce</w:t>
      </w:r>
      <w:r w:rsidR="00736958" w:rsidRPr="00736958">
        <w:rPr>
          <w:lang w:val="cs-CZ"/>
        </w:rPr>
        <w:t xml:space="preserve"> </w:t>
      </w:r>
      <w:r w:rsidRPr="00736958">
        <w:rPr>
          <w:lang w:val="cs-CZ"/>
        </w:rPr>
        <w:t>se uplatní ke všem nedodrženým dílčím SLA parametrům.</w:t>
      </w:r>
    </w:p>
    <w:p w14:paraId="0B346ECE" w14:textId="77777777" w:rsidR="0083748B" w:rsidRDefault="0083748B" w:rsidP="008D477D">
      <w:pPr>
        <w:pStyle w:val="Nadpis1"/>
        <w:numPr>
          <w:ilvl w:val="1"/>
          <w:numId w:val="14"/>
        </w:numPr>
        <w:ind w:left="431" w:hanging="431"/>
      </w:pPr>
      <w:bookmarkStart w:id="375" w:name="_Toc177709665"/>
      <w:bookmarkStart w:id="376" w:name="_Toc185492596"/>
      <w:r>
        <w:t>Dostupnost služby</w:t>
      </w:r>
      <w:bookmarkEnd w:id="375"/>
      <w:bookmarkEnd w:id="376"/>
    </w:p>
    <w:p w14:paraId="758B7BB9" w14:textId="608F28D5" w:rsidR="0083748B" w:rsidRPr="00ED6E06" w:rsidRDefault="0083748B" w:rsidP="00ED6E06">
      <w:pPr>
        <w:pStyle w:val="Zkladntext"/>
        <w:spacing w:before="120" w:after="120"/>
        <w:jc w:val="both"/>
        <w:rPr>
          <w:lang w:val="cs-CZ"/>
        </w:rPr>
      </w:pPr>
      <w:r w:rsidRPr="00ED6E06">
        <w:rPr>
          <w:lang w:val="cs-CZ"/>
        </w:rPr>
        <w:t xml:space="preserve">Podkladem vyhodnocení </w:t>
      </w:r>
      <w:r w:rsidRPr="00ED6E06">
        <w:rPr>
          <w:b/>
          <w:bCs/>
          <w:lang w:val="cs-CZ"/>
        </w:rPr>
        <w:t>dostupnosti Služby</w:t>
      </w:r>
      <w:r w:rsidRPr="00ED6E06">
        <w:rPr>
          <w:lang w:val="cs-CZ"/>
        </w:rPr>
        <w:t xml:space="preserve"> </w:t>
      </w:r>
      <w:r w:rsidR="00F475D6" w:rsidRPr="00ED6E06">
        <w:rPr>
          <w:lang w:val="cs-CZ"/>
        </w:rPr>
        <w:t xml:space="preserve">je </w:t>
      </w:r>
      <w:r w:rsidRPr="00ED6E06">
        <w:rPr>
          <w:lang w:val="cs-CZ"/>
        </w:rPr>
        <w:t>Protokol o poskytnuté službě odpovídající Vyhodnocovacímu období, z něhož jsou relevantní všechny Poskytovatelem vyřešené a Objednatele</w:t>
      </w:r>
      <w:r w:rsidR="00F475D6" w:rsidRPr="00ED6E06">
        <w:rPr>
          <w:lang w:val="cs-CZ"/>
        </w:rPr>
        <w:t>m uzavřené incidenty kategorie A</w:t>
      </w:r>
      <w:r w:rsidRPr="00ED6E06">
        <w:rPr>
          <w:lang w:val="cs-CZ"/>
        </w:rPr>
        <w:t>. U incidentů kategorie A se určí pouze časová období spadající do provozní doby, a to dle příslušného známého času zjištění daného incidentu a známého času jeho vyřešení. Takto určená časová období (období nedostupnosti služby) se sečtou a celkový součet vyjádřený v procentech se vyhodnotí (porovná) proti hodnotě smluvně sjednaného SLA parametru "</w:t>
      </w:r>
      <w:r w:rsidRPr="00ED6E06">
        <w:rPr>
          <w:b/>
          <w:bCs/>
          <w:lang w:val="cs-CZ"/>
        </w:rPr>
        <w:t>Minimální dostupnost</w:t>
      </w:r>
      <w:r w:rsidRPr="00ED6E06">
        <w:rPr>
          <w:lang w:val="cs-CZ"/>
        </w:rPr>
        <w:t>"</w:t>
      </w:r>
      <w:r w:rsidR="00ED6E06" w:rsidRPr="00ED6E06">
        <w:rPr>
          <w:lang w:val="cs-CZ"/>
        </w:rPr>
        <w:t xml:space="preserve"> (viz kap. </w:t>
      </w:r>
      <w:r w:rsidR="00ED6E06" w:rsidRPr="00ED6E06">
        <w:rPr>
          <w:lang w:val="cs-CZ"/>
        </w:rPr>
        <w:fldChar w:fldCharType="begin"/>
      </w:r>
      <w:r w:rsidR="00ED6E06" w:rsidRPr="00ED6E06">
        <w:rPr>
          <w:lang w:val="cs-CZ"/>
        </w:rPr>
        <w:instrText xml:space="preserve"> REF _Ref169184473 \r \h </w:instrText>
      </w:r>
      <w:r w:rsidR="00ED6E06">
        <w:rPr>
          <w:lang w:val="cs-CZ"/>
        </w:rPr>
        <w:instrText xml:space="preserve"> \* MERGEFORMAT </w:instrText>
      </w:r>
      <w:r w:rsidR="00ED6E06" w:rsidRPr="00ED6E06">
        <w:rPr>
          <w:lang w:val="cs-CZ"/>
        </w:rPr>
      </w:r>
      <w:r w:rsidR="00ED6E06" w:rsidRPr="00ED6E06">
        <w:rPr>
          <w:lang w:val="cs-CZ"/>
        </w:rPr>
        <w:fldChar w:fldCharType="separate"/>
      </w:r>
      <w:r w:rsidR="00020410">
        <w:rPr>
          <w:lang w:val="cs-CZ"/>
        </w:rPr>
        <w:t>1.5</w:t>
      </w:r>
      <w:r w:rsidR="00ED6E06" w:rsidRPr="00ED6E06">
        <w:rPr>
          <w:lang w:val="cs-CZ"/>
        </w:rPr>
        <w:fldChar w:fldCharType="end"/>
      </w:r>
      <w:r w:rsidR="00ED6E06" w:rsidRPr="00ED6E06">
        <w:rPr>
          <w:lang w:val="cs-CZ"/>
        </w:rPr>
        <w:t xml:space="preserve"> Definice SLA)</w:t>
      </w:r>
      <w:r w:rsidRPr="00ED6E06">
        <w:rPr>
          <w:lang w:val="cs-CZ"/>
        </w:rPr>
        <w:t>.</w:t>
      </w:r>
    </w:p>
    <w:p w14:paraId="09802635" w14:textId="705F56B2" w:rsidR="0083748B" w:rsidRPr="00544ABC" w:rsidRDefault="00736958" w:rsidP="00544ABC">
      <w:pPr>
        <w:pStyle w:val="Zkladntext"/>
        <w:spacing w:before="120" w:after="120"/>
        <w:jc w:val="both"/>
        <w:rPr>
          <w:lang w:val="cs-CZ"/>
        </w:rPr>
      </w:pPr>
      <w:r w:rsidRPr="007873F9">
        <w:rPr>
          <w:lang w:val="cs-CZ"/>
        </w:rPr>
        <w:lastRenderedPageBreak/>
        <w:t>Sankce</w:t>
      </w:r>
      <w:r w:rsidR="0083748B" w:rsidRPr="00736958">
        <w:rPr>
          <w:lang w:val="cs-CZ"/>
        </w:rPr>
        <w:t xml:space="preserve"> se uplatní v daném Vyhodnocovacím období, ve kterém došlo k porušení (nedodržení) SLA parametru "Dostupnost".</w:t>
      </w:r>
    </w:p>
    <w:p w14:paraId="144682D8" w14:textId="77777777" w:rsidR="0083748B" w:rsidRPr="00544ABC" w:rsidRDefault="0083748B" w:rsidP="008D477D">
      <w:pPr>
        <w:pStyle w:val="Nadpis3"/>
        <w:keepLines/>
        <w:numPr>
          <w:ilvl w:val="2"/>
          <w:numId w:val="14"/>
        </w:numPr>
        <w:ind w:left="720" w:hanging="720"/>
        <w:rPr>
          <w:caps w:val="0"/>
          <w:color w:val="243F60" w:themeColor="accent1" w:themeShade="7F"/>
          <w:sz w:val="32"/>
          <w:szCs w:val="32"/>
        </w:rPr>
      </w:pPr>
      <w:r w:rsidRPr="00544ABC">
        <w:rPr>
          <w:caps w:val="0"/>
          <w:color w:val="243F60" w:themeColor="accent1" w:themeShade="7F"/>
          <w:sz w:val="32"/>
          <w:szCs w:val="32"/>
        </w:rPr>
        <w:t>Maximální doba výpadku</w:t>
      </w:r>
    </w:p>
    <w:p w14:paraId="70165CCB" w14:textId="77777777" w:rsidR="0083748B" w:rsidRPr="00544ABC" w:rsidRDefault="0083748B" w:rsidP="00544ABC">
      <w:pPr>
        <w:pStyle w:val="Zkladntext"/>
        <w:spacing w:before="120" w:after="120"/>
        <w:jc w:val="both"/>
        <w:rPr>
          <w:lang w:val="cs-CZ"/>
        </w:rPr>
      </w:pPr>
      <w:r w:rsidRPr="00544ABC">
        <w:rPr>
          <w:b/>
          <w:bCs/>
          <w:lang w:val="cs-CZ"/>
        </w:rPr>
        <w:t>Maximální dobou výpadku</w:t>
      </w:r>
      <w:r w:rsidRPr="00544ABC">
        <w:rPr>
          <w:lang w:val="cs-CZ"/>
        </w:rPr>
        <w:t xml:space="preserve"> je míněno maximální časové období, po které je v rámci zaručené provozní doby přípustná jednorázová nedostupnost služby. Maximální doba výpadku je vyhodnocována v jednotkách času (v hodinách) s přesností na minuty.</w:t>
      </w:r>
    </w:p>
    <w:p w14:paraId="24F2BB84" w14:textId="77777777" w:rsidR="0083748B" w:rsidRPr="00544ABC" w:rsidRDefault="0083748B" w:rsidP="00544ABC">
      <w:pPr>
        <w:pStyle w:val="Zkladntext"/>
        <w:spacing w:before="120" w:after="120"/>
        <w:jc w:val="both"/>
        <w:rPr>
          <w:lang w:val="cs-CZ"/>
        </w:rPr>
      </w:pPr>
      <w:r w:rsidRPr="00544ABC">
        <w:rPr>
          <w:lang w:val="cs-CZ"/>
        </w:rPr>
        <w:t>Podkladem vyhodnocení maximální doby výpadku Služby je zejména Protokol o poskytnuté službě odpovídající Vyhodnocovacímu období, z něhož jsou relevantní všechny Poskytovatelem vyřešené a Objednatelem uzavřené incidenty kategorie A a údaje ze ServiceDesku. U incidentů kategorie A se určí doba výpadku jako absolutní hodnota rozdílu mezi časem vzniku nedostupnosti a časem, kdy byla služba po vyřešení/odstranění incidentu obnovena v plném rozsahu a je dále dostupná v plném rozsahu.</w:t>
      </w:r>
    </w:p>
    <w:p w14:paraId="0F107812" w14:textId="0A1305C4" w:rsidR="0083748B" w:rsidRPr="00EE66B6" w:rsidRDefault="00463CBE" w:rsidP="00544ABC">
      <w:pPr>
        <w:pStyle w:val="Zkladntext"/>
        <w:spacing w:before="120" w:after="120"/>
        <w:jc w:val="both"/>
        <w:rPr>
          <w:lang w:val="cs-CZ"/>
        </w:rPr>
      </w:pPr>
      <w:r>
        <w:rPr>
          <w:lang w:val="cs-CZ"/>
        </w:rPr>
        <w:t>Skutečná doba</w:t>
      </w:r>
      <w:r w:rsidR="0083748B" w:rsidRPr="00B0528A">
        <w:rPr>
          <w:lang w:val="cs-CZ"/>
        </w:rPr>
        <w:t xml:space="preserve"> výpadku se vyhodnotí</w:t>
      </w:r>
      <w:r w:rsidR="0083748B" w:rsidRPr="00EE66B6">
        <w:rPr>
          <w:lang w:val="cs-CZ"/>
        </w:rPr>
        <w:t xml:space="preserve"> (porovná) proti hodnotě smluvně sjednaného SLA parametru "</w:t>
      </w:r>
      <w:r w:rsidR="0083748B" w:rsidRPr="00EE66B6">
        <w:rPr>
          <w:b/>
          <w:bCs/>
          <w:lang w:val="cs-CZ"/>
        </w:rPr>
        <w:t xml:space="preserve">Lhůty při </w:t>
      </w:r>
      <w:r w:rsidR="00AE0B89" w:rsidRPr="00EE66B6">
        <w:rPr>
          <w:b/>
          <w:bCs/>
          <w:lang w:val="cs-CZ"/>
        </w:rPr>
        <w:t>vy</w:t>
      </w:r>
      <w:r w:rsidR="0083748B" w:rsidRPr="00EE66B6">
        <w:rPr>
          <w:b/>
          <w:bCs/>
          <w:lang w:val="cs-CZ"/>
        </w:rPr>
        <w:t>řešení</w:t>
      </w:r>
      <w:r w:rsidR="00AE0B89" w:rsidRPr="00EE66B6">
        <w:rPr>
          <w:b/>
          <w:bCs/>
          <w:lang w:val="cs-CZ"/>
        </w:rPr>
        <w:t>/ukončení</w:t>
      </w:r>
      <w:r w:rsidR="0083748B" w:rsidRPr="00EE66B6">
        <w:rPr>
          <w:b/>
          <w:bCs/>
          <w:lang w:val="cs-CZ"/>
        </w:rPr>
        <w:t xml:space="preserve"> požadavku/incidentu</w:t>
      </w:r>
      <w:r w:rsidR="0083748B" w:rsidRPr="00EE66B6">
        <w:rPr>
          <w:lang w:val="cs-CZ"/>
        </w:rPr>
        <w:t>", a to individuálně pro každý incident a výpadek zvlášť.</w:t>
      </w:r>
      <w:r>
        <w:rPr>
          <w:lang w:val="cs-CZ"/>
        </w:rPr>
        <w:t xml:space="preserve"> </w:t>
      </w:r>
      <w:r w:rsidRPr="00592144">
        <w:rPr>
          <w:lang w:val="cs-CZ"/>
        </w:rPr>
        <w:t>Sankce</w:t>
      </w:r>
      <w:r w:rsidRPr="00736958">
        <w:rPr>
          <w:lang w:val="cs-CZ"/>
        </w:rPr>
        <w:t xml:space="preserve"> se uplatní jednotlivě za každý incident, u kterého došlo k porušení (překročení) SLA parametru " </w:t>
      </w:r>
      <w:r w:rsidRPr="00EE66B6">
        <w:rPr>
          <w:b/>
          <w:bCs/>
          <w:lang w:val="cs-CZ"/>
        </w:rPr>
        <w:t>Lhůty při vyřešení/ukončení požadavku/incidentu</w:t>
      </w:r>
      <w:r w:rsidRPr="00736958">
        <w:rPr>
          <w:lang w:val="cs-CZ"/>
        </w:rPr>
        <w:t xml:space="preserve"> ".</w:t>
      </w:r>
    </w:p>
    <w:p w14:paraId="05DAF819" w14:textId="77777777" w:rsidR="0083748B" w:rsidRPr="00EE66B6" w:rsidRDefault="0083748B" w:rsidP="00544ABC">
      <w:pPr>
        <w:pStyle w:val="Zkladntext"/>
        <w:spacing w:before="120" w:after="120"/>
        <w:jc w:val="both"/>
        <w:rPr>
          <w:lang w:val="cs-CZ"/>
        </w:rPr>
      </w:pPr>
      <w:r w:rsidRPr="00EE66B6">
        <w:rPr>
          <w:lang w:val="cs-CZ"/>
        </w:rPr>
        <w:t>V případech, u kterých bude prokázáno, že byl výpadek jedné Služby způsoben nedostupností jiné Služby Poskytovatele nebo jich dat, bude od času doby výpadku Služby odečten čas řešení nedostupnosti této jiné služby nebo jejich dat.</w:t>
      </w:r>
    </w:p>
    <w:p w14:paraId="3C6C9B58" w14:textId="77777777" w:rsidR="0083748B" w:rsidRPr="000D31AF" w:rsidRDefault="0083748B" w:rsidP="0083748B"/>
    <w:p w14:paraId="2D9044A7" w14:textId="77777777" w:rsidR="0083748B" w:rsidRPr="00544ABC" w:rsidRDefault="0083748B" w:rsidP="008D477D">
      <w:pPr>
        <w:pStyle w:val="Nadpis3"/>
        <w:keepLines/>
        <w:numPr>
          <w:ilvl w:val="2"/>
          <w:numId w:val="14"/>
        </w:numPr>
        <w:ind w:left="720" w:hanging="720"/>
        <w:rPr>
          <w:caps w:val="0"/>
          <w:color w:val="243F60" w:themeColor="accent1" w:themeShade="7F"/>
          <w:sz w:val="32"/>
          <w:szCs w:val="32"/>
        </w:rPr>
      </w:pPr>
      <w:r w:rsidRPr="00544ABC">
        <w:rPr>
          <w:caps w:val="0"/>
          <w:color w:val="243F60" w:themeColor="accent1" w:themeShade="7F"/>
          <w:sz w:val="32"/>
          <w:szCs w:val="32"/>
        </w:rPr>
        <w:t>Maximální doba servisní odezvy</w:t>
      </w:r>
    </w:p>
    <w:p w14:paraId="12A691AA" w14:textId="77777777" w:rsidR="0083748B" w:rsidRPr="00EE66B6" w:rsidRDefault="0083748B" w:rsidP="00544ABC">
      <w:pPr>
        <w:pStyle w:val="Zkladntext"/>
        <w:spacing w:before="120" w:after="120"/>
        <w:jc w:val="both"/>
        <w:rPr>
          <w:lang w:val="cs-CZ"/>
        </w:rPr>
      </w:pPr>
      <w:r w:rsidRPr="00EE66B6">
        <w:rPr>
          <w:b/>
          <w:bCs/>
          <w:lang w:val="cs-CZ"/>
        </w:rPr>
        <w:t>Dobou servisní odezvy</w:t>
      </w:r>
      <w:r w:rsidRPr="00EE66B6">
        <w:rPr>
          <w:lang w:val="cs-CZ"/>
        </w:rPr>
        <w:t xml:space="preserve"> se rozumí doba, do které je Poskytovatel povinen zareagovat na nový záznam v ServiceDesku, který byl založen v rámci provozní doby. Maximální doba servisní odezvy je vyhodnocována v jednotkách času (v minutách).</w:t>
      </w:r>
    </w:p>
    <w:p w14:paraId="1B2ED5D1" w14:textId="77777777" w:rsidR="0083748B" w:rsidRPr="00EE66B6" w:rsidRDefault="0083748B" w:rsidP="00544ABC">
      <w:pPr>
        <w:pStyle w:val="Zkladntext"/>
        <w:spacing w:before="120" w:after="120"/>
        <w:jc w:val="both"/>
        <w:rPr>
          <w:lang w:val="cs-CZ"/>
        </w:rPr>
      </w:pPr>
      <w:r w:rsidRPr="00EE66B6">
        <w:rPr>
          <w:lang w:val="cs-CZ"/>
        </w:rPr>
        <w:t xml:space="preserve">Podkladem vyhodnocení </w:t>
      </w:r>
      <w:r w:rsidRPr="00EE66B6">
        <w:rPr>
          <w:b/>
          <w:bCs/>
          <w:lang w:val="cs-CZ"/>
        </w:rPr>
        <w:t>maximální doby servisní odezvy</w:t>
      </w:r>
      <w:r w:rsidRPr="00EE66B6">
        <w:rPr>
          <w:lang w:val="cs-CZ"/>
        </w:rPr>
        <w:t xml:space="preserve"> je zejména Protokol o poskytnuté službě odpovídající Vyhodnocovacímu období, z něhož jsou relevantní všechny Poskytovatelem vyřešené a Objednatelem uzavřené incidenty kategorie A, B, C. U incidentů kategorie A, B, C se určí doba servisní odezvy jako absolutní hodnota rozdílu mezi časem vzniku nového záznamu v ServiceDesku a časem první reakce Poskytovatele</w:t>
      </w:r>
      <w:r w:rsidR="00632919" w:rsidRPr="00EE66B6">
        <w:rPr>
          <w:lang w:val="cs-CZ"/>
        </w:rPr>
        <w:t xml:space="preserve"> v ServiceDesku</w:t>
      </w:r>
      <w:r w:rsidRPr="00EE66B6">
        <w:rPr>
          <w:lang w:val="cs-CZ"/>
        </w:rPr>
        <w:t>.</w:t>
      </w:r>
    </w:p>
    <w:p w14:paraId="6ECD6919" w14:textId="247EDC27" w:rsidR="0083748B" w:rsidRPr="00EE66B6" w:rsidRDefault="00463CBE" w:rsidP="00544ABC">
      <w:pPr>
        <w:pStyle w:val="Zkladntext"/>
        <w:spacing w:before="120" w:after="120"/>
        <w:jc w:val="both"/>
        <w:rPr>
          <w:lang w:val="cs-CZ"/>
        </w:rPr>
      </w:pPr>
      <w:r w:rsidRPr="00463CBE">
        <w:rPr>
          <w:lang w:val="cs-CZ"/>
        </w:rPr>
        <w:t>Skutečná doba</w:t>
      </w:r>
      <w:r w:rsidR="0083748B" w:rsidRPr="00EE66B6">
        <w:rPr>
          <w:lang w:val="cs-CZ"/>
        </w:rPr>
        <w:t xml:space="preserve"> servisní odezvy se vyhodnotí (porovná) proti hodnotě smluvně sjednaného SLA parametru "</w:t>
      </w:r>
      <w:r w:rsidR="00AE0B89" w:rsidRPr="00EE66B6">
        <w:rPr>
          <w:b/>
          <w:bCs/>
          <w:lang w:val="cs-CZ"/>
        </w:rPr>
        <w:t>Lhůta pro potvrzení přijetí</w:t>
      </w:r>
      <w:r w:rsidR="0083748B" w:rsidRPr="00EE66B6">
        <w:rPr>
          <w:lang w:val="cs-CZ"/>
        </w:rPr>
        <w:t xml:space="preserve">", a to individuálně pro každý incident a výpadek zvlášť. </w:t>
      </w:r>
      <w:r w:rsidR="00736958" w:rsidRPr="00592144">
        <w:rPr>
          <w:lang w:val="cs-CZ"/>
        </w:rPr>
        <w:t>Sankce</w:t>
      </w:r>
      <w:r w:rsidR="0083748B" w:rsidRPr="00736958">
        <w:rPr>
          <w:lang w:val="cs-CZ"/>
        </w:rPr>
        <w:t xml:space="preserve"> se uplatní jednotlivě za každý incident, u kterého došlo k porušení (překročení) SLA parametru "</w:t>
      </w:r>
      <w:r w:rsidR="00AE0B89" w:rsidRPr="00736958">
        <w:rPr>
          <w:lang w:val="cs-CZ"/>
        </w:rPr>
        <w:t xml:space="preserve"> </w:t>
      </w:r>
      <w:r w:rsidR="00AE0B89" w:rsidRPr="00736958">
        <w:rPr>
          <w:b/>
          <w:lang w:val="cs-CZ"/>
        </w:rPr>
        <w:t>Lhůta pro potvrzení přijetí</w:t>
      </w:r>
      <w:r w:rsidR="00AE0B89" w:rsidRPr="00736958">
        <w:rPr>
          <w:lang w:val="cs-CZ"/>
        </w:rPr>
        <w:t xml:space="preserve"> </w:t>
      </w:r>
      <w:r w:rsidR="0083748B" w:rsidRPr="00736958">
        <w:rPr>
          <w:lang w:val="cs-CZ"/>
        </w:rPr>
        <w:t>".</w:t>
      </w:r>
    </w:p>
    <w:p w14:paraId="5945CA6F" w14:textId="77777777" w:rsidR="0083748B" w:rsidRPr="00EE66B6" w:rsidRDefault="0083748B" w:rsidP="00544ABC">
      <w:pPr>
        <w:pStyle w:val="Zkladntext"/>
        <w:spacing w:before="120" w:after="120"/>
        <w:jc w:val="both"/>
        <w:rPr>
          <w:lang w:val="cs-CZ"/>
        </w:rPr>
      </w:pPr>
      <w:r w:rsidRPr="00EE66B6">
        <w:rPr>
          <w:lang w:val="cs-CZ"/>
        </w:rPr>
        <w:t>Pro prostředí a služby IS SZIF na úrovni koncových uživatelů</w:t>
      </w:r>
      <w:r w:rsidR="00DC7896" w:rsidRPr="00EE66B6">
        <w:rPr>
          <w:lang w:val="cs-CZ"/>
        </w:rPr>
        <w:t xml:space="preserve">, </w:t>
      </w:r>
      <w:r w:rsidRPr="00EE66B6">
        <w:rPr>
          <w:lang w:val="cs-CZ"/>
        </w:rPr>
        <w:t xml:space="preserve">platí, že: </w:t>
      </w:r>
    </w:p>
    <w:p w14:paraId="6573E2F5" w14:textId="0DC88BF9" w:rsidR="0083748B" w:rsidRPr="00544ABC" w:rsidRDefault="0083748B" w:rsidP="008D477D">
      <w:pPr>
        <w:pStyle w:val="Zkladntext"/>
        <w:numPr>
          <w:ilvl w:val="0"/>
          <w:numId w:val="18"/>
        </w:numPr>
        <w:spacing w:before="120" w:after="120"/>
        <w:ind w:left="714" w:hanging="357"/>
        <w:jc w:val="both"/>
        <w:rPr>
          <w:lang w:val="cs-CZ"/>
        </w:rPr>
      </w:pPr>
      <w:r w:rsidRPr="00544ABC">
        <w:rPr>
          <w:lang w:val="cs-CZ"/>
        </w:rPr>
        <w:t xml:space="preserve">Případy, kdy je záznam vložen do ServiceDesku v čase spadajícím do provozní doby a zároveň čas reakce (odvozen jako čas vložení záznamu plus maximální doba servisní odezvy) již spadá do časového období mimo provozní dobu, jsou posuzovány z hlediska výpočtu servisní odezvy shodně jako případy, kdy oba časy (založení záznamu do </w:t>
      </w:r>
      <w:r w:rsidR="00544ABC">
        <w:rPr>
          <w:lang w:val="cs-CZ"/>
        </w:rPr>
        <w:t>systému Service</w:t>
      </w:r>
      <w:r w:rsidRPr="00544ABC">
        <w:rPr>
          <w:lang w:val="cs-CZ"/>
        </w:rPr>
        <w:t xml:space="preserve">desk a čas servisní </w:t>
      </w:r>
      <w:r w:rsidRPr="00544ABC">
        <w:rPr>
          <w:lang w:val="cs-CZ"/>
        </w:rPr>
        <w:lastRenderedPageBreak/>
        <w:t xml:space="preserve">odezvy) spadají do provozní doby – Poskytovatel je tedy povinen předmět záznamu řešit ve stanovených lhůtách kontinuálně i mimo </w:t>
      </w:r>
      <w:r w:rsidR="00DC7896" w:rsidRPr="00544ABC">
        <w:rPr>
          <w:lang w:val="cs-CZ"/>
        </w:rPr>
        <w:t xml:space="preserve">definovanou </w:t>
      </w:r>
      <w:r w:rsidRPr="00544ABC">
        <w:rPr>
          <w:lang w:val="cs-CZ"/>
        </w:rPr>
        <w:t>provozní dobu.</w:t>
      </w:r>
      <w:r w:rsidR="00544ABC">
        <w:rPr>
          <w:lang w:val="cs-CZ"/>
        </w:rPr>
        <w:t>;</w:t>
      </w:r>
    </w:p>
    <w:p w14:paraId="29D6BAA8" w14:textId="5126F7F1" w:rsidR="0083748B" w:rsidRPr="00544ABC" w:rsidRDefault="0083748B" w:rsidP="008D477D">
      <w:pPr>
        <w:pStyle w:val="Zkladntext"/>
        <w:numPr>
          <w:ilvl w:val="0"/>
          <w:numId w:val="18"/>
        </w:numPr>
        <w:spacing w:before="120" w:after="120"/>
        <w:ind w:left="714" w:hanging="357"/>
        <w:jc w:val="both"/>
        <w:rPr>
          <w:lang w:val="cs-CZ"/>
        </w:rPr>
      </w:pPr>
      <w:r w:rsidRPr="00544ABC">
        <w:rPr>
          <w:lang w:val="cs-CZ"/>
        </w:rPr>
        <w:t xml:space="preserve">Případy, kdy je záznam vložen mimo časové období provozní doby, je rozhodujícím okamžikem pro výpočet servisní odezvy začátek následující provozní doby nebo maximální doba servisní odezvy, přičemž se vždy bere v úvahu delší z obou časů. </w:t>
      </w:r>
      <w:r w:rsidRPr="00544ABC">
        <w:rPr>
          <w:b/>
          <w:bCs/>
          <w:lang w:val="cs-CZ"/>
        </w:rPr>
        <w:t>Pro příklad</w:t>
      </w:r>
      <w:r w:rsidR="00544ABC">
        <w:rPr>
          <w:b/>
          <w:bCs/>
          <w:lang w:val="cs-CZ"/>
        </w:rPr>
        <w:t>,</w:t>
      </w:r>
      <w:r w:rsidR="00E96F7A" w:rsidRPr="00544ABC">
        <w:rPr>
          <w:lang w:val="cs-CZ"/>
        </w:rPr>
        <w:t xml:space="preserve"> kdy provozní doba je od </w:t>
      </w:r>
      <w:r w:rsidR="00ED687F" w:rsidRPr="00544ABC">
        <w:rPr>
          <w:lang w:val="cs-CZ"/>
        </w:rPr>
        <w:t>5</w:t>
      </w:r>
      <w:r w:rsidR="00954DA5" w:rsidRPr="00544ABC">
        <w:rPr>
          <w:lang w:val="cs-CZ"/>
        </w:rPr>
        <w:t xml:space="preserve"> x 12 (</w:t>
      </w:r>
      <w:r w:rsidR="00E96F7A" w:rsidRPr="00544ABC">
        <w:rPr>
          <w:lang w:val="cs-CZ"/>
        </w:rPr>
        <w:t>7:00 do 19:00</w:t>
      </w:r>
      <w:r w:rsidR="00AE0B89" w:rsidRPr="00544ABC">
        <w:rPr>
          <w:lang w:val="cs-CZ"/>
        </w:rPr>
        <w:t xml:space="preserve"> </w:t>
      </w:r>
      <w:r w:rsidR="00395F12" w:rsidRPr="00544ABC">
        <w:rPr>
          <w:lang w:val="cs-CZ"/>
        </w:rPr>
        <w:t>v pracovní dny</w:t>
      </w:r>
      <w:r w:rsidR="00954DA5" w:rsidRPr="00544ABC">
        <w:rPr>
          <w:lang w:val="cs-CZ"/>
        </w:rPr>
        <w:t>)</w:t>
      </w:r>
      <w:r w:rsidR="00AE0B89" w:rsidRPr="00544ABC">
        <w:rPr>
          <w:lang w:val="cs-CZ"/>
        </w:rPr>
        <w:t>:</w:t>
      </w:r>
    </w:p>
    <w:p w14:paraId="2DC376DB" w14:textId="73B51062" w:rsidR="0083748B" w:rsidRPr="0070053B" w:rsidRDefault="0083748B" w:rsidP="27C6639F">
      <w:pPr>
        <w:pStyle w:val="Zkladntext"/>
        <w:numPr>
          <w:ilvl w:val="1"/>
          <w:numId w:val="18"/>
        </w:numPr>
        <w:spacing w:before="120" w:after="120"/>
        <w:jc w:val="both"/>
        <w:rPr>
          <w:lang w:val="cs-CZ"/>
        </w:rPr>
      </w:pPr>
      <w:r w:rsidRPr="0070053B">
        <w:rPr>
          <w:lang w:val="cs-CZ"/>
        </w:rPr>
        <w:t>incident kategorie A konc</w:t>
      </w:r>
      <w:r w:rsidR="00E96F7A" w:rsidRPr="0070053B">
        <w:rPr>
          <w:lang w:val="cs-CZ"/>
        </w:rPr>
        <w:t>ovému uživateli nahlášený v mimoprovozní dobu tedy v 19:2</w:t>
      </w:r>
      <w:r w:rsidRPr="0070053B">
        <w:rPr>
          <w:lang w:val="cs-CZ"/>
        </w:rPr>
        <w:t>0 hod musí být odstraněn do 0</w:t>
      </w:r>
      <w:r w:rsidR="000670B9" w:rsidRPr="0070053B">
        <w:rPr>
          <w:lang w:val="cs-CZ"/>
        </w:rPr>
        <w:t>8</w:t>
      </w:r>
      <w:r w:rsidR="00AE0B89" w:rsidRPr="0070053B">
        <w:rPr>
          <w:lang w:val="cs-CZ"/>
        </w:rPr>
        <w:t>:</w:t>
      </w:r>
      <w:r w:rsidR="000670B9" w:rsidRPr="0070053B">
        <w:rPr>
          <w:lang w:val="cs-CZ"/>
        </w:rPr>
        <w:t>10</w:t>
      </w:r>
      <w:r w:rsidRPr="0070053B">
        <w:rPr>
          <w:lang w:val="cs-CZ"/>
        </w:rPr>
        <w:t xml:space="preserve"> hod</w:t>
      </w:r>
      <w:r w:rsidR="00B9573F" w:rsidRPr="0070053B">
        <w:rPr>
          <w:lang w:val="cs-CZ"/>
        </w:rPr>
        <w:t xml:space="preserve"> násle</w:t>
      </w:r>
      <w:r w:rsidR="00395F12" w:rsidRPr="0070053B">
        <w:rPr>
          <w:lang w:val="cs-CZ"/>
        </w:rPr>
        <w:t>d</w:t>
      </w:r>
      <w:r w:rsidR="00B9573F" w:rsidRPr="0070053B">
        <w:rPr>
          <w:lang w:val="cs-CZ"/>
        </w:rPr>
        <w:t>ující pr</w:t>
      </w:r>
      <w:r w:rsidR="00395F12" w:rsidRPr="0070053B">
        <w:rPr>
          <w:lang w:val="cs-CZ"/>
        </w:rPr>
        <w:t xml:space="preserve">acovní den </w:t>
      </w:r>
      <w:r w:rsidR="00AE0B89" w:rsidRPr="0070053B">
        <w:rPr>
          <w:lang w:val="cs-CZ"/>
        </w:rPr>
        <w:t>(</w:t>
      </w:r>
      <w:r w:rsidR="000670B9" w:rsidRPr="0070053B">
        <w:rPr>
          <w:lang w:val="cs-CZ"/>
        </w:rPr>
        <w:t>10</w:t>
      </w:r>
      <w:r w:rsidR="00AE0B89" w:rsidRPr="0070053B">
        <w:rPr>
          <w:lang w:val="cs-CZ"/>
        </w:rPr>
        <w:t xml:space="preserve"> minut Lhůty potvrzení o přijetí a </w:t>
      </w:r>
      <w:r w:rsidR="000670B9" w:rsidRPr="0070053B">
        <w:rPr>
          <w:lang w:val="cs-CZ"/>
        </w:rPr>
        <w:t>1</w:t>
      </w:r>
      <w:r w:rsidR="00AE0B89" w:rsidRPr="0070053B">
        <w:rPr>
          <w:lang w:val="cs-CZ"/>
        </w:rPr>
        <w:t xml:space="preserve"> hod Lhůty při řešení požadavku/incidentu kategorie A),</w:t>
      </w:r>
      <w:r w:rsidR="007025D7" w:rsidRPr="0070053B">
        <w:rPr>
          <w:lang w:val="cs-CZ"/>
        </w:rPr>
        <w:t>;</w:t>
      </w:r>
    </w:p>
    <w:p w14:paraId="04C56C9B" w14:textId="7E6021D7" w:rsidR="00AE0B89" w:rsidRPr="0070053B" w:rsidRDefault="0083748B" w:rsidP="27C6639F">
      <w:pPr>
        <w:pStyle w:val="Zkladntext"/>
        <w:numPr>
          <w:ilvl w:val="1"/>
          <w:numId w:val="18"/>
        </w:numPr>
        <w:spacing w:before="120" w:after="120"/>
        <w:jc w:val="both"/>
        <w:rPr>
          <w:lang w:val="cs-CZ"/>
        </w:rPr>
      </w:pPr>
      <w:r w:rsidRPr="0070053B">
        <w:rPr>
          <w:lang w:val="cs-CZ"/>
        </w:rPr>
        <w:t>incident kategorie A koncovému uživateli nahlášený v</w:t>
      </w:r>
      <w:r w:rsidR="00B9573F" w:rsidRPr="0070053B">
        <w:rPr>
          <w:lang w:val="cs-CZ"/>
        </w:rPr>
        <w:t> provozní době tedy v</w:t>
      </w:r>
      <w:r w:rsidR="00E96F7A" w:rsidRPr="0070053B">
        <w:rPr>
          <w:lang w:val="cs-CZ"/>
        </w:rPr>
        <w:t> </w:t>
      </w:r>
      <w:r w:rsidRPr="0070053B">
        <w:rPr>
          <w:lang w:val="cs-CZ"/>
        </w:rPr>
        <w:t>0</w:t>
      </w:r>
      <w:r w:rsidR="00E96F7A" w:rsidRPr="0070053B">
        <w:rPr>
          <w:lang w:val="cs-CZ"/>
        </w:rPr>
        <w:t>7</w:t>
      </w:r>
      <w:r w:rsidRPr="0070053B">
        <w:rPr>
          <w:lang w:val="cs-CZ"/>
        </w:rPr>
        <w:t>:</w:t>
      </w:r>
      <w:r w:rsidR="000670B9" w:rsidRPr="0070053B">
        <w:rPr>
          <w:lang w:val="cs-CZ"/>
        </w:rPr>
        <w:t>3</w:t>
      </w:r>
      <w:r w:rsidRPr="0070053B">
        <w:rPr>
          <w:lang w:val="cs-CZ"/>
        </w:rPr>
        <w:t xml:space="preserve">0 hod </w:t>
      </w:r>
      <w:r w:rsidR="00395F12" w:rsidRPr="0070053B">
        <w:rPr>
          <w:lang w:val="cs-CZ"/>
        </w:rPr>
        <w:t xml:space="preserve">v pracovní den </w:t>
      </w:r>
      <w:r w:rsidRPr="0070053B">
        <w:rPr>
          <w:lang w:val="cs-CZ"/>
        </w:rPr>
        <w:t>musí být odstraněn do 0</w:t>
      </w:r>
      <w:r w:rsidR="000670B9" w:rsidRPr="0070053B">
        <w:rPr>
          <w:lang w:val="cs-CZ"/>
        </w:rPr>
        <w:t>8</w:t>
      </w:r>
      <w:r w:rsidRPr="0070053B">
        <w:rPr>
          <w:lang w:val="cs-CZ"/>
        </w:rPr>
        <w:t>:</w:t>
      </w:r>
      <w:r w:rsidR="000670B9" w:rsidRPr="0070053B">
        <w:rPr>
          <w:lang w:val="cs-CZ"/>
        </w:rPr>
        <w:t>40</w:t>
      </w:r>
      <w:r w:rsidRPr="0070053B">
        <w:rPr>
          <w:lang w:val="cs-CZ"/>
        </w:rPr>
        <w:t xml:space="preserve"> hod </w:t>
      </w:r>
      <w:r w:rsidR="00395F12" w:rsidRPr="0070053B">
        <w:rPr>
          <w:lang w:val="cs-CZ"/>
        </w:rPr>
        <w:t xml:space="preserve">téhož dne </w:t>
      </w:r>
      <w:r w:rsidRPr="0070053B">
        <w:rPr>
          <w:lang w:val="cs-CZ"/>
        </w:rPr>
        <w:t>(</w:t>
      </w:r>
      <w:r w:rsidR="000670B9" w:rsidRPr="0070053B">
        <w:rPr>
          <w:lang w:val="cs-CZ"/>
        </w:rPr>
        <w:t>10</w:t>
      </w:r>
      <w:r w:rsidRPr="0070053B">
        <w:rPr>
          <w:lang w:val="cs-CZ"/>
        </w:rPr>
        <w:t xml:space="preserve"> minut Lhůty potvrzení o přijetí a </w:t>
      </w:r>
      <w:r w:rsidR="000670B9" w:rsidRPr="0070053B">
        <w:rPr>
          <w:lang w:val="cs-CZ"/>
        </w:rPr>
        <w:t>1</w:t>
      </w:r>
      <w:r w:rsidRPr="0070053B">
        <w:rPr>
          <w:lang w:val="cs-CZ"/>
        </w:rPr>
        <w:t xml:space="preserve"> hod Lhůty při řešení požadavku/incidentu kategorie A</w:t>
      </w:r>
      <w:r w:rsidR="00AE0B89" w:rsidRPr="0070053B">
        <w:rPr>
          <w:lang w:val="cs-CZ"/>
        </w:rPr>
        <w:t>)</w:t>
      </w:r>
      <w:r w:rsidRPr="0070053B">
        <w:rPr>
          <w:lang w:val="cs-CZ"/>
        </w:rPr>
        <w:t>.</w:t>
      </w:r>
      <w:r w:rsidR="007025D7" w:rsidRPr="0070053B">
        <w:rPr>
          <w:lang w:val="cs-CZ"/>
        </w:rPr>
        <w:t>;</w:t>
      </w:r>
    </w:p>
    <w:p w14:paraId="24E433E7" w14:textId="77777777" w:rsidR="0083748B" w:rsidRPr="007025D7" w:rsidRDefault="0083748B" w:rsidP="007025D7">
      <w:pPr>
        <w:pStyle w:val="Nadpis3"/>
        <w:keepLines/>
        <w:numPr>
          <w:ilvl w:val="2"/>
          <w:numId w:val="14"/>
        </w:numPr>
        <w:ind w:left="720" w:hanging="720"/>
        <w:rPr>
          <w:caps w:val="0"/>
          <w:color w:val="243F60" w:themeColor="accent1" w:themeShade="7F"/>
          <w:sz w:val="32"/>
          <w:szCs w:val="32"/>
        </w:rPr>
      </w:pPr>
      <w:r w:rsidRPr="007025D7">
        <w:rPr>
          <w:caps w:val="0"/>
          <w:color w:val="243F60" w:themeColor="accent1" w:themeShade="7F"/>
          <w:sz w:val="32"/>
          <w:szCs w:val="32"/>
        </w:rPr>
        <w:t>Odstranění incidentů</w:t>
      </w:r>
    </w:p>
    <w:p w14:paraId="61A7E43B" w14:textId="77777777" w:rsidR="0083748B" w:rsidRPr="00EE66B6" w:rsidRDefault="0083748B" w:rsidP="007025D7">
      <w:pPr>
        <w:pStyle w:val="Zkladntext"/>
        <w:spacing w:before="120" w:after="120"/>
        <w:jc w:val="both"/>
        <w:rPr>
          <w:lang w:val="cs-CZ"/>
        </w:rPr>
      </w:pPr>
      <w:r w:rsidRPr="00EE66B6">
        <w:rPr>
          <w:lang w:val="cs-CZ"/>
        </w:rPr>
        <w:t xml:space="preserve">Jednotlivé kategorie incidentů jsou uvedeny v tomto dokumentu. Odstranění incidentu je měřeno/vyhodnocováno v jednotkách času (v hodinách pro kategorie A a B a ve dnech pro kategorii C). </w:t>
      </w:r>
    </w:p>
    <w:p w14:paraId="00EB97EF" w14:textId="77777777" w:rsidR="0083748B" w:rsidRPr="00EE66B6" w:rsidRDefault="0083748B" w:rsidP="007025D7">
      <w:pPr>
        <w:pStyle w:val="Zkladntext"/>
        <w:spacing w:before="120" w:after="120"/>
        <w:jc w:val="both"/>
        <w:rPr>
          <w:lang w:val="cs-CZ"/>
        </w:rPr>
      </w:pPr>
      <w:r w:rsidRPr="00EE66B6">
        <w:rPr>
          <w:lang w:val="cs-CZ"/>
        </w:rPr>
        <w:t>Podkladem vyhodnocení odstranění incidentu A, B a C je Protokol o poskytnuté službě odpovídající Vyhodnocovacímu období, z něhož jsou relevantní všechny Poskytovatelem vyřešené a Objednatelem uzavřené incidenty kategorie A, B, C ze ServiceDesku Poskytovatele s tím, že:</w:t>
      </w:r>
    </w:p>
    <w:p w14:paraId="69305FE6" w14:textId="5F2C597D" w:rsidR="0083748B" w:rsidRDefault="0083748B" w:rsidP="007025D7">
      <w:pPr>
        <w:pStyle w:val="Odstavecseseznamem"/>
        <w:numPr>
          <w:ilvl w:val="0"/>
          <w:numId w:val="23"/>
        </w:numPr>
        <w:rPr>
          <w:rFonts w:asciiTheme="minorHAnsi" w:hAnsiTheme="minorHAnsi" w:cstheme="minorHAnsi"/>
          <w:bCs/>
          <w:sz w:val="22"/>
          <w:szCs w:val="22"/>
        </w:rPr>
      </w:pPr>
      <w:r w:rsidRPr="007025D7">
        <w:rPr>
          <w:rFonts w:asciiTheme="minorHAnsi" w:hAnsiTheme="minorHAnsi" w:cstheme="minorHAnsi"/>
          <w:bCs/>
          <w:sz w:val="22"/>
          <w:szCs w:val="22"/>
        </w:rPr>
        <w:t xml:space="preserve">pro každý incident se určí čas odstranění jako absolutní hodnota rozdílu mezi </w:t>
      </w:r>
      <w:r w:rsidR="00F66541">
        <w:rPr>
          <w:rFonts w:asciiTheme="minorHAnsi" w:hAnsiTheme="minorHAnsi" w:cstheme="minorHAnsi"/>
          <w:bCs/>
          <w:sz w:val="22"/>
          <w:szCs w:val="22"/>
        </w:rPr>
        <w:t xml:space="preserve">časem </w:t>
      </w:r>
      <w:r w:rsidR="00AD1001">
        <w:rPr>
          <w:rFonts w:asciiTheme="minorHAnsi" w:hAnsiTheme="minorHAnsi" w:cstheme="minorHAnsi"/>
          <w:bCs/>
          <w:sz w:val="22"/>
          <w:szCs w:val="22"/>
        </w:rPr>
        <w:t xml:space="preserve">potvrzení přijetí </w:t>
      </w:r>
      <w:r w:rsidR="00BC352F">
        <w:rPr>
          <w:rFonts w:asciiTheme="minorHAnsi" w:hAnsiTheme="minorHAnsi" w:cstheme="minorHAnsi"/>
          <w:bCs/>
          <w:sz w:val="22"/>
          <w:szCs w:val="22"/>
        </w:rPr>
        <w:t xml:space="preserve">incidentu </w:t>
      </w:r>
      <w:r w:rsidR="00BC352F" w:rsidRPr="00F66541">
        <w:rPr>
          <w:rFonts w:asciiTheme="minorHAnsi" w:hAnsiTheme="minorHAnsi" w:cstheme="minorHAnsi"/>
          <w:bCs/>
          <w:sz w:val="22"/>
          <w:szCs w:val="22"/>
        </w:rPr>
        <w:t>Poskytovatelem</w:t>
      </w:r>
      <w:r w:rsidRPr="00F66541">
        <w:rPr>
          <w:rFonts w:asciiTheme="minorHAnsi" w:hAnsiTheme="minorHAnsi" w:cstheme="minorHAnsi"/>
          <w:sz w:val="22"/>
          <w:szCs w:val="22"/>
        </w:rPr>
        <w:t xml:space="preserve"> v</w:t>
      </w:r>
      <w:r w:rsidR="00F66541" w:rsidRPr="00F66541">
        <w:rPr>
          <w:rFonts w:asciiTheme="minorHAnsi" w:hAnsiTheme="minorHAnsi" w:cstheme="minorHAnsi"/>
          <w:sz w:val="22"/>
          <w:szCs w:val="22"/>
        </w:rPr>
        <w:t> </w:t>
      </w:r>
      <w:r w:rsidRPr="00F66541">
        <w:rPr>
          <w:rFonts w:asciiTheme="minorHAnsi" w:hAnsiTheme="minorHAnsi" w:cstheme="minorHAnsi"/>
          <w:sz w:val="22"/>
          <w:szCs w:val="22"/>
        </w:rPr>
        <w:t>ServiceDesku</w:t>
      </w:r>
      <w:r w:rsidR="00F66541" w:rsidRPr="00F66541">
        <w:rPr>
          <w:rFonts w:asciiTheme="minorHAnsi" w:hAnsiTheme="minorHAnsi" w:cstheme="minorHAnsi"/>
          <w:sz w:val="22"/>
          <w:szCs w:val="22"/>
        </w:rPr>
        <w:t xml:space="preserve"> </w:t>
      </w:r>
      <w:r w:rsidRPr="00F66541">
        <w:rPr>
          <w:rFonts w:asciiTheme="minorHAnsi" w:hAnsiTheme="minorHAnsi" w:cstheme="minorHAnsi"/>
          <w:bCs/>
          <w:sz w:val="22"/>
          <w:szCs w:val="22"/>
        </w:rPr>
        <w:t>a</w:t>
      </w:r>
      <w:r w:rsidRPr="007025D7">
        <w:rPr>
          <w:rFonts w:asciiTheme="minorHAnsi" w:hAnsiTheme="minorHAnsi" w:cstheme="minorHAnsi"/>
          <w:bCs/>
          <w:sz w:val="22"/>
          <w:szCs w:val="22"/>
        </w:rPr>
        <w:t xml:space="preserve"> časem, kdy byla služba po vyřešení/odstranění incidentu obnovena v plném rozsahu a je dále dostupná v plném rozsahu;</w:t>
      </w:r>
    </w:p>
    <w:p w14:paraId="153EB57E" w14:textId="3BCC4128" w:rsidR="00406B17" w:rsidRPr="00A829FA" w:rsidRDefault="00822C36" w:rsidP="00406B17">
      <w:pPr>
        <w:pStyle w:val="Zkladntext"/>
        <w:numPr>
          <w:ilvl w:val="1"/>
          <w:numId w:val="18"/>
        </w:numPr>
        <w:spacing w:before="120" w:after="120"/>
        <w:jc w:val="both"/>
        <w:rPr>
          <w:lang w:val="cs-CZ"/>
        </w:rPr>
      </w:pPr>
      <w:r w:rsidRPr="000F1F19">
        <w:rPr>
          <w:lang w:val="cs-CZ"/>
        </w:rPr>
        <w:t>Skutečná do</w:t>
      </w:r>
      <w:r w:rsidR="00406B17" w:rsidRPr="00A829FA">
        <w:rPr>
          <w:lang w:val="cs-CZ"/>
        </w:rPr>
        <w:t>ba odstranění výpadku se vyhodnotí (porovná) proti příslušné hodnotě smluvně sjednaného SLA parametru "</w:t>
      </w:r>
      <w:r w:rsidR="00406B17" w:rsidRPr="00A829FA">
        <w:rPr>
          <w:b/>
          <w:bCs/>
          <w:lang w:val="cs-CZ"/>
        </w:rPr>
        <w:t>Lhůty pro vyřešení/uzavření požadavku/incidentu – Kategorie A" (resp. " Lhůty pro vyřešení/uzavření požadavku/incidentu – Kategorie B", " Lhůty pro vyřešení/uzavření požadavku/incidentu - Kategorie C"</w:t>
      </w:r>
      <w:r w:rsidR="00406B17" w:rsidRPr="00A829FA">
        <w:rPr>
          <w:lang w:val="cs-CZ"/>
        </w:rPr>
        <w:t xml:space="preserve">), a to dle kategorie daného incidentu a individuálně pro každý incident či výpadek. </w:t>
      </w:r>
      <w:r w:rsidR="00736958" w:rsidRPr="00A829FA">
        <w:rPr>
          <w:lang w:val="cs-CZ"/>
        </w:rPr>
        <w:t>Sankce</w:t>
      </w:r>
      <w:r w:rsidR="00406B17" w:rsidRPr="00A829FA">
        <w:rPr>
          <w:lang w:val="cs-CZ"/>
        </w:rPr>
        <w:t xml:space="preserve"> se uplatní jednotlivě za každý incident, u kterého došlo k porušení (překročení) SLA parametru.; </w:t>
      </w:r>
    </w:p>
    <w:p w14:paraId="25E25E3E" w14:textId="4A4C00B2" w:rsidR="00406B17" w:rsidRPr="00700D0A" w:rsidRDefault="00406B17" w:rsidP="00406B17">
      <w:pPr>
        <w:pStyle w:val="Zkladntext"/>
        <w:numPr>
          <w:ilvl w:val="1"/>
          <w:numId w:val="18"/>
        </w:numPr>
        <w:spacing w:before="120" w:after="120"/>
        <w:jc w:val="both"/>
        <w:rPr>
          <w:lang w:val="cs-CZ"/>
        </w:rPr>
      </w:pPr>
      <w:r w:rsidRPr="00700D0A">
        <w:rPr>
          <w:lang w:val="cs-CZ"/>
        </w:rPr>
        <w:t xml:space="preserve">V případech, kdy je </w:t>
      </w:r>
      <w:r w:rsidR="00E0263B" w:rsidRPr="00700D0A">
        <w:rPr>
          <w:lang w:val="cs-CZ"/>
        </w:rPr>
        <w:t>potvrzení přijetí Incidentu Poskytovatelem</w:t>
      </w:r>
      <w:r w:rsidR="00700D0A" w:rsidRPr="00700D0A">
        <w:rPr>
          <w:lang w:val="cs-CZ"/>
        </w:rPr>
        <w:t xml:space="preserve"> provedeno </w:t>
      </w:r>
      <w:r w:rsidRPr="00700D0A">
        <w:rPr>
          <w:lang w:val="cs-CZ"/>
        </w:rPr>
        <w:t xml:space="preserve">mimo časové období provozní doby, je za čas </w:t>
      </w:r>
      <w:r w:rsidR="00E0263B" w:rsidRPr="00700D0A">
        <w:rPr>
          <w:lang w:val="cs-CZ"/>
        </w:rPr>
        <w:t>zahájení odstranění incidentu</w:t>
      </w:r>
      <w:r w:rsidRPr="00700D0A">
        <w:rPr>
          <w:lang w:val="cs-CZ"/>
        </w:rPr>
        <w:t xml:space="preserve"> považován čas zahájení nejbližší příští provozní doby.;</w:t>
      </w:r>
    </w:p>
    <w:p w14:paraId="30D1957F" w14:textId="7208ABAD" w:rsidR="0083748B" w:rsidRPr="00406B17" w:rsidRDefault="0083748B" w:rsidP="00406B17">
      <w:pPr>
        <w:pStyle w:val="Odstavecseseznamem"/>
        <w:numPr>
          <w:ilvl w:val="0"/>
          <w:numId w:val="23"/>
        </w:numPr>
        <w:rPr>
          <w:rFonts w:asciiTheme="minorHAnsi" w:hAnsiTheme="minorHAnsi" w:cstheme="minorHAnsi"/>
          <w:bCs/>
          <w:sz w:val="22"/>
          <w:szCs w:val="22"/>
        </w:rPr>
      </w:pPr>
      <w:r w:rsidRPr="007025D7">
        <w:rPr>
          <w:rFonts w:asciiTheme="minorHAnsi" w:hAnsiTheme="minorHAnsi" w:cstheme="minorHAnsi"/>
          <w:bCs/>
          <w:sz w:val="22"/>
          <w:szCs w:val="22"/>
        </w:rPr>
        <w:t>pro každou kategorii incidentů A, B a C se určí počet příslušných incidentů.</w:t>
      </w:r>
      <w:r w:rsidR="007025D7">
        <w:rPr>
          <w:rFonts w:asciiTheme="minorHAnsi" w:hAnsiTheme="minorHAnsi" w:cstheme="minorHAnsi"/>
          <w:bCs/>
          <w:sz w:val="22"/>
          <w:szCs w:val="22"/>
        </w:rPr>
        <w:t>;</w:t>
      </w:r>
    </w:p>
    <w:p w14:paraId="7360FF9A" w14:textId="70477756" w:rsidR="0083748B" w:rsidRPr="00406B17" w:rsidRDefault="00725FDB" w:rsidP="00406B17">
      <w:pPr>
        <w:pStyle w:val="Zkladntext"/>
        <w:numPr>
          <w:ilvl w:val="1"/>
          <w:numId w:val="18"/>
        </w:numPr>
        <w:spacing w:before="120" w:after="120"/>
        <w:jc w:val="both"/>
        <w:rPr>
          <w:lang w:val="cs-CZ"/>
        </w:rPr>
      </w:pPr>
      <w:r>
        <w:rPr>
          <w:lang w:val="cs-CZ"/>
        </w:rPr>
        <w:t>Skutečný</w:t>
      </w:r>
      <w:r w:rsidRPr="00406B17">
        <w:rPr>
          <w:lang w:val="cs-CZ"/>
        </w:rPr>
        <w:t xml:space="preserve"> </w:t>
      </w:r>
      <w:r w:rsidR="0083748B" w:rsidRPr="00406B17">
        <w:rPr>
          <w:lang w:val="cs-CZ"/>
        </w:rPr>
        <w:t>počet incidentů se vyhodnotí (porovná) proti příslušné hodnotě smluvně sjednaného SLA parametru "</w:t>
      </w:r>
      <w:r w:rsidR="0083748B" w:rsidRPr="00406B17">
        <w:rPr>
          <w:b/>
          <w:bCs/>
          <w:lang w:val="cs-CZ"/>
        </w:rPr>
        <w:t>Maximální počet za období</w:t>
      </w:r>
      <w:r w:rsidR="0083748B" w:rsidRPr="00406B17">
        <w:rPr>
          <w:lang w:val="cs-CZ"/>
        </w:rPr>
        <w:t xml:space="preserve">", a to individuálně pro každou kategorii incidentů. </w:t>
      </w:r>
      <w:r w:rsidR="00736958" w:rsidRPr="00592144">
        <w:rPr>
          <w:lang w:val="cs-CZ"/>
        </w:rPr>
        <w:t>Sankce</w:t>
      </w:r>
      <w:r w:rsidR="0083748B" w:rsidRPr="00736958">
        <w:rPr>
          <w:lang w:val="cs-CZ"/>
        </w:rPr>
        <w:t xml:space="preserve"> se uplatní jednotlivě za každou kategorii incidentu, u které došlo k porušení (překročení) SLA parametru "Maximální počet za období".</w:t>
      </w:r>
      <w:r w:rsidR="00406B17" w:rsidRPr="00736958">
        <w:rPr>
          <w:lang w:val="cs-CZ"/>
        </w:rPr>
        <w:t>;</w:t>
      </w:r>
    </w:p>
    <w:p w14:paraId="4457D828" w14:textId="7C25F858" w:rsidR="0083748B" w:rsidRPr="00F1607C" w:rsidRDefault="0083748B" w:rsidP="0083748B">
      <w:pPr>
        <w:pStyle w:val="Zkladntext"/>
        <w:numPr>
          <w:ilvl w:val="1"/>
          <w:numId w:val="18"/>
        </w:numPr>
        <w:spacing w:before="120" w:after="120"/>
        <w:jc w:val="both"/>
        <w:rPr>
          <w:lang w:val="cs-CZ"/>
        </w:rPr>
      </w:pPr>
      <w:r w:rsidRPr="00406B17">
        <w:rPr>
          <w:lang w:val="cs-CZ"/>
        </w:rPr>
        <w:t xml:space="preserve">Překročení SLA parametru "Maximální počet za období" u incidentu kategorie A znamená, že každá další vada/incident kategorie A je, bez ohledu na lhůty vyřizování nebo řešení, považována </w:t>
      </w:r>
      <w:r w:rsidRPr="00406B17">
        <w:rPr>
          <w:b/>
          <w:bCs/>
          <w:lang w:val="cs-CZ"/>
        </w:rPr>
        <w:t>nedostupnost systému</w:t>
      </w:r>
      <w:r w:rsidRPr="00406B17">
        <w:rPr>
          <w:lang w:val="cs-CZ"/>
        </w:rPr>
        <w:t xml:space="preserve"> po celou dobu do úplného vyřešení tohoto incidentu.</w:t>
      </w:r>
      <w:r w:rsidR="00406B17">
        <w:rPr>
          <w:lang w:val="cs-CZ"/>
        </w:rPr>
        <w:t>;</w:t>
      </w:r>
    </w:p>
    <w:p w14:paraId="790C614D" w14:textId="77777777" w:rsidR="0083748B" w:rsidRPr="00F1607C" w:rsidRDefault="0083748B" w:rsidP="00F1607C">
      <w:pPr>
        <w:pStyle w:val="Nadpis3"/>
        <w:keepLines/>
        <w:numPr>
          <w:ilvl w:val="2"/>
          <w:numId w:val="14"/>
        </w:numPr>
        <w:ind w:left="720" w:hanging="720"/>
        <w:rPr>
          <w:caps w:val="0"/>
          <w:color w:val="243F60" w:themeColor="accent1" w:themeShade="7F"/>
          <w:sz w:val="32"/>
          <w:szCs w:val="32"/>
        </w:rPr>
      </w:pPr>
      <w:r w:rsidRPr="00F1607C">
        <w:rPr>
          <w:caps w:val="0"/>
          <w:color w:val="243F60" w:themeColor="accent1" w:themeShade="7F"/>
          <w:sz w:val="32"/>
          <w:szCs w:val="32"/>
        </w:rPr>
        <w:lastRenderedPageBreak/>
        <w:t>Další hodnocení mimo sledované parametry SLA</w:t>
      </w:r>
    </w:p>
    <w:p w14:paraId="23E045C1" w14:textId="2B243661" w:rsidR="0083748B" w:rsidRPr="00DD06FF" w:rsidRDefault="0083748B" w:rsidP="00F1607C">
      <w:pPr>
        <w:pStyle w:val="Zkladntext"/>
        <w:spacing w:before="120" w:after="120"/>
        <w:jc w:val="both"/>
      </w:pPr>
      <w:r w:rsidRPr="00F1607C">
        <w:rPr>
          <w:lang w:val="cs-CZ"/>
        </w:rPr>
        <w:t xml:space="preserve">Jedná se zejména o provozní činnosti specifikované rozsahem požadovaných činností v rámci příslušné Služby. Jednotlivá jednorázová porušení povinnosti Poskytovatele poskytovat tyto činnosti budou posuzována jako jednotlivá porušení SLA parametru s nárokem </w:t>
      </w:r>
      <w:r w:rsidRPr="00736958">
        <w:rPr>
          <w:lang w:val="cs-CZ"/>
        </w:rPr>
        <w:t xml:space="preserve">na jednorázovou </w:t>
      </w:r>
      <w:r w:rsidR="00736958" w:rsidRPr="0060205E">
        <w:rPr>
          <w:lang w:val="cs-CZ"/>
        </w:rPr>
        <w:t>sankci</w:t>
      </w:r>
      <w:r w:rsidRPr="00736958">
        <w:rPr>
          <w:lang w:val="cs-CZ"/>
        </w:rPr>
        <w:t xml:space="preserve"> s tím, že je povinností Poskytovatele zjištěnou závadu do doby stanovené Objednatelem odstranit. Při nesplnění této doby je Objednatel oprávněn opakovaně uplatnit </w:t>
      </w:r>
      <w:r w:rsidR="00736958" w:rsidRPr="00736958">
        <w:rPr>
          <w:lang w:val="cs-CZ"/>
        </w:rPr>
        <w:t>sankci.</w:t>
      </w:r>
    </w:p>
    <w:p w14:paraId="6DE0D35A" w14:textId="77777777" w:rsidR="0083748B" w:rsidRPr="00F1607C" w:rsidRDefault="0083748B" w:rsidP="00F1607C">
      <w:pPr>
        <w:pStyle w:val="Nadpis3"/>
        <w:keepLines/>
        <w:numPr>
          <w:ilvl w:val="2"/>
          <w:numId w:val="14"/>
        </w:numPr>
        <w:ind w:left="720" w:hanging="720"/>
        <w:rPr>
          <w:caps w:val="0"/>
          <w:color w:val="243F60" w:themeColor="accent1" w:themeShade="7F"/>
          <w:sz w:val="32"/>
          <w:szCs w:val="32"/>
        </w:rPr>
      </w:pPr>
      <w:r w:rsidRPr="00F1607C">
        <w:rPr>
          <w:caps w:val="0"/>
          <w:color w:val="243F60" w:themeColor="accent1" w:themeShade="7F"/>
          <w:sz w:val="32"/>
          <w:szCs w:val="32"/>
        </w:rPr>
        <w:t>Statistiky (reporty)</w:t>
      </w:r>
    </w:p>
    <w:p w14:paraId="65192685" w14:textId="77777777" w:rsidR="0083748B" w:rsidRPr="005E7592" w:rsidRDefault="0083748B" w:rsidP="005E7592">
      <w:pPr>
        <w:pStyle w:val="Zkladntext"/>
        <w:spacing w:before="120" w:after="120"/>
        <w:jc w:val="both"/>
        <w:rPr>
          <w:lang w:val="cs-CZ"/>
        </w:rPr>
      </w:pPr>
      <w:r w:rsidRPr="005E7592">
        <w:rPr>
          <w:lang w:val="cs-CZ"/>
        </w:rPr>
        <w:t>Z hlediska statistik, reportů a podkladů k SLA za Vyhodnocovací období pro posouzení jednotlivých SLA parametrů platí, že:</w:t>
      </w:r>
    </w:p>
    <w:p w14:paraId="10E79BDA" w14:textId="0953A5C8" w:rsidR="0083748B" w:rsidRPr="005E7592" w:rsidRDefault="0083748B" w:rsidP="005E7592">
      <w:pPr>
        <w:pStyle w:val="Zkladntext"/>
        <w:numPr>
          <w:ilvl w:val="0"/>
          <w:numId w:val="18"/>
        </w:numPr>
        <w:spacing w:before="120" w:after="120"/>
        <w:ind w:left="714" w:hanging="357"/>
        <w:jc w:val="both"/>
        <w:rPr>
          <w:lang w:val="cs-CZ"/>
        </w:rPr>
      </w:pPr>
      <w:r w:rsidRPr="005E7592">
        <w:rPr>
          <w:lang w:val="cs-CZ"/>
        </w:rPr>
        <w:t xml:space="preserve">relevantní jsou pouze záznamy Poskytovatelem vyřešené a Objednatelem uzavřené, které byly přiřazeny Poskytovateli s tím, že byla prokázána příčinná souvislost mezi porušením smluvních povinností Poskytovatele a vznikem incidentu, resp. nebyla prokázána příčina vzniku incidentu u jiné Služby. V případě, že by vyhodnocení a následné uzavření incidentu přesáhlo do dalšího Vyhodnocovacího období, je Poskytovatel povinen </w:t>
      </w:r>
      <w:r w:rsidRPr="00736958">
        <w:rPr>
          <w:lang w:val="cs-CZ"/>
        </w:rPr>
        <w:t xml:space="preserve">zpětně přepočítat SLA po uzavření všech incidentů a stanovit výši neuplatněné </w:t>
      </w:r>
      <w:r w:rsidR="00736958" w:rsidRPr="0060205E">
        <w:rPr>
          <w:lang w:val="cs-CZ"/>
        </w:rPr>
        <w:t>sankce</w:t>
      </w:r>
      <w:r w:rsidRPr="00736958">
        <w:rPr>
          <w:lang w:val="cs-CZ"/>
        </w:rPr>
        <w:t xml:space="preserve">, ke které došlo na základě doby trvání uzavření incidentu. Neuplatněná </w:t>
      </w:r>
      <w:r w:rsidR="00736958" w:rsidRPr="0060205E">
        <w:rPr>
          <w:lang w:val="cs-CZ"/>
        </w:rPr>
        <w:t>sankce</w:t>
      </w:r>
      <w:r w:rsidR="00736958" w:rsidRPr="00736958">
        <w:rPr>
          <w:lang w:val="cs-CZ"/>
        </w:rPr>
        <w:t xml:space="preserve"> </w:t>
      </w:r>
      <w:r w:rsidRPr="00736958">
        <w:rPr>
          <w:lang w:val="cs-CZ"/>
        </w:rPr>
        <w:t>bude Poskytovatelem započtena do fakturace za dané Vyhodnocovací období.</w:t>
      </w:r>
      <w:r w:rsidR="005E7592" w:rsidRPr="00736958">
        <w:rPr>
          <w:lang w:val="cs-CZ"/>
        </w:rPr>
        <w:t>;</w:t>
      </w:r>
    </w:p>
    <w:p w14:paraId="2052C460" w14:textId="68211F21" w:rsidR="0083748B" w:rsidRPr="005E7592" w:rsidRDefault="0083748B" w:rsidP="005E7592">
      <w:pPr>
        <w:pStyle w:val="Zkladntext"/>
        <w:numPr>
          <w:ilvl w:val="0"/>
          <w:numId w:val="18"/>
        </w:numPr>
        <w:spacing w:before="120" w:after="120"/>
        <w:ind w:left="714" w:hanging="357"/>
        <w:jc w:val="both"/>
        <w:rPr>
          <w:lang w:val="cs-CZ"/>
        </w:rPr>
      </w:pPr>
      <w:r w:rsidRPr="005E7592">
        <w:rPr>
          <w:lang w:val="cs-CZ"/>
        </w:rPr>
        <w:t>záznamy odmítnuté Poskytovatelem s tím, že jejich příčina nebyla prokázána provozu příslušné Služby (např. nefunkčnost jiného/podřízeného systému nebo chyba integrity dat způsobená uživatelem systému) nejsou do statistik zahrnuty. Takovéto záznamy musí být v Poskytovatelem doplněny řádným odůvodněním a Objednatelem na základě doplněného odůvodnění Poskytovatele uzavřeny jako neplatné.</w:t>
      </w:r>
    </w:p>
    <w:p w14:paraId="224469F9" w14:textId="77777777" w:rsidR="0083748B" w:rsidRPr="00DD06FF" w:rsidRDefault="0083748B" w:rsidP="0083748B"/>
    <w:p w14:paraId="46CF668F" w14:textId="77777777" w:rsidR="005E7592" w:rsidRPr="005E7592" w:rsidRDefault="005E7592" w:rsidP="005E7592">
      <w:pPr>
        <w:rPr>
          <w:lang w:eastAsia="zh-CN"/>
        </w:rPr>
      </w:pPr>
    </w:p>
    <w:p w14:paraId="4218F89A" w14:textId="1AD2AE56" w:rsidR="00D5731B" w:rsidRPr="00CC1441" w:rsidRDefault="00D5731B" w:rsidP="00CC1441">
      <w:pPr>
        <w:pStyle w:val="Zkladntext"/>
        <w:spacing w:before="120" w:after="120"/>
        <w:jc w:val="both"/>
        <w:rPr>
          <w:lang w:val="cs-CZ"/>
        </w:rPr>
      </w:pPr>
    </w:p>
    <w:p w14:paraId="11311E99" w14:textId="77777777" w:rsidR="0083748B" w:rsidRPr="00DD06FF" w:rsidRDefault="0083748B" w:rsidP="00E94253"/>
    <w:sectPr w:rsidR="0083748B" w:rsidRPr="00DD06FF" w:rsidSect="00DC1F5E">
      <w:headerReference w:type="default" r:id="rId16"/>
      <w:footerReference w:type="even" r:id="rId17"/>
      <w:footerReference w:type="default" r:id="rId18"/>
      <w:type w:val="continuous"/>
      <w:pgSz w:w="11905" w:h="16837"/>
      <w:pgMar w:top="1571" w:right="1418" w:bottom="1418" w:left="1418" w:header="709" w:footer="42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772115" w14:textId="77777777" w:rsidR="001D42F2" w:rsidRDefault="001D42F2" w:rsidP="00B459E6">
      <w:r>
        <w:separator/>
      </w:r>
    </w:p>
    <w:p w14:paraId="1B3D10B3" w14:textId="77777777" w:rsidR="001D42F2" w:rsidRDefault="001D42F2" w:rsidP="00B459E6"/>
  </w:endnote>
  <w:endnote w:type="continuationSeparator" w:id="0">
    <w:p w14:paraId="42E70D92" w14:textId="77777777" w:rsidR="001D42F2" w:rsidRDefault="001D42F2" w:rsidP="00B459E6">
      <w:r>
        <w:continuationSeparator/>
      </w:r>
    </w:p>
    <w:p w14:paraId="350080B1" w14:textId="77777777" w:rsidR="001D42F2" w:rsidRDefault="001D42F2" w:rsidP="00B459E6"/>
  </w:endnote>
  <w:endnote w:type="continuationNotice" w:id="1">
    <w:p w14:paraId="4BA460D6" w14:textId="77777777" w:rsidR="001D42F2" w:rsidRDefault="001D42F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C9F6C" w14:textId="77777777" w:rsidR="0038029F" w:rsidRDefault="0038029F" w:rsidP="00B459E6">
    <w:pPr>
      <w:pStyle w:val="Zpat"/>
      <w:rPr>
        <w:rStyle w:val="slostrnky"/>
      </w:rPr>
    </w:pPr>
    <w:r>
      <w:rPr>
        <w:rStyle w:val="slostrnky"/>
      </w:rPr>
      <w:fldChar w:fldCharType="begin"/>
    </w:r>
    <w:r>
      <w:rPr>
        <w:rStyle w:val="slostrnky"/>
      </w:rPr>
      <w:instrText xml:space="preserve">PAGE  </w:instrText>
    </w:r>
    <w:r>
      <w:rPr>
        <w:rStyle w:val="slostrnky"/>
      </w:rPr>
      <w:fldChar w:fldCharType="end"/>
    </w:r>
  </w:p>
  <w:p w14:paraId="12CCC64F" w14:textId="77777777" w:rsidR="0038029F" w:rsidRDefault="0038029F" w:rsidP="00B459E6">
    <w:pPr>
      <w:pStyle w:val="Zpat"/>
    </w:pPr>
  </w:p>
  <w:p w14:paraId="54E07088" w14:textId="77777777" w:rsidR="0038029F" w:rsidRDefault="0038029F" w:rsidP="00B459E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0F05C" w14:textId="77777777" w:rsidR="0038029F" w:rsidRDefault="0038029F" w:rsidP="00B459E6">
    <w:pPr>
      <w:pStyle w:val="Zpat"/>
      <w:pBdr>
        <w:bottom w:val="single" w:sz="12" w:space="1" w:color="auto"/>
      </w:pBdr>
      <w:ind w:right="360"/>
      <w:rPr>
        <w:b/>
        <w:sz w:val="16"/>
        <w:szCs w:val="16"/>
      </w:rPr>
    </w:pPr>
  </w:p>
  <w:p w14:paraId="6BFAB6CC" w14:textId="77777777" w:rsidR="0038029F" w:rsidRPr="009A476F" w:rsidRDefault="0038029F" w:rsidP="00B459E6">
    <w:pPr>
      <w:pStyle w:val="Zpat"/>
      <w:spacing w:before="0" w:after="0"/>
      <w:ind w:right="357"/>
      <w:rPr>
        <w:b/>
        <w:sz w:val="16"/>
        <w:szCs w:val="16"/>
      </w:rPr>
    </w:pPr>
    <w:r>
      <w:rPr>
        <w:b/>
        <w:noProof/>
        <w:sz w:val="16"/>
        <w:szCs w:val="16"/>
      </w:rPr>
      <w:drawing>
        <wp:anchor distT="0" distB="0" distL="114300" distR="114300" simplePos="0" relativeHeight="251658240" behindDoc="0" locked="0" layoutInCell="1" allowOverlap="1" wp14:anchorId="3A3DC159" wp14:editId="6E2F423B">
          <wp:simplePos x="0" y="0"/>
          <wp:positionH relativeFrom="column">
            <wp:posOffset>4508500</wp:posOffset>
          </wp:positionH>
          <wp:positionV relativeFrom="paragraph">
            <wp:posOffset>33020</wp:posOffset>
          </wp:positionV>
          <wp:extent cx="1079500" cy="283210"/>
          <wp:effectExtent l="19050" t="0" r="6350" b="0"/>
          <wp:wrapNone/>
          <wp:docPr id="1" name="obrázek 1" descr="logo sz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zif"/>
                  <pic:cNvPicPr>
                    <a:picLocks noChangeAspect="1" noChangeArrowheads="1"/>
                  </pic:cNvPicPr>
                </pic:nvPicPr>
                <pic:blipFill>
                  <a:blip r:embed="rId1"/>
                  <a:srcRect/>
                  <a:stretch>
                    <a:fillRect/>
                  </a:stretch>
                </pic:blipFill>
                <pic:spPr bwMode="auto">
                  <a:xfrm>
                    <a:off x="0" y="0"/>
                    <a:ext cx="1079500" cy="283210"/>
                  </a:xfrm>
                  <a:prstGeom prst="rect">
                    <a:avLst/>
                  </a:prstGeom>
                  <a:noFill/>
                  <a:ln w="9525">
                    <a:noFill/>
                    <a:miter lim="800000"/>
                    <a:headEnd/>
                    <a:tailEnd/>
                  </a:ln>
                </pic:spPr>
              </pic:pic>
            </a:graphicData>
          </a:graphic>
        </wp:anchor>
      </w:drawing>
    </w:r>
    <w:r w:rsidRPr="009A476F">
      <w:rPr>
        <w:b/>
        <w:sz w:val="16"/>
        <w:szCs w:val="16"/>
      </w:rPr>
      <w:t>Státní zemědělský intervenční fond</w:t>
    </w:r>
    <w:r>
      <w:rPr>
        <w:b/>
        <w:sz w:val="16"/>
        <w:szCs w:val="16"/>
      </w:rPr>
      <w:t xml:space="preserve">        </w:t>
    </w:r>
  </w:p>
  <w:p w14:paraId="0C439A36" w14:textId="37AA50F1" w:rsidR="0038029F" w:rsidRPr="009A476F" w:rsidRDefault="0038029F" w:rsidP="00B459E6">
    <w:pPr>
      <w:pStyle w:val="Zpat"/>
      <w:spacing w:before="0" w:after="0"/>
      <w:ind w:right="357"/>
      <w:rPr>
        <w:sz w:val="16"/>
        <w:szCs w:val="16"/>
      </w:rPr>
    </w:pPr>
    <w:r w:rsidRPr="009A476F">
      <w:rPr>
        <w:sz w:val="16"/>
        <w:szCs w:val="16"/>
      </w:rPr>
      <w:t>Ve Smečkách 33, 110 00 Praha 1</w:t>
    </w:r>
    <w:r>
      <w:rPr>
        <w:sz w:val="16"/>
        <w:szCs w:val="16"/>
      </w:rPr>
      <w:tab/>
    </w:r>
    <w:r w:rsidRPr="008A4DCD">
      <w:rPr>
        <w:sz w:val="16"/>
        <w:szCs w:val="16"/>
      </w:rPr>
      <w:t xml:space="preserve"> </w:t>
    </w:r>
    <w:r>
      <w:rPr>
        <w:sz w:val="16"/>
        <w:szCs w:val="16"/>
      </w:rPr>
      <w:t xml:space="preserve">Strana </w:t>
    </w:r>
    <w:r>
      <w:rPr>
        <w:sz w:val="16"/>
        <w:szCs w:val="16"/>
      </w:rPr>
      <w:fldChar w:fldCharType="begin"/>
    </w:r>
    <w:r>
      <w:rPr>
        <w:sz w:val="16"/>
        <w:szCs w:val="16"/>
      </w:rPr>
      <w:instrText xml:space="preserve"> PAGE  \* Arabic  \* MERGEFORMAT </w:instrText>
    </w:r>
    <w:r>
      <w:rPr>
        <w:sz w:val="16"/>
        <w:szCs w:val="16"/>
      </w:rPr>
      <w:fldChar w:fldCharType="separate"/>
    </w:r>
    <w:r w:rsidR="00263D4F">
      <w:rPr>
        <w:noProof/>
        <w:sz w:val="16"/>
        <w:szCs w:val="16"/>
      </w:rPr>
      <w:t>9</w:t>
    </w:r>
    <w:r>
      <w:rPr>
        <w:sz w:val="16"/>
        <w:szCs w:val="16"/>
      </w:rPr>
      <w:fldChar w:fldCharType="end"/>
    </w:r>
    <w:r>
      <w:rPr>
        <w:sz w:val="16"/>
        <w:szCs w:val="16"/>
      </w:rPr>
      <w:t>/</w:t>
    </w:r>
    <w:r>
      <w:rPr>
        <w:sz w:val="16"/>
        <w:szCs w:val="16"/>
      </w:rPr>
      <w:fldChar w:fldCharType="begin"/>
    </w:r>
    <w:r>
      <w:rPr>
        <w:sz w:val="16"/>
        <w:szCs w:val="16"/>
      </w:rPr>
      <w:instrText xml:space="preserve"> NUMPAGES   \* MERGEFORMAT </w:instrText>
    </w:r>
    <w:r>
      <w:rPr>
        <w:sz w:val="16"/>
        <w:szCs w:val="16"/>
      </w:rPr>
      <w:fldChar w:fldCharType="separate"/>
    </w:r>
    <w:r w:rsidR="00263D4F">
      <w:rPr>
        <w:noProof/>
        <w:sz w:val="16"/>
        <w:szCs w:val="16"/>
      </w:rPr>
      <w:t>43</w:t>
    </w:r>
    <w:r>
      <w:rPr>
        <w:sz w:val="16"/>
        <w:szCs w:val="16"/>
      </w:rPr>
      <w:fldChar w:fldCharType="end"/>
    </w:r>
    <w:r>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2EA55F" w14:textId="77777777" w:rsidR="001D42F2" w:rsidRDefault="001D42F2" w:rsidP="00B459E6">
      <w:r>
        <w:separator/>
      </w:r>
    </w:p>
    <w:p w14:paraId="3C8B3415" w14:textId="77777777" w:rsidR="001D42F2" w:rsidRDefault="001D42F2" w:rsidP="00B459E6"/>
  </w:footnote>
  <w:footnote w:type="continuationSeparator" w:id="0">
    <w:p w14:paraId="6BC5B543" w14:textId="77777777" w:rsidR="001D42F2" w:rsidRDefault="001D42F2" w:rsidP="00B459E6">
      <w:r>
        <w:continuationSeparator/>
      </w:r>
    </w:p>
    <w:p w14:paraId="1AC7B969" w14:textId="77777777" w:rsidR="001D42F2" w:rsidRDefault="001D42F2" w:rsidP="00B459E6"/>
  </w:footnote>
  <w:footnote w:type="continuationNotice" w:id="1">
    <w:p w14:paraId="3320C258" w14:textId="77777777" w:rsidR="001D42F2" w:rsidRDefault="001D42F2">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A6EE32" w14:textId="74F94946" w:rsidR="0038029F" w:rsidRPr="000B4191" w:rsidRDefault="0038029F" w:rsidP="000B4191">
    <w:pPr>
      <w:pStyle w:val="Zhlav"/>
      <w:pBdr>
        <w:bottom w:val="single" w:sz="12" w:space="1" w:color="auto"/>
      </w:pBdr>
      <w:jc w:val="center"/>
      <w:rPr>
        <w:sz w:val="16"/>
        <w:szCs w:val="16"/>
      </w:rPr>
    </w:pPr>
    <w:r>
      <w:rPr>
        <w:sz w:val="16"/>
        <w:szCs w:val="16"/>
      </w:rPr>
      <w:t xml:space="preserve">Příloha č. </w:t>
    </w:r>
    <w:r w:rsidR="000526A2">
      <w:rPr>
        <w:sz w:val="16"/>
        <w:szCs w:val="16"/>
      </w:rPr>
      <w:t>1</w:t>
    </w:r>
    <w:r>
      <w:rPr>
        <w:sz w:val="16"/>
        <w:szCs w:val="16"/>
      </w:rPr>
      <w:t xml:space="preserve"> Smlouvy </w:t>
    </w:r>
    <w:r w:rsidR="000526A2">
      <w:rPr>
        <w:sz w:val="16"/>
        <w:szCs w:val="16"/>
      </w:rPr>
      <w:t>– Katalog</w:t>
    </w:r>
    <w:r>
      <w:rPr>
        <w:sz w:val="16"/>
        <w:szCs w:val="16"/>
      </w:rPr>
      <w:t xml:space="preserve"> služeb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11"/>
    <w:lvl w:ilvl="0">
      <w:start w:val="1"/>
      <w:numFmt w:val="lowerLetter"/>
      <w:lvlText w:val="%1)"/>
      <w:lvlJc w:val="left"/>
      <w:pPr>
        <w:tabs>
          <w:tab w:val="num" w:pos="1080"/>
        </w:tabs>
        <w:ind w:left="1080" w:hanging="360"/>
      </w:pPr>
    </w:lvl>
  </w:abstractNum>
  <w:abstractNum w:abstractNumId="1" w15:restartNumberingAfterBreak="0">
    <w:nsid w:val="00F57869"/>
    <w:multiLevelType w:val="hybridMultilevel"/>
    <w:tmpl w:val="17DCB2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6271DC"/>
    <w:multiLevelType w:val="hybridMultilevel"/>
    <w:tmpl w:val="8EE21784"/>
    <w:lvl w:ilvl="0" w:tplc="71CE8F9A">
      <w:start w:val="1"/>
      <w:numFmt w:val="decimal"/>
      <w:lvlText w:val="%1."/>
      <w:lvlJc w:val="left"/>
      <w:pPr>
        <w:ind w:left="1020" w:hanging="360"/>
      </w:pPr>
    </w:lvl>
    <w:lvl w:ilvl="1" w:tplc="A2226542">
      <w:start w:val="1"/>
      <w:numFmt w:val="decimal"/>
      <w:lvlText w:val="%2."/>
      <w:lvlJc w:val="left"/>
      <w:pPr>
        <w:ind w:left="1020" w:hanging="360"/>
      </w:pPr>
    </w:lvl>
    <w:lvl w:ilvl="2" w:tplc="EEDE5B16">
      <w:start w:val="1"/>
      <w:numFmt w:val="decimal"/>
      <w:lvlText w:val="%3."/>
      <w:lvlJc w:val="left"/>
      <w:pPr>
        <w:ind w:left="1020" w:hanging="360"/>
      </w:pPr>
    </w:lvl>
    <w:lvl w:ilvl="3" w:tplc="E280CC0C">
      <w:start w:val="1"/>
      <w:numFmt w:val="decimal"/>
      <w:lvlText w:val="%4."/>
      <w:lvlJc w:val="left"/>
      <w:pPr>
        <w:ind w:left="1020" w:hanging="360"/>
      </w:pPr>
    </w:lvl>
    <w:lvl w:ilvl="4" w:tplc="7E502298">
      <w:start w:val="1"/>
      <w:numFmt w:val="decimal"/>
      <w:lvlText w:val="%5."/>
      <w:lvlJc w:val="left"/>
      <w:pPr>
        <w:ind w:left="1020" w:hanging="360"/>
      </w:pPr>
    </w:lvl>
    <w:lvl w:ilvl="5" w:tplc="7968E89C">
      <w:start w:val="1"/>
      <w:numFmt w:val="decimal"/>
      <w:lvlText w:val="%6."/>
      <w:lvlJc w:val="left"/>
      <w:pPr>
        <w:ind w:left="1020" w:hanging="360"/>
      </w:pPr>
    </w:lvl>
    <w:lvl w:ilvl="6" w:tplc="27C63FA0">
      <w:start w:val="1"/>
      <w:numFmt w:val="decimal"/>
      <w:lvlText w:val="%7."/>
      <w:lvlJc w:val="left"/>
      <w:pPr>
        <w:ind w:left="1020" w:hanging="360"/>
      </w:pPr>
    </w:lvl>
    <w:lvl w:ilvl="7" w:tplc="284E9BEC">
      <w:start w:val="1"/>
      <w:numFmt w:val="decimal"/>
      <w:lvlText w:val="%8."/>
      <w:lvlJc w:val="left"/>
      <w:pPr>
        <w:ind w:left="1020" w:hanging="360"/>
      </w:pPr>
    </w:lvl>
    <w:lvl w:ilvl="8" w:tplc="545008E6">
      <w:start w:val="1"/>
      <w:numFmt w:val="decimal"/>
      <w:lvlText w:val="%9."/>
      <w:lvlJc w:val="left"/>
      <w:pPr>
        <w:ind w:left="1020" w:hanging="360"/>
      </w:pPr>
    </w:lvl>
  </w:abstractNum>
  <w:abstractNum w:abstractNumId="3" w15:restartNumberingAfterBreak="0">
    <w:nsid w:val="0F696DA9"/>
    <w:multiLevelType w:val="hybridMultilevel"/>
    <w:tmpl w:val="ED0ED40C"/>
    <w:lvl w:ilvl="0" w:tplc="68F0166A">
      <w:start w:val="1"/>
      <w:numFmt w:val="bullet"/>
      <w:pStyle w:val="Odrazka1"/>
      <w:lvlText w:val=""/>
      <w:lvlJc w:val="left"/>
      <w:pPr>
        <w:ind w:left="1068" w:hanging="360"/>
      </w:pPr>
      <w:rPr>
        <w:rFonts w:ascii="Symbol" w:hAnsi="Symbol" w:hint="default"/>
      </w:rPr>
    </w:lvl>
    <w:lvl w:ilvl="1" w:tplc="B9AC81C4">
      <w:start w:val="1"/>
      <w:numFmt w:val="bullet"/>
      <w:pStyle w:val="Odrazka2"/>
      <w:lvlText w:val="o"/>
      <w:lvlJc w:val="left"/>
      <w:pPr>
        <w:ind w:left="1788" w:hanging="360"/>
      </w:pPr>
      <w:rPr>
        <w:rFonts w:ascii="Courier New" w:hAnsi="Courier New" w:hint="default"/>
      </w:rPr>
    </w:lvl>
    <w:lvl w:ilvl="2" w:tplc="04090005">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 w15:restartNumberingAfterBreak="0">
    <w:nsid w:val="10565530"/>
    <w:multiLevelType w:val="hybridMultilevel"/>
    <w:tmpl w:val="B6FA10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10771D2"/>
    <w:multiLevelType w:val="multilevel"/>
    <w:tmpl w:val="BBDEB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CB6BAB"/>
    <w:multiLevelType w:val="hybridMultilevel"/>
    <w:tmpl w:val="EA86CD48"/>
    <w:lvl w:ilvl="0" w:tplc="FFFFFFFF">
      <w:start w:val="1"/>
      <w:numFmt w:val="upp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89B342C"/>
    <w:multiLevelType w:val="hybridMultilevel"/>
    <w:tmpl w:val="17DCB2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E61E13"/>
    <w:multiLevelType w:val="hybridMultilevel"/>
    <w:tmpl w:val="F69E9B26"/>
    <w:lvl w:ilvl="0" w:tplc="A37EA51C">
      <w:start w:val="1"/>
      <w:numFmt w:val="decimal"/>
      <w:pStyle w:val="Cislovani1"/>
      <w:lvlText w:val="%1)"/>
      <w:lvlJc w:val="left"/>
      <w:pPr>
        <w:ind w:left="720" w:hanging="360"/>
      </w:pPr>
      <w:rPr>
        <w:rFonts w:hint="default"/>
        <w:b w:val="0"/>
      </w:rPr>
    </w:lvl>
    <w:lvl w:ilvl="1" w:tplc="0405000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8240B5"/>
    <w:multiLevelType w:val="hybridMultilevel"/>
    <w:tmpl w:val="17DCB2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62454B"/>
    <w:multiLevelType w:val="hybridMultilevel"/>
    <w:tmpl w:val="3C1207F0"/>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EC24A7"/>
    <w:multiLevelType w:val="multilevel"/>
    <w:tmpl w:val="C0226CE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78B1E7F"/>
    <w:multiLevelType w:val="hybridMultilevel"/>
    <w:tmpl w:val="3E32863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3A7A090F"/>
    <w:multiLevelType w:val="hybridMultilevel"/>
    <w:tmpl w:val="4DA2BA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8011178"/>
    <w:multiLevelType w:val="hybridMultilevel"/>
    <w:tmpl w:val="17DCB2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475676"/>
    <w:multiLevelType w:val="multilevel"/>
    <w:tmpl w:val="53BE3BA8"/>
    <w:lvl w:ilvl="0">
      <w:start w:val="1"/>
      <w:numFmt w:val="decimal"/>
      <w:lvlText w:val="%1."/>
      <w:lvlJc w:val="left"/>
      <w:pPr>
        <w:tabs>
          <w:tab w:val="num" w:pos="360"/>
        </w:tabs>
        <w:ind w:left="360" w:hanging="360"/>
      </w:p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15:restartNumberingAfterBreak="0">
    <w:nsid w:val="4A892C5D"/>
    <w:multiLevelType w:val="hybridMultilevel"/>
    <w:tmpl w:val="E8EE7B46"/>
    <w:lvl w:ilvl="0" w:tplc="29DEB648">
      <w:start w:val="5"/>
      <w:numFmt w:val="bullet"/>
      <w:lvlText w:val="-"/>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B343E04"/>
    <w:multiLevelType w:val="hybridMultilevel"/>
    <w:tmpl w:val="0F50E41A"/>
    <w:lvl w:ilvl="0" w:tplc="04050003">
      <w:start w:val="1"/>
      <w:numFmt w:val="bullet"/>
      <w:lvlText w:val="o"/>
      <w:lvlJc w:val="left"/>
      <w:pPr>
        <w:ind w:left="1068" w:hanging="360"/>
      </w:pPr>
      <w:rPr>
        <w:rFonts w:ascii="Courier New" w:hAnsi="Courier New" w:cs="Courier New" w:hint="default"/>
      </w:rPr>
    </w:lvl>
    <w:lvl w:ilvl="1" w:tplc="FFFFFFFF">
      <w:start w:val="1"/>
      <w:numFmt w:val="bullet"/>
      <w:lvlText w:val="o"/>
      <w:lvlJc w:val="left"/>
      <w:pPr>
        <w:ind w:left="1788" w:hanging="360"/>
      </w:pPr>
      <w:rPr>
        <w:rFonts w:ascii="Courier New" w:hAnsi="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8" w15:restartNumberingAfterBreak="0">
    <w:nsid w:val="59C1103E"/>
    <w:multiLevelType w:val="hybridMultilevel"/>
    <w:tmpl w:val="17DCB2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414274"/>
    <w:multiLevelType w:val="hybridMultilevel"/>
    <w:tmpl w:val="A3988944"/>
    <w:lvl w:ilvl="0" w:tplc="984ACBF8">
      <w:start w:val="1"/>
      <w:numFmt w:val="decimal"/>
      <w:pStyle w:val="NormlnOdsazen"/>
      <w:lvlText w:val="7.%1."/>
      <w:lvlJc w:val="left"/>
      <w:pPr>
        <w:tabs>
          <w:tab w:val="num" w:pos="924"/>
        </w:tabs>
        <w:ind w:left="924" w:hanging="567"/>
      </w:pPr>
      <w:rPr>
        <w:rFonts w:hint="default"/>
        <w:b/>
        <w:color w:val="auto"/>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F75562D"/>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FA222C5"/>
    <w:multiLevelType w:val="multilevel"/>
    <w:tmpl w:val="1F02EFD6"/>
    <w:lvl w:ilvl="0">
      <w:start w:val="1"/>
      <w:numFmt w:val="decimal"/>
      <w:pStyle w:val="Nadpis1"/>
      <w:lvlText w:val="%1."/>
      <w:lvlJc w:val="left"/>
      <w:pPr>
        <w:ind w:left="360" w:hanging="360"/>
      </w:pPr>
      <w:rPr>
        <w:sz w:val="48"/>
        <w:szCs w:val="4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FBA2733"/>
    <w:multiLevelType w:val="hybridMultilevel"/>
    <w:tmpl w:val="1B5E3170"/>
    <w:lvl w:ilvl="0" w:tplc="161C9564">
      <w:start w:val="1"/>
      <w:numFmt w:val="decimal"/>
      <w:lvlText w:val="%1."/>
      <w:lvlJc w:val="left"/>
      <w:pPr>
        <w:ind w:left="1020" w:hanging="360"/>
      </w:pPr>
    </w:lvl>
    <w:lvl w:ilvl="1" w:tplc="B5F62E1E">
      <w:start w:val="1"/>
      <w:numFmt w:val="decimal"/>
      <w:lvlText w:val="%2."/>
      <w:lvlJc w:val="left"/>
      <w:pPr>
        <w:ind w:left="1020" w:hanging="360"/>
      </w:pPr>
    </w:lvl>
    <w:lvl w:ilvl="2" w:tplc="7BBC7FE0">
      <w:start w:val="1"/>
      <w:numFmt w:val="decimal"/>
      <w:lvlText w:val="%3."/>
      <w:lvlJc w:val="left"/>
      <w:pPr>
        <w:ind w:left="1020" w:hanging="360"/>
      </w:pPr>
    </w:lvl>
    <w:lvl w:ilvl="3" w:tplc="1DEC6252">
      <w:start w:val="1"/>
      <w:numFmt w:val="decimal"/>
      <w:lvlText w:val="%4."/>
      <w:lvlJc w:val="left"/>
      <w:pPr>
        <w:ind w:left="1020" w:hanging="360"/>
      </w:pPr>
    </w:lvl>
    <w:lvl w:ilvl="4" w:tplc="5316E84A">
      <w:start w:val="1"/>
      <w:numFmt w:val="decimal"/>
      <w:lvlText w:val="%5."/>
      <w:lvlJc w:val="left"/>
      <w:pPr>
        <w:ind w:left="1020" w:hanging="360"/>
      </w:pPr>
    </w:lvl>
    <w:lvl w:ilvl="5" w:tplc="F90E13A2">
      <w:start w:val="1"/>
      <w:numFmt w:val="decimal"/>
      <w:lvlText w:val="%6."/>
      <w:lvlJc w:val="left"/>
      <w:pPr>
        <w:ind w:left="1020" w:hanging="360"/>
      </w:pPr>
    </w:lvl>
    <w:lvl w:ilvl="6" w:tplc="84AE9BB6">
      <w:start w:val="1"/>
      <w:numFmt w:val="decimal"/>
      <w:lvlText w:val="%7."/>
      <w:lvlJc w:val="left"/>
      <w:pPr>
        <w:ind w:left="1020" w:hanging="360"/>
      </w:pPr>
    </w:lvl>
    <w:lvl w:ilvl="7" w:tplc="0834F59C">
      <w:start w:val="1"/>
      <w:numFmt w:val="decimal"/>
      <w:lvlText w:val="%8."/>
      <w:lvlJc w:val="left"/>
      <w:pPr>
        <w:ind w:left="1020" w:hanging="360"/>
      </w:pPr>
    </w:lvl>
    <w:lvl w:ilvl="8" w:tplc="07BE5F74">
      <w:start w:val="1"/>
      <w:numFmt w:val="decimal"/>
      <w:lvlText w:val="%9."/>
      <w:lvlJc w:val="left"/>
      <w:pPr>
        <w:ind w:left="1020" w:hanging="360"/>
      </w:pPr>
    </w:lvl>
  </w:abstractNum>
  <w:abstractNum w:abstractNumId="23" w15:restartNumberingAfterBreak="0">
    <w:nsid w:val="65C16161"/>
    <w:multiLevelType w:val="hybridMultilevel"/>
    <w:tmpl w:val="6C207628"/>
    <w:lvl w:ilvl="0" w:tplc="04050003">
      <w:start w:val="1"/>
      <w:numFmt w:val="bullet"/>
      <w:lvlText w:val="o"/>
      <w:lvlJc w:val="left"/>
      <w:pPr>
        <w:ind w:left="1068" w:hanging="360"/>
      </w:pPr>
      <w:rPr>
        <w:rFonts w:ascii="Courier New" w:hAnsi="Courier New" w:cs="Courier New" w:hint="default"/>
      </w:rPr>
    </w:lvl>
    <w:lvl w:ilvl="1" w:tplc="FFFFFFFF">
      <w:start w:val="1"/>
      <w:numFmt w:val="bullet"/>
      <w:lvlText w:val="o"/>
      <w:lvlJc w:val="left"/>
      <w:pPr>
        <w:ind w:left="1788" w:hanging="360"/>
      </w:pPr>
      <w:rPr>
        <w:rFonts w:ascii="Courier New" w:hAnsi="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4" w15:restartNumberingAfterBreak="0">
    <w:nsid w:val="67197199"/>
    <w:multiLevelType w:val="hybridMultilevel"/>
    <w:tmpl w:val="17DCB2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6" w15:restartNumberingAfterBreak="0">
    <w:nsid w:val="6B6D0E35"/>
    <w:multiLevelType w:val="hybridMultilevel"/>
    <w:tmpl w:val="42146C8E"/>
    <w:lvl w:ilvl="0" w:tplc="BE24EEAE">
      <w:start w:val="6"/>
      <w:numFmt w:val="bullet"/>
      <w:lvlText w:val="-"/>
      <w:lvlJc w:val="left"/>
      <w:pPr>
        <w:ind w:left="360" w:hanging="360"/>
      </w:pPr>
      <w:rPr>
        <w:rFonts w:ascii="Calibri" w:eastAsia="Times New Roman" w:hAnsi="Calibri" w:cs="Calibri"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15:restartNumberingAfterBreak="0">
    <w:nsid w:val="6E46519A"/>
    <w:multiLevelType w:val="hybridMultilevel"/>
    <w:tmpl w:val="17DCB2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683E24"/>
    <w:multiLevelType w:val="hybridMultilevel"/>
    <w:tmpl w:val="B9BE3400"/>
    <w:lvl w:ilvl="0" w:tplc="88B036EE">
      <w:start w:val="1"/>
      <w:numFmt w:val="decimal"/>
      <w:lvlText w:val="%1."/>
      <w:lvlJc w:val="left"/>
      <w:pPr>
        <w:ind w:left="36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A293938"/>
    <w:multiLevelType w:val="hybridMultilevel"/>
    <w:tmpl w:val="EA86CD48"/>
    <w:lvl w:ilvl="0" w:tplc="47E2257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F2D28F0"/>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72833267">
    <w:abstractNumId w:val="19"/>
  </w:num>
  <w:num w:numId="2" w16cid:durableId="1698584895">
    <w:abstractNumId w:val="25"/>
  </w:num>
  <w:num w:numId="3" w16cid:durableId="977804834">
    <w:abstractNumId w:val="18"/>
  </w:num>
  <w:num w:numId="4" w16cid:durableId="481628542">
    <w:abstractNumId w:val="3"/>
  </w:num>
  <w:num w:numId="5" w16cid:durableId="1753116228">
    <w:abstractNumId w:val="8"/>
  </w:num>
  <w:num w:numId="6" w16cid:durableId="1667174512">
    <w:abstractNumId w:val="29"/>
  </w:num>
  <w:num w:numId="7" w16cid:durableId="2090686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37604041">
    <w:abstractNumId w:val="14"/>
  </w:num>
  <w:num w:numId="9" w16cid:durableId="2039888610">
    <w:abstractNumId w:val="9"/>
  </w:num>
  <w:num w:numId="10" w16cid:durableId="21250332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23516173">
    <w:abstractNumId w:val="7"/>
  </w:num>
  <w:num w:numId="12" w16cid:durableId="401878759">
    <w:abstractNumId w:val="10"/>
    <w:lvlOverride w:ilvl="0">
      <w:startOverride w:val="1"/>
    </w:lvlOverride>
    <w:lvlOverride w:ilvl="1"/>
    <w:lvlOverride w:ilvl="2"/>
    <w:lvlOverride w:ilvl="3"/>
    <w:lvlOverride w:ilvl="4"/>
    <w:lvlOverride w:ilvl="5"/>
    <w:lvlOverride w:ilvl="6"/>
    <w:lvlOverride w:ilvl="7"/>
    <w:lvlOverride w:ilvl="8"/>
  </w:num>
  <w:num w:numId="13" w16cid:durableId="2086031765">
    <w:abstractNumId w:val="27"/>
  </w:num>
  <w:num w:numId="14" w16cid:durableId="309946776">
    <w:abstractNumId w:val="21"/>
  </w:num>
  <w:num w:numId="15" w16cid:durableId="820344699">
    <w:abstractNumId w:val="11"/>
  </w:num>
  <w:num w:numId="16" w16cid:durableId="1576284505">
    <w:abstractNumId w:val="16"/>
  </w:num>
  <w:num w:numId="17" w16cid:durableId="1696150964">
    <w:abstractNumId w:val="23"/>
  </w:num>
  <w:num w:numId="18" w16cid:durableId="267393616">
    <w:abstractNumId w:val="12"/>
  </w:num>
  <w:num w:numId="19" w16cid:durableId="1445921333">
    <w:abstractNumId w:val="17"/>
  </w:num>
  <w:num w:numId="20" w16cid:durableId="1174029134">
    <w:abstractNumId w:val="24"/>
  </w:num>
  <w:num w:numId="21" w16cid:durableId="1575625593">
    <w:abstractNumId w:val="21"/>
  </w:num>
  <w:num w:numId="22" w16cid:durableId="881553250">
    <w:abstractNumId w:val="1"/>
  </w:num>
  <w:num w:numId="23" w16cid:durableId="1739940999">
    <w:abstractNumId w:val="6"/>
  </w:num>
  <w:num w:numId="24" w16cid:durableId="793981163">
    <w:abstractNumId w:val="21"/>
  </w:num>
  <w:num w:numId="25" w16cid:durableId="449931728">
    <w:abstractNumId w:val="21"/>
  </w:num>
  <w:num w:numId="26" w16cid:durableId="1808232837">
    <w:abstractNumId w:val="21"/>
  </w:num>
  <w:num w:numId="27" w16cid:durableId="2041856126">
    <w:abstractNumId w:val="21"/>
  </w:num>
  <w:num w:numId="28" w16cid:durableId="1320303018">
    <w:abstractNumId w:val="21"/>
  </w:num>
  <w:num w:numId="29" w16cid:durableId="1763524030">
    <w:abstractNumId w:val="28"/>
  </w:num>
  <w:num w:numId="30" w16cid:durableId="301279712">
    <w:abstractNumId w:val="21"/>
  </w:num>
  <w:num w:numId="31" w16cid:durableId="628168115">
    <w:abstractNumId w:val="21"/>
  </w:num>
  <w:num w:numId="32" w16cid:durableId="162401738">
    <w:abstractNumId w:val="21"/>
  </w:num>
  <w:num w:numId="33" w16cid:durableId="880241697">
    <w:abstractNumId w:val="21"/>
  </w:num>
  <w:num w:numId="34" w16cid:durableId="1040780947">
    <w:abstractNumId w:val="4"/>
  </w:num>
  <w:num w:numId="35" w16cid:durableId="427777556">
    <w:abstractNumId w:val="21"/>
  </w:num>
  <w:num w:numId="36" w16cid:durableId="1271399449">
    <w:abstractNumId w:val="15"/>
  </w:num>
  <w:num w:numId="37" w16cid:durableId="338392879">
    <w:abstractNumId w:val="2"/>
  </w:num>
  <w:num w:numId="38" w16cid:durableId="988943858">
    <w:abstractNumId w:val="22"/>
  </w:num>
  <w:num w:numId="39" w16cid:durableId="1284460435">
    <w:abstractNumId w:val="21"/>
  </w:num>
  <w:num w:numId="40" w16cid:durableId="1977644013">
    <w:abstractNumId w:val="21"/>
  </w:num>
  <w:num w:numId="41" w16cid:durableId="167255666">
    <w:abstractNumId w:val="21"/>
  </w:num>
  <w:num w:numId="42" w16cid:durableId="1155294830">
    <w:abstractNumId w:val="26"/>
  </w:num>
  <w:num w:numId="43" w16cid:durableId="427121994">
    <w:abstractNumId w:val="21"/>
  </w:num>
  <w:num w:numId="44" w16cid:durableId="586160754">
    <w:abstractNumId w:val="5"/>
  </w:num>
  <w:num w:numId="45" w16cid:durableId="1988780577">
    <w:abstractNumId w:val="13"/>
  </w:num>
  <w:num w:numId="46" w16cid:durableId="890652490">
    <w:abstractNumId w:val="20"/>
  </w:num>
  <w:num w:numId="47" w16cid:durableId="675545177">
    <w:abstractNumId w:val="3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defaultTabStop w:val="708"/>
  <w:hyphenationZone w:val="425"/>
  <w:drawingGridHorizontalSpacing w:val="100"/>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B67"/>
    <w:rsid w:val="00000D4F"/>
    <w:rsid w:val="00004C65"/>
    <w:rsid w:val="000063DD"/>
    <w:rsid w:val="00006E10"/>
    <w:rsid w:val="00007D06"/>
    <w:rsid w:val="00010B69"/>
    <w:rsid w:val="000122D3"/>
    <w:rsid w:val="000126C0"/>
    <w:rsid w:val="00015BB6"/>
    <w:rsid w:val="00020190"/>
    <w:rsid w:val="00020410"/>
    <w:rsid w:val="0002047B"/>
    <w:rsid w:val="0002368E"/>
    <w:rsid w:val="00023789"/>
    <w:rsid w:val="00026685"/>
    <w:rsid w:val="00026FFB"/>
    <w:rsid w:val="00027AB8"/>
    <w:rsid w:val="000328E5"/>
    <w:rsid w:val="00034D53"/>
    <w:rsid w:val="00037FB1"/>
    <w:rsid w:val="0004011A"/>
    <w:rsid w:val="00040856"/>
    <w:rsid w:val="00044537"/>
    <w:rsid w:val="00045995"/>
    <w:rsid w:val="00046E12"/>
    <w:rsid w:val="000474D5"/>
    <w:rsid w:val="000526A2"/>
    <w:rsid w:val="00053317"/>
    <w:rsid w:val="000536D3"/>
    <w:rsid w:val="00054021"/>
    <w:rsid w:val="000540EE"/>
    <w:rsid w:val="00054718"/>
    <w:rsid w:val="00060CBA"/>
    <w:rsid w:val="000629A0"/>
    <w:rsid w:val="0006447B"/>
    <w:rsid w:val="00065116"/>
    <w:rsid w:val="00066803"/>
    <w:rsid w:val="000670B9"/>
    <w:rsid w:val="00072CAB"/>
    <w:rsid w:val="0007300C"/>
    <w:rsid w:val="00074813"/>
    <w:rsid w:val="000757F6"/>
    <w:rsid w:val="00076B53"/>
    <w:rsid w:val="000807A8"/>
    <w:rsid w:val="000808B1"/>
    <w:rsid w:val="0008351E"/>
    <w:rsid w:val="00083BC5"/>
    <w:rsid w:val="00083BED"/>
    <w:rsid w:val="0008441F"/>
    <w:rsid w:val="00085033"/>
    <w:rsid w:val="0008603D"/>
    <w:rsid w:val="00086307"/>
    <w:rsid w:val="000865DB"/>
    <w:rsid w:val="000872CC"/>
    <w:rsid w:val="0008777A"/>
    <w:rsid w:val="00093271"/>
    <w:rsid w:val="00093B80"/>
    <w:rsid w:val="000962C0"/>
    <w:rsid w:val="000A0EF8"/>
    <w:rsid w:val="000A1828"/>
    <w:rsid w:val="000A224B"/>
    <w:rsid w:val="000A385B"/>
    <w:rsid w:val="000A38C2"/>
    <w:rsid w:val="000A3916"/>
    <w:rsid w:val="000A47BE"/>
    <w:rsid w:val="000A47DA"/>
    <w:rsid w:val="000A57F9"/>
    <w:rsid w:val="000A5E6D"/>
    <w:rsid w:val="000A6D8F"/>
    <w:rsid w:val="000B059E"/>
    <w:rsid w:val="000B2262"/>
    <w:rsid w:val="000B27E9"/>
    <w:rsid w:val="000B38DE"/>
    <w:rsid w:val="000B4191"/>
    <w:rsid w:val="000B4E20"/>
    <w:rsid w:val="000B5AD1"/>
    <w:rsid w:val="000B6722"/>
    <w:rsid w:val="000B7107"/>
    <w:rsid w:val="000B7598"/>
    <w:rsid w:val="000B7B34"/>
    <w:rsid w:val="000B7F99"/>
    <w:rsid w:val="000C2F9C"/>
    <w:rsid w:val="000C3F34"/>
    <w:rsid w:val="000C5E56"/>
    <w:rsid w:val="000C6596"/>
    <w:rsid w:val="000C7684"/>
    <w:rsid w:val="000C7B1D"/>
    <w:rsid w:val="000D17AC"/>
    <w:rsid w:val="000D18EE"/>
    <w:rsid w:val="000D2C3A"/>
    <w:rsid w:val="000D31AF"/>
    <w:rsid w:val="000D3740"/>
    <w:rsid w:val="000D3B07"/>
    <w:rsid w:val="000D514A"/>
    <w:rsid w:val="000D5429"/>
    <w:rsid w:val="000D54AC"/>
    <w:rsid w:val="000E16B2"/>
    <w:rsid w:val="000E18D4"/>
    <w:rsid w:val="000E1FFC"/>
    <w:rsid w:val="000E2852"/>
    <w:rsid w:val="000E3A89"/>
    <w:rsid w:val="000E4700"/>
    <w:rsid w:val="000E4AA8"/>
    <w:rsid w:val="000E528D"/>
    <w:rsid w:val="000E599B"/>
    <w:rsid w:val="000F1F19"/>
    <w:rsid w:val="000F2C36"/>
    <w:rsid w:val="000F4F8E"/>
    <w:rsid w:val="0010027E"/>
    <w:rsid w:val="00100BD2"/>
    <w:rsid w:val="0010280E"/>
    <w:rsid w:val="00103401"/>
    <w:rsid w:val="00103C7C"/>
    <w:rsid w:val="00103EEE"/>
    <w:rsid w:val="001042EF"/>
    <w:rsid w:val="00105AD9"/>
    <w:rsid w:val="00105DEC"/>
    <w:rsid w:val="0010612B"/>
    <w:rsid w:val="0010767B"/>
    <w:rsid w:val="00114BEB"/>
    <w:rsid w:val="00115496"/>
    <w:rsid w:val="001164ED"/>
    <w:rsid w:val="00116E4D"/>
    <w:rsid w:val="00117B62"/>
    <w:rsid w:val="00117DF2"/>
    <w:rsid w:val="0012102A"/>
    <w:rsid w:val="001215CA"/>
    <w:rsid w:val="00121D18"/>
    <w:rsid w:val="0012200F"/>
    <w:rsid w:val="001224E7"/>
    <w:rsid w:val="00122765"/>
    <w:rsid w:val="00123B9D"/>
    <w:rsid w:val="00123DDF"/>
    <w:rsid w:val="00124D70"/>
    <w:rsid w:val="001254C8"/>
    <w:rsid w:val="0012585E"/>
    <w:rsid w:val="00125924"/>
    <w:rsid w:val="00125FD2"/>
    <w:rsid w:val="00126165"/>
    <w:rsid w:val="00126FC3"/>
    <w:rsid w:val="001271C2"/>
    <w:rsid w:val="00127A0A"/>
    <w:rsid w:val="001303BD"/>
    <w:rsid w:val="00132D4C"/>
    <w:rsid w:val="00133711"/>
    <w:rsid w:val="0013507D"/>
    <w:rsid w:val="00135097"/>
    <w:rsid w:val="00135340"/>
    <w:rsid w:val="00135B17"/>
    <w:rsid w:val="00136776"/>
    <w:rsid w:val="0013758F"/>
    <w:rsid w:val="00137657"/>
    <w:rsid w:val="00137E66"/>
    <w:rsid w:val="00140A33"/>
    <w:rsid w:val="001425C9"/>
    <w:rsid w:val="001444C3"/>
    <w:rsid w:val="001474CE"/>
    <w:rsid w:val="00150028"/>
    <w:rsid w:val="00150AD2"/>
    <w:rsid w:val="001529DE"/>
    <w:rsid w:val="001531F6"/>
    <w:rsid w:val="00153B9D"/>
    <w:rsid w:val="00154B9F"/>
    <w:rsid w:val="00157052"/>
    <w:rsid w:val="00161504"/>
    <w:rsid w:val="00162846"/>
    <w:rsid w:val="001639C8"/>
    <w:rsid w:val="00166B26"/>
    <w:rsid w:val="001678C2"/>
    <w:rsid w:val="001719AF"/>
    <w:rsid w:val="00175131"/>
    <w:rsid w:val="00177E57"/>
    <w:rsid w:val="00180564"/>
    <w:rsid w:val="0018150D"/>
    <w:rsid w:val="00181ABA"/>
    <w:rsid w:val="00182C1B"/>
    <w:rsid w:val="0018633B"/>
    <w:rsid w:val="001874EC"/>
    <w:rsid w:val="001877B2"/>
    <w:rsid w:val="0019139D"/>
    <w:rsid w:val="001929F1"/>
    <w:rsid w:val="00192BCC"/>
    <w:rsid w:val="00194825"/>
    <w:rsid w:val="00195FA0"/>
    <w:rsid w:val="0019694D"/>
    <w:rsid w:val="001973DE"/>
    <w:rsid w:val="001A0863"/>
    <w:rsid w:val="001A09FA"/>
    <w:rsid w:val="001A0D62"/>
    <w:rsid w:val="001A0E01"/>
    <w:rsid w:val="001A153C"/>
    <w:rsid w:val="001A1D64"/>
    <w:rsid w:val="001A2EA3"/>
    <w:rsid w:val="001A3B0E"/>
    <w:rsid w:val="001A40D7"/>
    <w:rsid w:val="001A5895"/>
    <w:rsid w:val="001A5C3E"/>
    <w:rsid w:val="001A6B62"/>
    <w:rsid w:val="001B083E"/>
    <w:rsid w:val="001B0E2D"/>
    <w:rsid w:val="001B2FB1"/>
    <w:rsid w:val="001B33AB"/>
    <w:rsid w:val="001B610C"/>
    <w:rsid w:val="001B678E"/>
    <w:rsid w:val="001B6CBE"/>
    <w:rsid w:val="001B772C"/>
    <w:rsid w:val="001C1802"/>
    <w:rsid w:val="001C4287"/>
    <w:rsid w:val="001C6334"/>
    <w:rsid w:val="001C64CD"/>
    <w:rsid w:val="001C675A"/>
    <w:rsid w:val="001D1B84"/>
    <w:rsid w:val="001D1E39"/>
    <w:rsid w:val="001D225B"/>
    <w:rsid w:val="001D2274"/>
    <w:rsid w:val="001D24C5"/>
    <w:rsid w:val="001D42F2"/>
    <w:rsid w:val="001D51FC"/>
    <w:rsid w:val="001D58B0"/>
    <w:rsid w:val="001D647D"/>
    <w:rsid w:val="001D73F3"/>
    <w:rsid w:val="001E1112"/>
    <w:rsid w:val="001E113D"/>
    <w:rsid w:val="001E1C03"/>
    <w:rsid w:val="001E2EDB"/>
    <w:rsid w:val="001E5AE8"/>
    <w:rsid w:val="001E5B86"/>
    <w:rsid w:val="001E7403"/>
    <w:rsid w:val="001E785C"/>
    <w:rsid w:val="001F0901"/>
    <w:rsid w:val="001F1C28"/>
    <w:rsid w:val="001F1F39"/>
    <w:rsid w:val="001F242C"/>
    <w:rsid w:val="001F56E0"/>
    <w:rsid w:val="001F664F"/>
    <w:rsid w:val="00200DE1"/>
    <w:rsid w:val="00201AF5"/>
    <w:rsid w:val="00203D18"/>
    <w:rsid w:val="00203E05"/>
    <w:rsid w:val="0020426B"/>
    <w:rsid w:val="002044AC"/>
    <w:rsid w:val="0020497F"/>
    <w:rsid w:val="00205748"/>
    <w:rsid w:val="002070D4"/>
    <w:rsid w:val="00210626"/>
    <w:rsid w:val="002106F3"/>
    <w:rsid w:val="00211202"/>
    <w:rsid w:val="00211A9C"/>
    <w:rsid w:val="00213EA8"/>
    <w:rsid w:val="002152BD"/>
    <w:rsid w:val="0021634E"/>
    <w:rsid w:val="002178D3"/>
    <w:rsid w:val="00220D50"/>
    <w:rsid w:val="002210FC"/>
    <w:rsid w:val="002224A7"/>
    <w:rsid w:val="00222A53"/>
    <w:rsid w:val="00225617"/>
    <w:rsid w:val="00230561"/>
    <w:rsid w:val="00230C6C"/>
    <w:rsid w:val="002317F7"/>
    <w:rsid w:val="00231C09"/>
    <w:rsid w:val="00232712"/>
    <w:rsid w:val="002327EB"/>
    <w:rsid w:val="0023378D"/>
    <w:rsid w:val="00233DB2"/>
    <w:rsid w:val="00234CC3"/>
    <w:rsid w:val="002368B3"/>
    <w:rsid w:val="00236A24"/>
    <w:rsid w:val="0024032C"/>
    <w:rsid w:val="0024155B"/>
    <w:rsid w:val="00241D40"/>
    <w:rsid w:val="00243EA8"/>
    <w:rsid w:val="00245AD9"/>
    <w:rsid w:val="00246467"/>
    <w:rsid w:val="00247685"/>
    <w:rsid w:val="002506AC"/>
    <w:rsid w:val="00250F78"/>
    <w:rsid w:val="00252661"/>
    <w:rsid w:val="002561EC"/>
    <w:rsid w:val="002575D4"/>
    <w:rsid w:val="002601BB"/>
    <w:rsid w:val="00261E51"/>
    <w:rsid w:val="00262AC0"/>
    <w:rsid w:val="00263D4F"/>
    <w:rsid w:val="00264163"/>
    <w:rsid w:val="002656CB"/>
    <w:rsid w:val="00265810"/>
    <w:rsid w:val="0026583B"/>
    <w:rsid w:val="002663A8"/>
    <w:rsid w:val="00267544"/>
    <w:rsid w:val="00267DAE"/>
    <w:rsid w:val="00271F38"/>
    <w:rsid w:val="0027269B"/>
    <w:rsid w:val="00276839"/>
    <w:rsid w:val="00277491"/>
    <w:rsid w:val="00277FF4"/>
    <w:rsid w:val="00280300"/>
    <w:rsid w:val="002806F8"/>
    <w:rsid w:val="0028101C"/>
    <w:rsid w:val="00282794"/>
    <w:rsid w:val="00282B0E"/>
    <w:rsid w:val="002907F2"/>
    <w:rsid w:val="00290984"/>
    <w:rsid w:val="00290E0F"/>
    <w:rsid w:val="002914B5"/>
    <w:rsid w:val="00291C3B"/>
    <w:rsid w:val="00292490"/>
    <w:rsid w:val="002952FA"/>
    <w:rsid w:val="002964B1"/>
    <w:rsid w:val="002A3B4D"/>
    <w:rsid w:val="002A53FB"/>
    <w:rsid w:val="002A6C5D"/>
    <w:rsid w:val="002A73D4"/>
    <w:rsid w:val="002A7821"/>
    <w:rsid w:val="002B0BA1"/>
    <w:rsid w:val="002B2AA6"/>
    <w:rsid w:val="002B2E3F"/>
    <w:rsid w:val="002B3B24"/>
    <w:rsid w:val="002B43FA"/>
    <w:rsid w:val="002C0D7C"/>
    <w:rsid w:val="002C0DF0"/>
    <w:rsid w:val="002C2143"/>
    <w:rsid w:val="002C5645"/>
    <w:rsid w:val="002C5B00"/>
    <w:rsid w:val="002C67CB"/>
    <w:rsid w:val="002C6AAF"/>
    <w:rsid w:val="002D11CC"/>
    <w:rsid w:val="002D18D1"/>
    <w:rsid w:val="002D2990"/>
    <w:rsid w:val="002D4F37"/>
    <w:rsid w:val="002D5CB5"/>
    <w:rsid w:val="002E0A6E"/>
    <w:rsid w:val="002E2A18"/>
    <w:rsid w:val="002E3D13"/>
    <w:rsid w:val="002E4E10"/>
    <w:rsid w:val="002E555B"/>
    <w:rsid w:val="002E66EB"/>
    <w:rsid w:val="002E7B06"/>
    <w:rsid w:val="002F0815"/>
    <w:rsid w:val="002F1767"/>
    <w:rsid w:val="002F184A"/>
    <w:rsid w:val="002F4C59"/>
    <w:rsid w:val="002F5091"/>
    <w:rsid w:val="002F5748"/>
    <w:rsid w:val="002F62F9"/>
    <w:rsid w:val="002F68E8"/>
    <w:rsid w:val="00303732"/>
    <w:rsid w:val="00307529"/>
    <w:rsid w:val="003079D9"/>
    <w:rsid w:val="00307CA4"/>
    <w:rsid w:val="003116E3"/>
    <w:rsid w:val="00311CE0"/>
    <w:rsid w:val="003125A7"/>
    <w:rsid w:val="003127C5"/>
    <w:rsid w:val="003141E3"/>
    <w:rsid w:val="00314456"/>
    <w:rsid w:val="00314F3D"/>
    <w:rsid w:val="00315D27"/>
    <w:rsid w:val="00316CDC"/>
    <w:rsid w:val="00320207"/>
    <w:rsid w:val="0032140E"/>
    <w:rsid w:val="00321D93"/>
    <w:rsid w:val="0032305E"/>
    <w:rsid w:val="00325B4D"/>
    <w:rsid w:val="00327005"/>
    <w:rsid w:val="003278CE"/>
    <w:rsid w:val="003307D3"/>
    <w:rsid w:val="0033169F"/>
    <w:rsid w:val="003316CA"/>
    <w:rsid w:val="00333244"/>
    <w:rsid w:val="0033520B"/>
    <w:rsid w:val="00335BD1"/>
    <w:rsid w:val="00336562"/>
    <w:rsid w:val="00336EE1"/>
    <w:rsid w:val="00337EE7"/>
    <w:rsid w:val="003406C6"/>
    <w:rsid w:val="00341044"/>
    <w:rsid w:val="00341CD6"/>
    <w:rsid w:val="00343051"/>
    <w:rsid w:val="00343067"/>
    <w:rsid w:val="003456E3"/>
    <w:rsid w:val="00345B5F"/>
    <w:rsid w:val="00346BA3"/>
    <w:rsid w:val="00347724"/>
    <w:rsid w:val="003515AF"/>
    <w:rsid w:val="003521F7"/>
    <w:rsid w:val="00352851"/>
    <w:rsid w:val="00352878"/>
    <w:rsid w:val="003569B9"/>
    <w:rsid w:val="00356E8A"/>
    <w:rsid w:val="0035772A"/>
    <w:rsid w:val="00357737"/>
    <w:rsid w:val="00363866"/>
    <w:rsid w:val="0036648A"/>
    <w:rsid w:val="00367A8B"/>
    <w:rsid w:val="00370742"/>
    <w:rsid w:val="0037170D"/>
    <w:rsid w:val="00373B14"/>
    <w:rsid w:val="0037422B"/>
    <w:rsid w:val="00376FCB"/>
    <w:rsid w:val="0038029F"/>
    <w:rsid w:val="00380D8D"/>
    <w:rsid w:val="00385469"/>
    <w:rsid w:val="0038767B"/>
    <w:rsid w:val="00387AD5"/>
    <w:rsid w:val="00387FB2"/>
    <w:rsid w:val="003908DC"/>
    <w:rsid w:val="0039131A"/>
    <w:rsid w:val="00391B67"/>
    <w:rsid w:val="00391F95"/>
    <w:rsid w:val="003926EF"/>
    <w:rsid w:val="00392AE4"/>
    <w:rsid w:val="003932D5"/>
    <w:rsid w:val="00393F45"/>
    <w:rsid w:val="00395F12"/>
    <w:rsid w:val="00396F65"/>
    <w:rsid w:val="00397CF1"/>
    <w:rsid w:val="00397FD7"/>
    <w:rsid w:val="003A00F2"/>
    <w:rsid w:val="003A11C7"/>
    <w:rsid w:val="003A12FF"/>
    <w:rsid w:val="003A1951"/>
    <w:rsid w:val="003A2BC2"/>
    <w:rsid w:val="003A4F90"/>
    <w:rsid w:val="003A78DA"/>
    <w:rsid w:val="003B154E"/>
    <w:rsid w:val="003B3F85"/>
    <w:rsid w:val="003B41B1"/>
    <w:rsid w:val="003B5716"/>
    <w:rsid w:val="003B63B6"/>
    <w:rsid w:val="003B7134"/>
    <w:rsid w:val="003C0EA6"/>
    <w:rsid w:val="003C0FB6"/>
    <w:rsid w:val="003C13AF"/>
    <w:rsid w:val="003C1571"/>
    <w:rsid w:val="003C2AE0"/>
    <w:rsid w:val="003C2B2D"/>
    <w:rsid w:val="003C2F5A"/>
    <w:rsid w:val="003C3804"/>
    <w:rsid w:val="003C511B"/>
    <w:rsid w:val="003C5D04"/>
    <w:rsid w:val="003D0516"/>
    <w:rsid w:val="003D0A23"/>
    <w:rsid w:val="003D387D"/>
    <w:rsid w:val="003D51D0"/>
    <w:rsid w:val="003D60F7"/>
    <w:rsid w:val="003D703A"/>
    <w:rsid w:val="003D7057"/>
    <w:rsid w:val="003D779B"/>
    <w:rsid w:val="003E182A"/>
    <w:rsid w:val="003E1FBA"/>
    <w:rsid w:val="003E2E46"/>
    <w:rsid w:val="003E7F90"/>
    <w:rsid w:val="003F0255"/>
    <w:rsid w:val="003F0608"/>
    <w:rsid w:val="003F2967"/>
    <w:rsid w:val="003F5A9F"/>
    <w:rsid w:val="003F68B2"/>
    <w:rsid w:val="003F6FF4"/>
    <w:rsid w:val="00405F23"/>
    <w:rsid w:val="00406B17"/>
    <w:rsid w:val="00407139"/>
    <w:rsid w:val="0040771D"/>
    <w:rsid w:val="0041378B"/>
    <w:rsid w:val="00414FB3"/>
    <w:rsid w:val="004152C8"/>
    <w:rsid w:val="00415332"/>
    <w:rsid w:val="004157F4"/>
    <w:rsid w:val="00415833"/>
    <w:rsid w:val="00420DDE"/>
    <w:rsid w:val="00422F8D"/>
    <w:rsid w:val="004241A0"/>
    <w:rsid w:val="00425743"/>
    <w:rsid w:val="00425926"/>
    <w:rsid w:val="00425D11"/>
    <w:rsid w:val="00425EB4"/>
    <w:rsid w:val="004265B2"/>
    <w:rsid w:val="00430CF6"/>
    <w:rsid w:val="004316D3"/>
    <w:rsid w:val="00431A74"/>
    <w:rsid w:val="00431AF8"/>
    <w:rsid w:val="0043329B"/>
    <w:rsid w:val="004353B2"/>
    <w:rsid w:val="0044104F"/>
    <w:rsid w:val="00443990"/>
    <w:rsid w:val="00444903"/>
    <w:rsid w:val="0044532D"/>
    <w:rsid w:val="004461EF"/>
    <w:rsid w:val="0044629B"/>
    <w:rsid w:val="0045002F"/>
    <w:rsid w:val="00450302"/>
    <w:rsid w:val="00450D50"/>
    <w:rsid w:val="004514D6"/>
    <w:rsid w:val="00453763"/>
    <w:rsid w:val="00454D16"/>
    <w:rsid w:val="00456098"/>
    <w:rsid w:val="004571A7"/>
    <w:rsid w:val="00461284"/>
    <w:rsid w:val="00461C33"/>
    <w:rsid w:val="00461FF8"/>
    <w:rsid w:val="0046284F"/>
    <w:rsid w:val="0046367E"/>
    <w:rsid w:val="00463CBE"/>
    <w:rsid w:val="004655ED"/>
    <w:rsid w:val="00466BC5"/>
    <w:rsid w:val="0046767A"/>
    <w:rsid w:val="00467891"/>
    <w:rsid w:val="00470CBE"/>
    <w:rsid w:val="004738B2"/>
    <w:rsid w:val="004757EF"/>
    <w:rsid w:val="0047716E"/>
    <w:rsid w:val="0047760D"/>
    <w:rsid w:val="004807FA"/>
    <w:rsid w:val="00482EBA"/>
    <w:rsid w:val="00484511"/>
    <w:rsid w:val="0048531E"/>
    <w:rsid w:val="00485DC6"/>
    <w:rsid w:val="00486106"/>
    <w:rsid w:val="0048707E"/>
    <w:rsid w:val="0048755D"/>
    <w:rsid w:val="00490D2C"/>
    <w:rsid w:val="004917CD"/>
    <w:rsid w:val="00491AA3"/>
    <w:rsid w:val="00491F4F"/>
    <w:rsid w:val="00493A82"/>
    <w:rsid w:val="00493CBD"/>
    <w:rsid w:val="00494285"/>
    <w:rsid w:val="00497652"/>
    <w:rsid w:val="004A08B0"/>
    <w:rsid w:val="004A0CB1"/>
    <w:rsid w:val="004A1356"/>
    <w:rsid w:val="004A18D6"/>
    <w:rsid w:val="004A1ED8"/>
    <w:rsid w:val="004A704E"/>
    <w:rsid w:val="004A74A4"/>
    <w:rsid w:val="004A783A"/>
    <w:rsid w:val="004A799E"/>
    <w:rsid w:val="004B03F9"/>
    <w:rsid w:val="004B04D2"/>
    <w:rsid w:val="004B09D5"/>
    <w:rsid w:val="004B14D9"/>
    <w:rsid w:val="004B1B76"/>
    <w:rsid w:val="004B3064"/>
    <w:rsid w:val="004B3AAB"/>
    <w:rsid w:val="004B3C55"/>
    <w:rsid w:val="004B462D"/>
    <w:rsid w:val="004B4D5B"/>
    <w:rsid w:val="004B7B02"/>
    <w:rsid w:val="004B7B31"/>
    <w:rsid w:val="004B7BFC"/>
    <w:rsid w:val="004C027F"/>
    <w:rsid w:val="004C2256"/>
    <w:rsid w:val="004C3BC2"/>
    <w:rsid w:val="004C446D"/>
    <w:rsid w:val="004C46B5"/>
    <w:rsid w:val="004C494B"/>
    <w:rsid w:val="004C4EAA"/>
    <w:rsid w:val="004C56B5"/>
    <w:rsid w:val="004C621B"/>
    <w:rsid w:val="004C66D7"/>
    <w:rsid w:val="004C7858"/>
    <w:rsid w:val="004D179A"/>
    <w:rsid w:val="004D3925"/>
    <w:rsid w:val="004D427E"/>
    <w:rsid w:val="004D456D"/>
    <w:rsid w:val="004D50B3"/>
    <w:rsid w:val="004D56AD"/>
    <w:rsid w:val="004D5AB0"/>
    <w:rsid w:val="004D6350"/>
    <w:rsid w:val="004D6A0D"/>
    <w:rsid w:val="004D6AD9"/>
    <w:rsid w:val="004D70FB"/>
    <w:rsid w:val="004D77DD"/>
    <w:rsid w:val="004E13DC"/>
    <w:rsid w:val="004E142B"/>
    <w:rsid w:val="004E22A4"/>
    <w:rsid w:val="004E2C30"/>
    <w:rsid w:val="004E3399"/>
    <w:rsid w:val="004E7E48"/>
    <w:rsid w:val="004F09C7"/>
    <w:rsid w:val="004F1C7C"/>
    <w:rsid w:val="004F2217"/>
    <w:rsid w:val="004F28AE"/>
    <w:rsid w:val="004F4E24"/>
    <w:rsid w:val="004F503C"/>
    <w:rsid w:val="004F5071"/>
    <w:rsid w:val="004F50D6"/>
    <w:rsid w:val="004F5EC8"/>
    <w:rsid w:val="004F6551"/>
    <w:rsid w:val="0050067A"/>
    <w:rsid w:val="0050137D"/>
    <w:rsid w:val="005029DF"/>
    <w:rsid w:val="005030CD"/>
    <w:rsid w:val="00503AB3"/>
    <w:rsid w:val="005047E4"/>
    <w:rsid w:val="0050716F"/>
    <w:rsid w:val="0051001E"/>
    <w:rsid w:val="00510033"/>
    <w:rsid w:val="005109CA"/>
    <w:rsid w:val="0051110A"/>
    <w:rsid w:val="00511358"/>
    <w:rsid w:val="005115B3"/>
    <w:rsid w:val="005126AB"/>
    <w:rsid w:val="00512BC3"/>
    <w:rsid w:val="00512CD3"/>
    <w:rsid w:val="00513026"/>
    <w:rsid w:val="00515D31"/>
    <w:rsid w:val="005168F3"/>
    <w:rsid w:val="00520AC0"/>
    <w:rsid w:val="005211E7"/>
    <w:rsid w:val="005246EE"/>
    <w:rsid w:val="00527783"/>
    <w:rsid w:val="0053005A"/>
    <w:rsid w:val="005301A3"/>
    <w:rsid w:val="00531328"/>
    <w:rsid w:val="005321FB"/>
    <w:rsid w:val="00535A25"/>
    <w:rsid w:val="005361C1"/>
    <w:rsid w:val="00536AFD"/>
    <w:rsid w:val="00540547"/>
    <w:rsid w:val="00541C42"/>
    <w:rsid w:val="00541EE4"/>
    <w:rsid w:val="005420D0"/>
    <w:rsid w:val="0054356E"/>
    <w:rsid w:val="005435D2"/>
    <w:rsid w:val="00544ABC"/>
    <w:rsid w:val="00545FF3"/>
    <w:rsid w:val="00550FE2"/>
    <w:rsid w:val="00551E1A"/>
    <w:rsid w:val="00551E43"/>
    <w:rsid w:val="00553F35"/>
    <w:rsid w:val="00554BCD"/>
    <w:rsid w:val="00554BF9"/>
    <w:rsid w:val="00555CA8"/>
    <w:rsid w:val="00556080"/>
    <w:rsid w:val="00557105"/>
    <w:rsid w:val="00557270"/>
    <w:rsid w:val="005600E9"/>
    <w:rsid w:val="00560624"/>
    <w:rsid w:val="00561086"/>
    <w:rsid w:val="00562ED4"/>
    <w:rsid w:val="00563DCE"/>
    <w:rsid w:val="00564DF4"/>
    <w:rsid w:val="00570A01"/>
    <w:rsid w:val="00571B16"/>
    <w:rsid w:val="005750FC"/>
    <w:rsid w:val="00575791"/>
    <w:rsid w:val="00576D57"/>
    <w:rsid w:val="00576F42"/>
    <w:rsid w:val="00580AEB"/>
    <w:rsid w:val="00580FD5"/>
    <w:rsid w:val="0058161E"/>
    <w:rsid w:val="00584A27"/>
    <w:rsid w:val="00584DB6"/>
    <w:rsid w:val="00584F92"/>
    <w:rsid w:val="00587863"/>
    <w:rsid w:val="0059110B"/>
    <w:rsid w:val="00592144"/>
    <w:rsid w:val="00592A4B"/>
    <w:rsid w:val="00593311"/>
    <w:rsid w:val="00593A56"/>
    <w:rsid w:val="00593E4B"/>
    <w:rsid w:val="0059495B"/>
    <w:rsid w:val="005949E3"/>
    <w:rsid w:val="00596BD8"/>
    <w:rsid w:val="00596E8C"/>
    <w:rsid w:val="00597012"/>
    <w:rsid w:val="005A1936"/>
    <w:rsid w:val="005A25CA"/>
    <w:rsid w:val="005A2CE6"/>
    <w:rsid w:val="005A3954"/>
    <w:rsid w:val="005A4906"/>
    <w:rsid w:val="005A6FD5"/>
    <w:rsid w:val="005B06BE"/>
    <w:rsid w:val="005B0F65"/>
    <w:rsid w:val="005B16D9"/>
    <w:rsid w:val="005B4247"/>
    <w:rsid w:val="005B4D33"/>
    <w:rsid w:val="005B6FFF"/>
    <w:rsid w:val="005B7BA4"/>
    <w:rsid w:val="005C088A"/>
    <w:rsid w:val="005C0AB6"/>
    <w:rsid w:val="005C0C3B"/>
    <w:rsid w:val="005C5439"/>
    <w:rsid w:val="005C5B4E"/>
    <w:rsid w:val="005C6ED8"/>
    <w:rsid w:val="005D087F"/>
    <w:rsid w:val="005D0D6F"/>
    <w:rsid w:val="005D1268"/>
    <w:rsid w:val="005D3546"/>
    <w:rsid w:val="005D3ADF"/>
    <w:rsid w:val="005D3E88"/>
    <w:rsid w:val="005D437C"/>
    <w:rsid w:val="005D4A7F"/>
    <w:rsid w:val="005D4B14"/>
    <w:rsid w:val="005D4B6D"/>
    <w:rsid w:val="005D615F"/>
    <w:rsid w:val="005D66BE"/>
    <w:rsid w:val="005D6BF6"/>
    <w:rsid w:val="005D7881"/>
    <w:rsid w:val="005D7F70"/>
    <w:rsid w:val="005E013F"/>
    <w:rsid w:val="005E33D4"/>
    <w:rsid w:val="005E3D0C"/>
    <w:rsid w:val="005E5136"/>
    <w:rsid w:val="005E5600"/>
    <w:rsid w:val="005E7592"/>
    <w:rsid w:val="005E779A"/>
    <w:rsid w:val="005F3230"/>
    <w:rsid w:val="005F3E3A"/>
    <w:rsid w:val="005F3F3E"/>
    <w:rsid w:val="005F44C8"/>
    <w:rsid w:val="005F5D91"/>
    <w:rsid w:val="005F6C83"/>
    <w:rsid w:val="005F753F"/>
    <w:rsid w:val="005F787A"/>
    <w:rsid w:val="00600150"/>
    <w:rsid w:val="006006CE"/>
    <w:rsid w:val="0060205E"/>
    <w:rsid w:val="0060282B"/>
    <w:rsid w:val="00611478"/>
    <w:rsid w:val="00614A94"/>
    <w:rsid w:val="006158A9"/>
    <w:rsid w:val="00616D53"/>
    <w:rsid w:val="00622207"/>
    <w:rsid w:val="00622714"/>
    <w:rsid w:val="00623BB4"/>
    <w:rsid w:val="00623D19"/>
    <w:rsid w:val="00623EE7"/>
    <w:rsid w:val="00626C06"/>
    <w:rsid w:val="00631E84"/>
    <w:rsid w:val="00632919"/>
    <w:rsid w:val="00633C5E"/>
    <w:rsid w:val="00634BF7"/>
    <w:rsid w:val="00635DE4"/>
    <w:rsid w:val="00635F92"/>
    <w:rsid w:val="00636C54"/>
    <w:rsid w:val="006447EF"/>
    <w:rsid w:val="0064573E"/>
    <w:rsid w:val="0064584D"/>
    <w:rsid w:val="00647AC6"/>
    <w:rsid w:val="0065157D"/>
    <w:rsid w:val="00652782"/>
    <w:rsid w:val="00652F76"/>
    <w:rsid w:val="00653F5A"/>
    <w:rsid w:val="00654151"/>
    <w:rsid w:val="00654855"/>
    <w:rsid w:val="00656329"/>
    <w:rsid w:val="0066027C"/>
    <w:rsid w:val="0066086A"/>
    <w:rsid w:val="00660E65"/>
    <w:rsid w:val="0066132A"/>
    <w:rsid w:val="006618A6"/>
    <w:rsid w:val="00663EE4"/>
    <w:rsid w:val="00665EF1"/>
    <w:rsid w:val="00666BA5"/>
    <w:rsid w:val="00667277"/>
    <w:rsid w:val="00667CFB"/>
    <w:rsid w:val="006701CD"/>
    <w:rsid w:val="006705E9"/>
    <w:rsid w:val="006708C6"/>
    <w:rsid w:val="006754C3"/>
    <w:rsid w:val="00677173"/>
    <w:rsid w:val="00677491"/>
    <w:rsid w:val="00681EF5"/>
    <w:rsid w:val="006828EB"/>
    <w:rsid w:val="006838E0"/>
    <w:rsid w:val="00684270"/>
    <w:rsid w:val="006874BB"/>
    <w:rsid w:val="00687D0C"/>
    <w:rsid w:val="006902BD"/>
    <w:rsid w:val="00690677"/>
    <w:rsid w:val="00690C44"/>
    <w:rsid w:val="00690D3F"/>
    <w:rsid w:val="00691E4F"/>
    <w:rsid w:val="0069477B"/>
    <w:rsid w:val="00696365"/>
    <w:rsid w:val="00696687"/>
    <w:rsid w:val="00697E4E"/>
    <w:rsid w:val="006A1EA8"/>
    <w:rsid w:val="006A22CF"/>
    <w:rsid w:val="006A275E"/>
    <w:rsid w:val="006A3095"/>
    <w:rsid w:val="006A48EA"/>
    <w:rsid w:val="006A5420"/>
    <w:rsid w:val="006A60AD"/>
    <w:rsid w:val="006A62D1"/>
    <w:rsid w:val="006A6348"/>
    <w:rsid w:val="006A7FD7"/>
    <w:rsid w:val="006B03AF"/>
    <w:rsid w:val="006B07A7"/>
    <w:rsid w:val="006B155B"/>
    <w:rsid w:val="006B2767"/>
    <w:rsid w:val="006B6379"/>
    <w:rsid w:val="006B72B3"/>
    <w:rsid w:val="006B7BD1"/>
    <w:rsid w:val="006B7C35"/>
    <w:rsid w:val="006C0EA6"/>
    <w:rsid w:val="006C2CF8"/>
    <w:rsid w:val="006C2E02"/>
    <w:rsid w:val="006C3483"/>
    <w:rsid w:val="006C5041"/>
    <w:rsid w:val="006C53E9"/>
    <w:rsid w:val="006C5433"/>
    <w:rsid w:val="006C5BB7"/>
    <w:rsid w:val="006C607E"/>
    <w:rsid w:val="006D00B1"/>
    <w:rsid w:val="006D0D27"/>
    <w:rsid w:val="006D1A9B"/>
    <w:rsid w:val="006D2442"/>
    <w:rsid w:val="006D2481"/>
    <w:rsid w:val="006D3C93"/>
    <w:rsid w:val="006D4537"/>
    <w:rsid w:val="006D5BC3"/>
    <w:rsid w:val="006D760B"/>
    <w:rsid w:val="006E2443"/>
    <w:rsid w:val="006E2C9A"/>
    <w:rsid w:val="006E3CA0"/>
    <w:rsid w:val="006E735F"/>
    <w:rsid w:val="006F0F9C"/>
    <w:rsid w:val="006F2B2B"/>
    <w:rsid w:val="006F3937"/>
    <w:rsid w:val="006F4B40"/>
    <w:rsid w:val="006F5E77"/>
    <w:rsid w:val="0070053B"/>
    <w:rsid w:val="00700D0A"/>
    <w:rsid w:val="007012DF"/>
    <w:rsid w:val="00701A25"/>
    <w:rsid w:val="007025D7"/>
    <w:rsid w:val="007038D8"/>
    <w:rsid w:val="00704327"/>
    <w:rsid w:val="007044F1"/>
    <w:rsid w:val="00706AC2"/>
    <w:rsid w:val="00707877"/>
    <w:rsid w:val="007105BF"/>
    <w:rsid w:val="00710EE8"/>
    <w:rsid w:val="00711877"/>
    <w:rsid w:val="00711C41"/>
    <w:rsid w:val="00714086"/>
    <w:rsid w:val="007148FC"/>
    <w:rsid w:val="00714E05"/>
    <w:rsid w:val="0071794D"/>
    <w:rsid w:val="00720F9E"/>
    <w:rsid w:val="00721745"/>
    <w:rsid w:val="0072187E"/>
    <w:rsid w:val="0072303C"/>
    <w:rsid w:val="007237D9"/>
    <w:rsid w:val="0072442D"/>
    <w:rsid w:val="00725668"/>
    <w:rsid w:val="00725FDB"/>
    <w:rsid w:val="007274A0"/>
    <w:rsid w:val="007275B4"/>
    <w:rsid w:val="007277D7"/>
    <w:rsid w:val="0073137B"/>
    <w:rsid w:val="00731434"/>
    <w:rsid w:val="00731D55"/>
    <w:rsid w:val="00733A69"/>
    <w:rsid w:val="00735D46"/>
    <w:rsid w:val="00736958"/>
    <w:rsid w:val="00736E73"/>
    <w:rsid w:val="00736F5B"/>
    <w:rsid w:val="0073738D"/>
    <w:rsid w:val="0073744A"/>
    <w:rsid w:val="00740F42"/>
    <w:rsid w:val="007414CE"/>
    <w:rsid w:val="00742CB3"/>
    <w:rsid w:val="00742D54"/>
    <w:rsid w:val="0074312E"/>
    <w:rsid w:val="0074512F"/>
    <w:rsid w:val="00747203"/>
    <w:rsid w:val="007475B7"/>
    <w:rsid w:val="00750B0A"/>
    <w:rsid w:val="007534C6"/>
    <w:rsid w:val="00754C77"/>
    <w:rsid w:val="007558D3"/>
    <w:rsid w:val="00756104"/>
    <w:rsid w:val="00756808"/>
    <w:rsid w:val="00756CE8"/>
    <w:rsid w:val="00756D05"/>
    <w:rsid w:val="00756D6E"/>
    <w:rsid w:val="00757C28"/>
    <w:rsid w:val="00757DD6"/>
    <w:rsid w:val="00760E37"/>
    <w:rsid w:val="007610EA"/>
    <w:rsid w:val="00763D23"/>
    <w:rsid w:val="00764BAA"/>
    <w:rsid w:val="00766005"/>
    <w:rsid w:val="00766ABD"/>
    <w:rsid w:val="00767B2A"/>
    <w:rsid w:val="00767CBB"/>
    <w:rsid w:val="00771CC4"/>
    <w:rsid w:val="00772A7D"/>
    <w:rsid w:val="0077308E"/>
    <w:rsid w:val="00775BFD"/>
    <w:rsid w:val="0077789E"/>
    <w:rsid w:val="0078275A"/>
    <w:rsid w:val="00782920"/>
    <w:rsid w:val="00783D1A"/>
    <w:rsid w:val="007841E2"/>
    <w:rsid w:val="007864D3"/>
    <w:rsid w:val="007873F9"/>
    <w:rsid w:val="0078753D"/>
    <w:rsid w:val="0079321D"/>
    <w:rsid w:val="00793772"/>
    <w:rsid w:val="0079405E"/>
    <w:rsid w:val="007944BB"/>
    <w:rsid w:val="00794F05"/>
    <w:rsid w:val="0079621A"/>
    <w:rsid w:val="007A2236"/>
    <w:rsid w:val="007A31BC"/>
    <w:rsid w:val="007A3233"/>
    <w:rsid w:val="007A38CA"/>
    <w:rsid w:val="007A3CAB"/>
    <w:rsid w:val="007A43E7"/>
    <w:rsid w:val="007A5CB6"/>
    <w:rsid w:val="007A694F"/>
    <w:rsid w:val="007A6B89"/>
    <w:rsid w:val="007B1F3D"/>
    <w:rsid w:val="007B28B8"/>
    <w:rsid w:val="007B5E23"/>
    <w:rsid w:val="007B5E72"/>
    <w:rsid w:val="007B7D71"/>
    <w:rsid w:val="007C042E"/>
    <w:rsid w:val="007C1BCE"/>
    <w:rsid w:val="007C1E69"/>
    <w:rsid w:val="007C1FBD"/>
    <w:rsid w:val="007C3023"/>
    <w:rsid w:val="007C380B"/>
    <w:rsid w:val="007C3F1D"/>
    <w:rsid w:val="007C4355"/>
    <w:rsid w:val="007C6CD8"/>
    <w:rsid w:val="007C6D77"/>
    <w:rsid w:val="007C6E3D"/>
    <w:rsid w:val="007D27E2"/>
    <w:rsid w:val="007D3AD0"/>
    <w:rsid w:val="007D3D63"/>
    <w:rsid w:val="007D4AD8"/>
    <w:rsid w:val="007D5EFC"/>
    <w:rsid w:val="007D65BE"/>
    <w:rsid w:val="007E11D3"/>
    <w:rsid w:val="007E17F1"/>
    <w:rsid w:val="007E18B7"/>
    <w:rsid w:val="007E44C9"/>
    <w:rsid w:val="007E5310"/>
    <w:rsid w:val="007E6ECD"/>
    <w:rsid w:val="007E71CD"/>
    <w:rsid w:val="007E7810"/>
    <w:rsid w:val="007E7A7C"/>
    <w:rsid w:val="007F062E"/>
    <w:rsid w:val="007F09FD"/>
    <w:rsid w:val="007F0C48"/>
    <w:rsid w:val="007F25C5"/>
    <w:rsid w:val="007F4672"/>
    <w:rsid w:val="007F48FA"/>
    <w:rsid w:val="007F5022"/>
    <w:rsid w:val="00802C13"/>
    <w:rsid w:val="008054FB"/>
    <w:rsid w:val="00807C26"/>
    <w:rsid w:val="00807E95"/>
    <w:rsid w:val="00811D60"/>
    <w:rsid w:val="00812282"/>
    <w:rsid w:val="008124CA"/>
    <w:rsid w:val="00812686"/>
    <w:rsid w:val="008136DE"/>
    <w:rsid w:val="00813A45"/>
    <w:rsid w:val="00814E17"/>
    <w:rsid w:val="00815A05"/>
    <w:rsid w:val="00820287"/>
    <w:rsid w:val="0082029F"/>
    <w:rsid w:val="008206F0"/>
    <w:rsid w:val="0082125B"/>
    <w:rsid w:val="00822537"/>
    <w:rsid w:val="00822C36"/>
    <w:rsid w:val="00823B9D"/>
    <w:rsid w:val="00824BD2"/>
    <w:rsid w:val="008251C1"/>
    <w:rsid w:val="00826166"/>
    <w:rsid w:val="0082647C"/>
    <w:rsid w:val="008306C9"/>
    <w:rsid w:val="00832160"/>
    <w:rsid w:val="00832B5E"/>
    <w:rsid w:val="00832E6B"/>
    <w:rsid w:val="0083368B"/>
    <w:rsid w:val="00834205"/>
    <w:rsid w:val="00834ED2"/>
    <w:rsid w:val="0083523D"/>
    <w:rsid w:val="0083748B"/>
    <w:rsid w:val="00837F0D"/>
    <w:rsid w:val="0084013D"/>
    <w:rsid w:val="00840F3C"/>
    <w:rsid w:val="00844096"/>
    <w:rsid w:val="00844184"/>
    <w:rsid w:val="0084472C"/>
    <w:rsid w:val="00845423"/>
    <w:rsid w:val="0084602D"/>
    <w:rsid w:val="00850F89"/>
    <w:rsid w:val="00854958"/>
    <w:rsid w:val="008557BA"/>
    <w:rsid w:val="008562F8"/>
    <w:rsid w:val="008616C9"/>
    <w:rsid w:val="00862707"/>
    <w:rsid w:val="00862A8B"/>
    <w:rsid w:val="00862F6C"/>
    <w:rsid w:val="00863A6A"/>
    <w:rsid w:val="00864CE3"/>
    <w:rsid w:val="00864D6D"/>
    <w:rsid w:val="0086526D"/>
    <w:rsid w:val="0087047E"/>
    <w:rsid w:val="00870898"/>
    <w:rsid w:val="00870F7A"/>
    <w:rsid w:val="00870FF8"/>
    <w:rsid w:val="00873FE0"/>
    <w:rsid w:val="00877961"/>
    <w:rsid w:val="00883B07"/>
    <w:rsid w:val="00885B82"/>
    <w:rsid w:val="00885E75"/>
    <w:rsid w:val="00886F42"/>
    <w:rsid w:val="00891712"/>
    <w:rsid w:val="00891B67"/>
    <w:rsid w:val="00893777"/>
    <w:rsid w:val="00896ABA"/>
    <w:rsid w:val="00896DCC"/>
    <w:rsid w:val="00897A4A"/>
    <w:rsid w:val="00897A5C"/>
    <w:rsid w:val="008A2AD8"/>
    <w:rsid w:val="008A4DCD"/>
    <w:rsid w:val="008A50DF"/>
    <w:rsid w:val="008A6124"/>
    <w:rsid w:val="008B09C6"/>
    <w:rsid w:val="008B09D0"/>
    <w:rsid w:val="008B0BA3"/>
    <w:rsid w:val="008B1AB7"/>
    <w:rsid w:val="008B1DF0"/>
    <w:rsid w:val="008B2092"/>
    <w:rsid w:val="008B3ED3"/>
    <w:rsid w:val="008B4219"/>
    <w:rsid w:val="008B4A0E"/>
    <w:rsid w:val="008B4C8F"/>
    <w:rsid w:val="008B6550"/>
    <w:rsid w:val="008B745A"/>
    <w:rsid w:val="008C0942"/>
    <w:rsid w:val="008C321E"/>
    <w:rsid w:val="008C3F89"/>
    <w:rsid w:val="008C4454"/>
    <w:rsid w:val="008C4911"/>
    <w:rsid w:val="008C5A3B"/>
    <w:rsid w:val="008C6203"/>
    <w:rsid w:val="008C7BE7"/>
    <w:rsid w:val="008D08DA"/>
    <w:rsid w:val="008D1094"/>
    <w:rsid w:val="008D2AE1"/>
    <w:rsid w:val="008D477D"/>
    <w:rsid w:val="008D4E30"/>
    <w:rsid w:val="008D62E2"/>
    <w:rsid w:val="008D6A41"/>
    <w:rsid w:val="008E123B"/>
    <w:rsid w:val="008E1848"/>
    <w:rsid w:val="008E4341"/>
    <w:rsid w:val="008E4DA3"/>
    <w:rsid w:val="008E5542"/>
    <w:rsid w:val="008E6B6A"/>
    <w:rsid w:val="008E7351"/>
    <w:rsid w:val="008F1E0B"/>
    <w:rsid w:val="008F3221"/>
    <w:rsid w:val="008F32D2"/>
    <w:rsid w:val="008F3333"/>
    <w:rsid w:val="009024FE"/>
    <w:rsid w:val="009028D9"/>
    <w:rsid w:val="00904606"/>
    <w:rsid w:val="00904D2F"/>
    <w:rsid w:val="0090685B"/>
    <w:rsid w:val="0091088D"/>
    <w:rsid w:val="009118E0"/>
    <w:rsid w:val="00912719"/>
    <w:rsid w:val="00913654"/>
    <w:rsid w:val="009139B4"/>
    <w:rsid w:val="009139BF"/>
    <w:rsid w:val="009155E2"/>
    <w:rsid w:val="0091652A"/>
    <w:rsid w:val="009178F6"/>
    <w:rsid w:val="00921859"/>
    <w:rsid w:val="00921A4D"/>
    <w:rsid w:val="00923A2E"/>
    <w:rsid w:val="00924576"/>
    <w:rsid w:val="00924CCB"/>
    <w:rsid w:val="009261C8"/>
    <w:rsid w:val="00926382"/>
    <w:rsid w:val="009269B4"/>
    <w:rsid w:val="00926A2F"/>
    <w:rsid w:val="00927ABA"/>
    <w:rsid w:val="00933120"/>
    <w:rsid w:val="00936385"/>
    <w:rsid w:val="00937221"/>
    <w:rsid w:val="00940003"/>
    <w:rsid w:val="00940806"/>
    <w:rsid w:val="009417C4"/>
    <w:rsid w:val="009418F4"/>
    <w:rsid w:val="00942001"/>
    <w:rsid w:val="00946EA9"/>
    <w:rsid w:val="0095030E"/>
    <w:rsid w:val="00950E5E"/>
    <w:rsid w:val="00953F30"/>
    <w:rsid w:val="00954DA5"/>
    <w:rsid w:val="00956466"/>
    <w:rsid w:val="00956945"/>
    <w:rsid w:val="0095766D"/>
    <w:rsid w:val="00957BB2"/>
    <w:rsid w:val="00961B59"/>
    <w:rsid w:val="00965131"/>
    <w:rsid w:val="00965BAF"/>
    <w:rsid w:val="00965C72"/>
    <w:rsid w:val="00966480"/>
    <w:rsid w:val="00971ADF"/>
    <w:rsid w:val="00975DB1"/>
    <w:rsid w:val="0097620F"/>
    <w:rsid w:val="00977C5B"/>
    <w:rsid w:val="00981A87"/>
    <w:rsid w:val="00982BD7"/>
    <w:rsid w:val="00984416"/>
    <w:rsid w:val="0098475B"/>
    <w:rsid w:val="00984D3D"/>
    <w:rsid w:val="00986D20"/>
    <w:rsid w:val="0098771D"/>
    <w:rsid w:val="009906F7"/>
    <w:rsid w:val="00991561"/>
    <w:rsid w:val="009920E8"/>
    <w:rsid w:val="00992B00"/>
    <w:rsid w:val="0099309C"/>
    <w:rsid w:val="0099358A"/>
    <w:rsid w:val="00994904"/>
    <w:rsid w:val="00994F3D"/>
    <w:rsid w:val="00995A6E"/>
    <w:rsid w:val="0099618E"/>
    <w:rsid w:val="00996A95"/>
    <w:rsid w:val="009A290B"/>
    <w:rsid w:val="009A3F87"/>
    <w:rsid w:val="009A44FA"/>
    <w:rsid w:val="009A476F"/>
    <w:rsid w:val="009A64D2"/>
    <w:rsid w:val="009A64D6"/>
    <w:rsid w:val="009B1861"/>
    <w:rsid w:val="009B19D1"/>
    <w:rsid w:val="009B327C"/>
    <w:rsid w:val="009C0C13"/>
    <w:rsid w:val="009C2070"/>
    <w:rsid w:val="009C2FC6"/>
    <w:rsid w:val="009C4EBB"/>
    <w:rsid w:val="009C560E"/>
    <w:rsid w:val="009D265A"/>
    <w:rsid w:val="009D33FA"/>
    <w:rsid w:val="009D4EF2"/>
    <w:rsid w:val="009D6671"/>
    <w:rsid w:val="009D690A"/>
    <w:rsid w:val="009D6AFD"/>
    <w:rsid w:val="009E093B"/>
    <w:rsid w:val="009E2DC5"/>
    <w:rsid w:val="009E3A90"/>
    <w:rsid w:val="009E4223"/>
    <w:rsid w:val="009E5223"/>
    <w:rsid w:val="009E545A"/>
    <w:rsid w:val="009E5BBA"/>
    <w:rsid w:val="009E7831"/>
    <w:rsid w:val="009F14C2"/>
    <w:rsid w:val="009F32EC"/>
    <w:rsid w:val="009F3428"/>
    <w:rsid w:val="009F4672"/>
    <w:rsid w:val="009F66CE"/>
    <w:rsid w:val="00A01D7A"/>
    <w:rsid w:val="00A02CB5"/>
    <w:rsid w:val="00A03205"/>
    <w:rsid w:val="00A03439"/>
    <w:rsid w:val="00A03CE0"/>
    <w:rsid w:val="00A04446"/>
    <w:rsid w:val="00A06768"/>
    <w:rsid w:val="00A077B0"/>
    <w:rsid w:val="00A1033D"/>
    <w:rsid w:val="00A10465"/>
    <w:rsid w:val="00A13051"/>
    <w:rsid w:val="00A152AD"/>
    <w:rsid w:val="00A224DA"/>
    <w:rsid w:val="00A22E90"/>
    <w:rsid w:val="00A23BA4"/>
    <w:rsid w:val="00A25B3E"/>
    <w:rsid w:val="00A26499"/>
    <w:rsid w:val="00A31A41"/>
    <w:rsid w:val="00A32813"/>
    <w:rsid w:val="00A33015"/>
    <w:rsid w:val="00A3379F"/>
    <w:rsid w:val="00A35305"/>
    <w:rsid w:val="00A3624F"/>
    <w:rsid w:val="00A420C8"/>
    <w:rsid w:val="00A43D0B"/>
    <w:rsid w:val="00A449A5"/>
    <w:rsid w:val="00A457ED"/>
    <w:rsid w:val="00A46906"/>
    <w:rsid w:val="00A4690D"/>
    <w:rsid w:val="00A511C8"/>
    <w:rsid w:val="00A5182E"/>
    <w:rsid w:val="00A52F05"/>
    <w:rsid w:val="00A537CE"/>
    <w:rsid w:val="00A5690B"/>
    <w:rsid w:val="00A60285"/>
    <w:rsid w:val="00A603DB"/>
    <w:rsid w:val="00A638B0"/>
    <w:rsid w:val="00A63FFA"/>
    <w:rsid w:val="00A676D1"/>
    <w:rsid w:val="00A67EE2"/>
    <w:rsid w:val="00A71F85"/>
    <w:rsid w:val="00A74D14"/>
    <w:rsid w:val="00A751A7"/>
    <w:rsid w:val="00A75C16"/>
    <w:rsid w:val="00A77AE1"/>
    <w:rsid w:val="00A77AEC"/>
    <w:rsid w:val="00A77C13"/>
    <w:rsid w:val="00A77EF7"/>
    <w:rsid w:val="00A805B9"/>
    <w:rsid w:val="00A82537"/>
    <w:rsid w:val="00A82602"/>
    <w:rsid w:val="00A829FA"/>
    <w:rsid w:val="00A82E3C"/>
    <w:rsid w:val="00A82FF3"/>
    <w:rsid w:val="00A833B3"/>
    <w:rsid w:val="00A84931"/>
    <w:rsid w:val="00A84D09"/>
    <w:rsid w:val="00A87C9D"/>
    <w:rsid w:val="00A901A0"/>
    <w:rsid w:val="00A9201E"/>
    <w:rsid w:val="00A931E7"/>
    <w:rsid w:val="00A94006"/>
    <w:rsid w:val="00A95E35"/>
    <w:rsid w:val="00A96C57"/>
    <w:rsid w:val="00A96F3A"/>
    <w:rsid w:val="00AA032F"/>
    <w:rsid w:val="00AA0387"/>
    <w:rsid w:val="00AA0CB9"/>
    <w:rsid w:val="00AA107D"/>
    <w:rsid w:val="00AA215D"/>
    <w:rsid w:val="00AA2E6C"/>
    <w:rsid w:val="00AA379C"/>
    <w:rsid w:val="00AA41DD"/>
    <w:rsid w:val="00AA53B1"/>
    <w:rsid w:val="00AA66B7"/>
    <w:rsid w:val="00AA7533"/>
    <w:rsid w:val="00AB1EE6"/>
    <w:rsid w:val="00AB2347"/>
    <w:rsid w:val="00AB24E7"/>
    <w:rsid w:val="00AB47FA"/>
    <w:rsid w:val="00AB4A78"/>
    <w:rsid w:val="00AB5B46"/>
    <w:rsid w:val="00AB5D74"/>
    <w:rsid w:val="00AB75E7"/>
    <w:rsid w:val="00AC0A56"/>
    <w:rsid w:val="00AC0F9F"/>
    <w:rsid w:val="00AC1702"/>
    <w:rsid w:val="00AC1961"/>
    <w:rsid w:val="00AC1C79"/>
    <w:rsid w:val="00AC5909"/>
    <w:rsid w:val="00AC61B8"/>
    <w:rsid w:val="00AC6407"/>
    <w:rsid w:val="00AD0220"/>
    <w:rsid w:val="00AD1001"/>
    <w:rsid w:val="00AD19DF"/>
    <w:rsid w:val="00AD1FFE"/>
    <w:rsid w:val="00AD41DE"/>
    <w:rsid w:val="00AD43AB"/>
    <w:rsid w:val="00AD510A"/>
    <w:rsid w:val="00AD570C"/>
    <w:rsid w:val="00AD5F8B"/>
    <w:rsid w:val="00AD6017"/>
    <w:rsid w:val="00AD6078"/>
    <w:rsid w:val="00AD6A0A"/>
    <w:rsid w:val="00AD712E"/>
    <w:rsid w:val="00AD7C80"/>
    <w:rsid w:val="00AE057E"/>
    <w:rsid w:val="00AE06A0"/>
    <w:rsid w:val="00AE0B89"/>
    <w:rsid w:val="00AE2E13"/>
    <w:rsid w:val="00AE2EDF"/>
    <w:rsid w:val="00AE349C"/>
    <w:rsid w:val="00AE4D3D"/>
    <w:rsid w:val="00AE4D4D"/>
    <w:rsid w:val="00AE556D"/>
    <w:rsid w:val="00AF13D4"/>
    <w:rsid w:val="00AF2398"/>
    <w:rsid w:val="00AF3616"/>
    <w:rsid w:val="00AF59AD"/>
    <w:rsid w:val="00AF70A4"/>
    <w:rsid w:val="00AF76E4"/>
    <w:rsid w:val="00AF7ADC"/>
    <w:rsid w:val="00B00253"/>
    <w:rsid w:val="00B03012"/>
    <w:rsid w:val="00B04CDF"/>
    <w:rsid w:val="00B0528A"/>
    <w:rsid w:val="00B06DF0"/>
    <w:rsid w:val="00B105D4"/>
    <w:rsid w:val="00B109FA"/>
    <w:rsid w:val="00B111B2"/>
    <w:rsid w:val="00B124A4"/>
    <w:rsid w:val="00B133A9"/>
    <w:rsid w:val="00B13CC5"/>
    <w:rsid w:val="00B14685"/>
    <w:rsid w:val="00B15F57"/>
    <w:rsid w:val="00B20606"/>
    <w:rsid w:val="00B22206"/>
    <w:rsid w:val="00B23C85"/>
    <w:rsid w:val="00B2430E"/>
    <w:rsid w:val="00B2433E"/>
    <w:rsid w:val="00B24AFB"/>
    <w:rsid w:val="00B24F4E"/>
    <w:rsid w:val="00B26B21"/>
    <w:rsid w:val="00B27A97"/>
    <w:rsid w:val="00B308BE"/>
    <w:rsid w:val="00B31CC6"/>
    <w:rsid w:val="00B41932"/>
    <w:rsid w:val="00B43068"/>
    <w:rsid w:val="00B430D3"/>
    <w:rsid w:val="00B44832"/>
    <w:rsid w:val="00B458A5"/>
    <w:rsid w:val="00B459E6"/>
    <w:rsid w:val="00B46539"/>
    <w:rsid w:val="00B46799"/>
    <w:rsid w:val="00B46879"/>
    <w:rsid w:val="00B50483"/>
    <w:rsid w:val="00B51E73"/>
    <w:rsid w:val="00B57168"/>
    <w:rsid w:val="00B57797"/>
    <w:rsid w:val="00B61D21"/>
    <w:rsid w:val="00B6286E"/>
    <w:rsid w:val="00B63307"/>
    <w:rsid w:val="00B63582"/>
    <w:rsid w:val="00B638D0"/>
    <w:rsid w:val="00B647C3"/>
    <w:rsid w:val="00B648CF"/>
    <w:rsid w:val="00B651C3"/>
    <w:rsid w:val="00B66648"/>
    <w:rsid w:val="00B709F2"/>
    <w:rsid w:val="00B71668"/>
    <w:rsid w:val="00B72073"/>
    <w:rsid w:val="00B72C91"/>
    <w:rsid w:val="00B73AAC"/>
    <w:rsid w:val="00B748D1"/>
    <w:rsid w:val="00B75E94"/>
    <w:rsid w:val="00B764F3"/>
    <w:rsid w:val="00B76FF2"/>
    <w:rsid w:val="00B7709A"/>
    <w:rsid w:val="00B778D6"/>
    <w:rsid w:val="00B809EC"/>
    <w:rsid w:val="00B834B2"/>
    <w:rsid w:val="00B83B93"/>
    <w:rsid w:val="00B85AF6"/>
    <w:rsid w:val="00B86113"/>
    <w:rsid w:val="00B8720A"/>
    <w:rsid w:val="00B8751B"/>
    <w:rsid w:val="00B87952"/>
    <w:rsid w:val="00B928E9"/>
    <w:rsid w:val="00B9297D"/>
    <w:rsid w:val="00B9349E"/>
    <w:rsid w:val="00B9486A"/>
    <w:rsid w:val="00B94E82"/>
    <w:rsid w:val="00B9573F"/>
    <w:rsid w:val="00B9777A"/>
    <w:rsid w:val="00B97910"/>
    <w:rsid w:val="00BA14C2"/>
    <w:rsid w:val="00BA1DCD"/>
    <w:rsid w:val="00BA3342"/>
    <w:rsid w:val="00BA506B"/>
    <w:rsid w:val="00BA5825"/>
    <w:rsid w:val="00BA659A"/>
    <w:rsid w:val="00BA72B1"/>
    <w:rsid w:val="00BB01CB"/>
    <w:rsid w:val="00BB204C"/>
    <w:rsid w:val="00BB4A25"/>
    <w:rsid w:val="00BB7A86"/>
    <w:rsid w:val="00BC031C"/>
    <w:rsid w:val="00BC119C"/>
    <w:rsid w:val="00BC1EAA"/>
    <w:rsid w:val="00BC2542"/>
    <w:rsid w:val="00BC25E1"/>
    <w:rsid w:val="00BC296D"/>
    <w:rsid w:val="00BC2D79"/>
    <w:rsid w:val="00BC352F"/>
    <w:rsid w:val="00BC39BD"/>
    <w:rsid w:val="00BC4081"/>
    <w:rsid w:val="00BC4205"/>
    <w:rsid w:val="00BC463B"/>
    <w:rsid w:val="00BC4D0D"/>
    <w:rsid w:val="00BC4EA7"/>
    <w:rsid w:val="00BC691F"/>
    <w:rsid w:val="00BC726F"/>
    <w:rsid w:val="00BD10CE"/>
    <w:rsid w:val="00BD1FB3"/>
    <w:rsid w:val="00BD2044"/>
    <w:rsid w:val="00BD234E"/>
    <w:rsid w:val="00BD3556"/>
    <w:rsid w:val="00BD3699"/>
    <w:rsid w:val="00BD4117"/>
    <w:rsid w:val="00BD46A1"/>
    <w:rsid w:val="00BD57B7"/>
    <w:rsid w:val="00BD60FE"/>
    <w:rsid w:val="00BE1842"/>
    <w:rsid w:val="00BE358A"/>
    <w:rsid w:val="00BE459F"/>
    <w:rsid w:val="00BE4921"/>
    <w:rsid w:val="00BE5292"/>
    <w:rsid w:val="00BE57D2"/>
    <w:rsid w:val="00BE597E"/>
    <w:rsid w:val="00BE7AFE"/>
    <w:rsid w:val="00BE7C25"/>
    <w:rsid w:val="00BF05D1"/>
    <w:rsid w:val="00BF08DD"/>
    <w:rsid w:val="00BF0E9C"/>
    <w:rsid w:val="00BF19CA"/>
    <w:rsid w:val="00BF2FDB"/>
    <w:rsid w:val="00BF3076"/>
    <w:rsid w:val="00BF336E"/>
    <w:rsid w:val="00BF33FA"/>
    <w:rsid w:val="00BF3FC9"/>
    <w:rsid w:val="00BF5D79"/>
    <w:rsid w:val="00BF5ED2"/>
    <w:rsid w:val="00BF739B"/>
    <w:rsid w:val="00C00409"/>
    <w:rsid w:val="00C010DF"/>
    <w:rsid w:val="00C01C0F"/>
    <w:rsid w:val="00C039A7"/>
    <w:rsid w:val="00C04C91"/>
    <w:rsid w:val="00C057B8"/>
    <w:rsid w:val="00C0590D"/>
    <w:rsid w:val="00C1081C"/>
    <w:rsid w:val="00C13685"/>
    <w:rsid w:val="00C15C19"/>
    <w:rsid w:val="00C15D59"/>
    <w:rsid w:val="00C15EA7"/>
    <w:rsid w:val="00C17E63"/>
    <w:rsid w:val="00C2000B"/>
    <w:rsid w:val="00C216E6"/>
    <w:rsid w:val="00C22286"/>
    <w:rsid w:val="00C2350C"/>
    <w:rsid w:val="00C273DF"/>
    <w:rsid w:val="00C27D97"/>
    <w:rsid w:val="00C31048"/>
    <w:rsid w:val="00C31A5E"/>
    <w:rsid w:val="00C34045"/>
    <w:rsid w:val="00C34208"/>
    <w:rsid w:val="00C34CAF"/>
    <w:rsid w:val="00C3559B"/>
    <w:rsid w:val="00C35CB9"/>
    <w:rsid w:val="00C37677"/>
    <w:rsid w:val="00C40A47"/>
    <w:rsid w:val="00C418B1"/>
    <w:rsid w:val="00C41ED1"/>
    <w:rsid w:val="00C45167"/>
    <w:rsid w:val="00C471F3"/>
    <w:rsid w:val="00C477D1"/>
    <w:rsid w:val="00C51886"/>
    <w:rsid w:val="00C530F0"/>
    <w:rsid w:val="00C56804"/>
    <w:rsid w:val="00C61158"/>
    <w:rsid w:val="00C6146F"/>
    <w:rsid w:val="00C62346"/>
    <w:rsid w:val="00C626E8"/>
    <w:rsid w:val="00C62E20"/>
    <w:rsid w:val="00C63F65"/>
    <w:rsid w:val="00C64473"/>
    <w:rsid w:val="00C6470E"/>
    <w:rsid w:val="00C658C5"/>
    <w:rsid w:val="00C67A5A"/>
    <w:rsid w:val="00C74171"/>
    <w:rsid w:val="00C74243"/>
    <w:rsid w:val="00C76F54"/>
    <w:rsid w:val="00C77CE9"/>
    <w:rsid w:val="00C8143A"/>
    <w:rsid w:val="00C826E3"/>
    <w:rsid w:val="00C83871"/>
    <w:rsid w:val="00C8469A"/>
    <w:rsid w:val="00C85DAA"/>
    <w:rsid w:val="00C877CD"/>
    <w:rsid w:val="00C87E47"/>
    <w:rsid w:val="00C904F8"/>
    <w:rsid w:val="00C90E93"/>
    <w:rsid w:val="00C91BBB"/>
    <w:rsid w:val="00C92668"/>
    <w:rsid w:val="00C93527"/>
    <w:rsid w:val="00C93DCE"/>
    <w:rsid w:val="00C94D22"/>
    <w:rsid w:val="00C973F4"/>
    <w:rsid w:val="00CA0484"/>
    <w:rsid w:val="00CA1D0B"/>
    <w:rsid w:val="00CA3D6F"/>
    <w:rsid w:val="00CB0012"/>
    <w:rsid w:val="00CB019A"/>
    <w:rsid w:val="00CB0BAA"/>
    <w:rsid w:val="00CB0F9A"/>
    <w:rsid w:val="00CB1729"/>
    <w:rsid w:val="00CB24CF"/>
    <w:rsid w:val="00CB383C"/>
    <w:rsid w:val="00CB435D"/>
    <w:rsid w:val="00CB543A"/>
    <w:rsid w:val="00CB5D59"/>
    <w:rsid w:val="00CB61FA"/>
    <w:rsid w:val="00CB67C7"/>
    <w:rsid w:val="00CB7E0A"/>
    <w:rsid w:val="00CC008D"/>
    <w:rsid w:val="00CC0102"/>
    <w:rsid w:val="00CC057C"/>
    <w:rsid w:val="00CC0EA0"/>
    <w:rsid w:val="00CC1441"/>
    <w:rsid w:val="00CC2C5B"/>
    <w:rsid w:val="00CC4DBA"/>
    <w:rsid w:val="00CC5559"/>
    <w:rsid w:val="00CC5F29"/>
    <w:rsid w:val="00CC6F66"/>
    <w:rsid w:val="00CC7D51"/>
    <w:rsid w:val="00CD04FF"/>
    <w:rsid w:val="00CD081B"/>
    <w:rsid w:val="00CD127E"/>
    <w:rsid w:val="00CD18FB"/>
    <w:rsid w:val="00CD2BFA"/>
    <w:rsid w:val="00CD321C"/>
    <w:rsid w:val="00CD3DC0"/>
    <w:rsid w:val="00CD7E7E"/>
    <w:rsid w:val="00CE625C"/>
    <w:rsid w:val="00CE72ED"/>
    <w:rsid w:val="00CE7467"/>
    <w:rsid w:val="00CF09A5"/>
    <w:rsid w:val="00CF1741"/>
    <w:rsid w:val="00CF3FFF"/>
    <w:rsid w:val="00CF52D2"/>
    <w:rsid w:val="00CF6DC6"/>
    <w:rsid w:val="00CF78A8"/>
    <w:rsid w:val="00CF7D52"/>
    <w:rsid w:val="00D00663"/>
    <w:rsid w:val="00D01441"/>
    <w:rsid w:val="00D02069"/>
    <w:rsid w:val="00D02C9B"/>
    <w:rsid w:val="00D0315E"/>
    <w:rsid w:val="00D03759"/>
    <w:rsid w:val="00D03C4D"/>
    <w:rsid w:val="00D05493"/>
    <w:rsid w:val="00D0556C"/>
    <w:rsid w:val="00D10C63"/>
    <w:rsid w:val="00D1246A"/>
    <w:rsid w:val="00D13B6F"/>
    <w:rsid w:val="00D204A9"/>
    <w:rsid w:val="00D21F18"/>
    <w:rsid w:val="00D223C9"/>
    <w:rsid w:val="00D22F27"/>
    <w:rsid w:val="00D25338"/>
    <w:rsid w:val="00D263FA"/>
    <w:rsid w:val="00D269EB"/>
    <w:rsid w:val="00D26FE7"/>
    <w:rsid w:val="00D308FB"/>
    <w:rsid w:val="00D34181"/>
    <w:rsid w:val="00D34657"/>
    <w:rsid w:val="00D36606"/>
    <w:rsid w:val="00D36EC0"/>
    <w:rsid w:val="00D42AA1"/>
    <w:rsid w:val="00D43B63"/>
    <w:rsid w:val="00D448A5"/>
    <w:rsid w:val="00D452AD"/>
    <w:rsid w:val="00D46609"/>
    <w:rsid w:val="00D467CC"/>
    <w:rsid w:val="00D46EA0"/>
    <w:rsid w:val="00D4719C"/>
    <w:rsid w:val="00D5085E"/>
    <w:rsid w:val="00D517EB"/>
    <w:rsid w:val="00D52CCE"/>
    <w:rsid w:val="00D53182"/>
    <w:rsid w:val="00D53C06"/>
    <w:rsid w:val="00D54AC1"/>
    <w:rsid w:val="00D5731B"/>
    <w:rsid w:val="00D62141"/>
    <w:rsid w:val="00D622D8"/>
    <w:rsid w:val="00D6276E"/>
    <w:rsid w:val="00D62822"/>
    <w:rsid w:val="00D62C89"/>
    <w:rsid w:val="00D62DAC"/>
    <w:rsid w:val="00D6446C"/>
    <w:rsid w:val="00D65D8B"/>
    <w:rsid w:val="00D66E34"/>
    <w:rsid w:val="00D717A6"/>
    <w:rsid w:val="00D723A1"/>
    <w:rsid w:val="00D73A36"/>
    <w:rsid w:val="00D74188"/>
    <w:rsid w:val="00D74CDE"/>
    <w:rsid w:val="00D750FC"/>
    <w:rsid w:val="00D7516D"/>
    <w:rsid w:val="00D76D86"/>
    <w:rsid w:val="00D809E0"/>
    <w:rsid w:val="00D8119E"/>
    <w:rsid w:val="00D81EFD"/>
    <w:rsid w:val="00D83359"/>
    <w:rsid w:val="00D84BC7"/>
    <w:rsid w:val="00D84D74"/>
    <w:rsid w:val="00D8501F"/>
    <w:rsid w:val="00D86A24"/>
    <w:rsid w:val="00D90225"/>
    <w:rsid w:val="00D94EA9"/>
    <w:rsid w:val="00D97656"/>
    <w:rsid w:val="00DA0872"/>
    <w:rsid w:val="00DA0F2F"/>
    <w:rsid w:val="00DA1194"/>
    <w:rsid w:val="00DA1DAF"/>
    <w:rsid w:val="00DA27F1"/>
    <w:rsid w:val="00DA2A22"/>
    <w:rsid w:val="00DA5105"/>
    <w:rsid w:val="00DA7416"/>
    <w:rsid w:val="00DB0305"/>
    <w:rsid w:val="00DB091D"/>
    <w:rsid w:val="00DB0EA8"/>
    <w:rsid w:val="00DB1348"/>
    <w:rsid w:val="00DB33AB"/>
    <w:rsid w:val="00DB48F0"/>
    <w:rsid w:val="00DB682C"/>
    <w:rsid w:val="00DB78A4"/>
    <w:rsid w:val="00DC1EFD"/>
    <w:rsid w:val="00DC1F5E"/>
    <w:rsid w:val="00DC2F14"/>
    <w:rsid w:val="00DC7896"/>
    <w:rsid w:val="00DD06FF"/>
    <w:rsid w:val="00DD1562"/>
    <w:rsid w:val="00DD201F"/>
    <w:rsid w:val="00DD3EAA"/>
    <w:rsid w:val="00DD4850"/>
    <w:rsid w:val="00DD52CF"/>
    <w:rsid w:val="00DD5F72"/>
    <w:rsid w:val="00DD73FC"/>
    <w:rsid w:val="00DE0100"/>
    <w:rsid w:val="00DE296C"/>
    <w:rsid w:val="00DE48D6"/>
    <w:rsid w:val="00DE7CE6"/>
    <w:rsid w:val="00DE7EFA"/>
    <w:rsid w:val="00DF151C"/>
    <w:rsid w:val="00DF20C2"/>
    <w:rsid w:val="00DF280A"/>
    <w:rsid w:val="00DF29F9"/>
    <w:rsid w:val="00DF7398"/>
    <w:rsid w:val="00E01106"/>
    <w:rsid w:val="00E014DB"/>
    <w:rsid w:val="00E0263B"/>
    <w:rsid w:val="00E03599"/>
    <w:rsid w:val="00E042B7"/>
    <w:rsid w:val="00E0546E"/>
    <w:rsid w:val="00E110EF"/>
    <w:rsid w:val="00E11848"/>
    <w:rsid w:val="00E12BF4"/>
    <w:rsid w:val="00E14B5F"/>
    <w:rsid w:val="00E16171"/>
    <w:rsid w:val="00E17505"/>
    <w:rsid w:val="00E201D1"/>
    <w:rsid w:val="00E20230"/>
    <w:rsid w:val="00E207A9"/>
    <w:rsid w:val="00E22A97"/>
    <w:rsid w:val="00E237B3"/>
    <w:rsid w:val="00E2448A"/>
    <w:rsid w:val="00E26BAF"/>
    <w:rsid w:val="00E3007E"/>
    <w:rsid w:val="00E30733"/>
    <w:rsid w:val="00E30AFE"/>
    <w:rsid w:val="00E31677"/>
    <w:rsid w:val="00E33059"/>
    <w:rsid w:val="00E34B86"/>
    <w:rsid w:val="00E35401"/>
    <w:rsid w:val="00E35420"/>
    <w:rsid w:val="00E35768"/>
    <w:rsid w:val="00E36D86"/>
    <w:rsid w:val="00E37666"/>
    <w:rsid w:val="00E40262"/>
    <w:rsid w:val="00E4031B"/>
    <w:rsid w:val="00E40320"/>
    <w:rsid w:val="00E41040"/>
    <w:rsid w:val="00E42881"/>
    <w:rsid w:val="00E458EC"/>
    <w:rsid w:val="00E45B5D"/>
    <w:rsid w:val="00E468B0"/>
    <w:rsid w:val="00E47113"/>
    <w:rsid w:val="00E52947"/>
    <w:rsid w:val="00E57D68"/>
    <w:rsid w:val="00E612AF"/>
    <w:rsid w:val="00E62515"/>
    <w:rsid w:val="00E633DF"/>
    <w:rsid w:val="00E6507F"/>
    <w:rsid w:val="00E65C00"/>
    <w:rsid w:val="00E66418"/>
    <w:rsid w:val="00E669F4"/>
    <w:rsid w:val="00E66A8B"/>
    <w:rsid w:val="00E71078"/>
    <w:rsid w:val="00E738F9"/>
    <w:rsid w:val="00E77A9C"/>
    <w:rsid w:val="00E77D24"/>
    <w:rsid w:val="00E77E4F"/>
    <w:rsid w:val="00E804FA"/>
    <w:rsid w:val="00E818CA"/>
    <w:rsid w:val="00E81B57"/>
    <w:rsid w:val="00E81C75"/>
    <w:rsid w:val="00E8205E"/>
    <w:rsid w:val="00E82BC8"/>
    <w:rsid w:val="00E82F68"/>
    <w:rsid w:val="00E833CE"/>
    <w:rsid w:val="00E83F42"/>
    <w:rsid w:val="00E8480C"/>
    <w:rsid w:val="00E87A94"/>
    <w:rsid w:val="00E87A9C"/>
    <w:rsid w:val="00E90235"/>
    <w:rsid w:val="00E91D72"/>
    <w:rsid w:val="00E91DE7"/>
    <w:rsid w:val="00E92C75"/>
    <w:rsid w:val="00E94253"/>
    <w:rsid w:val="00E9519C"/>
    <w:rsid w:val="00E96F7A"/>
    <w:rsid w:val="00E9772B"/>
    <w:rsid w:val="00E9775F"/>
    <w:rsid w:val="00EA0096"/>
    <w:rsid w:val="00EA03EC"/>
    <w:rsid w:val="00EA73E2"/>
    <w:rsid w:val="00EA7BB9"/>
    <w:rsid w:val="00EA7E0B"/>
    <w:rsid w:val="00EB008A"/>
    <w:rsid w:val="00EB1C0A"/>
    <w:rsid w:val="00EB286A"/>
    <w:rsid w:val="00EB2DAA"/>
    <w:rsid w:val="00EB3623"/>
    <w:rsid w:val="00EB705C"/>
    <w:rsid w:val="00EB7A34"/>
    <w:rsid w:val="00EC04E7"/>
    <w:rsid w:val="00EC46C6"/>
    <w:rsid w:val="00EC5AD8"/>
    <w:rsid w:val="00EC6E2E"/>
    <w:rsid w:val="00EC75AE"/>
    <w:rsid w:val="00ED3406"/>
    <w:rsid w:val="00ED3937"/>
    <w:rsid w:val="00ED621C"/>
    <w:rsid w:val="00ED687F"/>
    <w:rsid w:val="00ED6E06"/>
    <w:rsid w:val="00EE2D83"/>
    <w:rsid w:val="00EE2E6A"/>
    <w:rsid w:val="00EE3662"/>
    <w:rsid w:val="00EE4A09"/>
    <w:rsid w:val="00EE529C"/>
    <w:rsid w:val="00EE5B44"/>
    <w:rsid w:val="00EE66B6"/>
    <w:rsid w:val="00EE778E"/>
    <w:rsid w:val="00EF0E28"/>
    <w:rsid w:val="00EF2388"/>
    <w:rsid w:val="00EF23CC"/>
    <w:rsid w:val="00EF303A"/>
    <w:rsid w:val="00EF4DB1"/>
    <w:rsid w:val="00EF575A"/>
    <w:rsid w:val="00EF6686"/>
    <w:rsid w:val="00F007B7"/>
    <w:rsid w:val="00F01471"/>
    <w:rsid w:val="00F044C5"/>
    <w:rsid w:val="00F0480A"/>
    <w:rsid w:val="00F04902"/>
    <w:rsid w:val="00F04B23"/>
    <w:rsid w:val="00F06420"/>
    <w:rsid w:val="00F071E8"/>
    <w:rsid w:val="00F07A47"/>
    <w:rsid w:val="00F11977"/>
    <w:rsid w:val="00F12D86"/>
    <w:rsid w:val="00F13E79"/>
    <w:rsid w:val="00F14030"/>
    <w:rsid w:val="00F15D64"/>
    <w:rsid w:val="00F1607C"/>
    <w:rsid w:val="00F160E1"/>
    <w:rsid w:val="00F16C78"/>
    <w:rsid w:val="00F17DF6"/>
    <w:rsid w:val="00F2044A"/>
    <w:rsid w:val="00F20AC7"/>
    <w:rsid w:val="00F21F10"/>
    <w:rsid w:val="00F2317D"/>
    <w:rsid w:val="00F23A78"/>
    <w:rsid w:val="00F24C06"/>
    <w:rsid w:val="00F25A77"/>
    <w:rsid w:val="00F26C09"/>
    <w:rsid w:val="00F31474"/>
    <w:rsid w:val="00F3217C"/>
    <w:rsid w:val="00F32C11"/>
    <w:rsid w:val="00F34CF9"/>
    <w:rsid w:val="00F3710B"/>
    <w:rsid w:val="00F375FF"/>
    <w:rsid w:val="00F37AAA"/>
    <w:rsid w:val="00F4049C"/>
    <w:rsid w:val="00F442DA"/>
    <w:rsid w:val="00F457CE"/>
    <w:rsid w:val="00F475D6"/>
    <w:rsid w:val="00F47F85"/>
    <w:rsid w:val="00F501DE"/>
    <w:rsid w:val="00F52629"/>
    <w:rsid w:val="00F52835"/>
    <w:rsid w:val="00F52D61"/>
    <w:rsid w:val="00F532C2"/>
    <w:rsid w:val="00F53D2C"/>
    <w:rsid w:val="00F5472A"/>
    <w:rsid w:val="00F54BCE"/>
    <w:rsid w:val="00F5505F"/>
    <w:rsid w:val="00F55A11"/>
    <w:rsid w:val="00F55C59"/>
    <w:rsid w:val="00F5687F"/>
    <w:rsid w:val="00F56AEA"/>
    <w:rsid w:val="00F607A3"/>
    <w:rsid w:val="00F6090C"/>
    <w:rsid w:val="00F62F57"/>
    <w:rsid w:val="00F63521"/>
    <w:rsid w:val="00F63857"/>
    <w:rsid w:val="00F640E0"/>
    <w:rsid w:val="00F64742"/>
    <w:rsid w:val="00F65A5B"/>
    <w:rsid w:val="00F66541"/>
    <w:rsid w:val="00F6725A"/>
    <w:rsid w:val="00F67D9C"/>
    <w:rsid w:val="00F706D6"/>
    <w:rsid w:val="00F709C7"/>
    <w:rsid w:val="00F712C2"/>
    <w:rsid w:val="00F71725"/>
    <w:rsid w:val="00F72DAD"/>
    <w:rsid w:val="00F7387B"/>
    <w:rsid w:val="00F73A81"/>
    <w:rsid w:val="00F742E2"/>
    <w:rsid w:val="00F7642A"/>
    <w:rsid w:val="00F8449C"/>
    <w:rsid w:val="00F8450E"/>
    <w:rsid w:val="00F8631E"/>
    <w:rsid w:val="00F90146"/>
    <w:rsid w:val="00F90684"/>
    <w:rsid w:val="00F93907"/>
    <w:rsid w:val="00F95B8C"/>
    <w:rsid w:val="00F96FE2"/>
    <w:rsid w:val="00F97C88"/>
    <w:rsid w:val="00FA028D"/>
    <w:rsid w:val="00FA0AC6"/>
    <w:rsid w:val="00FA197A"/>
    <w:rsid w:val="00FA2665"/>
    <w:rsid w:val="00FA34BB"/>
    <w:rsid w:val="00FA635D"/>
    <w:rsid w:val="00FA7185"/>
    <w:rsid w:val="00FB172D"/>
    <w:rsid w:val="00FB25B0"/>
    <w:rsid w:val="00FB3DCE"/>
    <w:rsid w:val="00FB3EB5"/>
    <w:rsid w:val="00FB45A1"/>
    <w:rsid w:val="00FB6A55"/>
    <w:rsid w:val="00FB6D64"/>
    <w:rsid w:val="00FC3C2F"/>
    <w:rsid w:val="00FC6002"/>
    <w:rsid w:val="00FC6F43"/>
    <w:rsid w:val="00FC71EC"/>
    <w:rsid w:val="00FC7B3F"/>
    <w:rsid w:val="00FC7DE0"/>
    <w:rsid w:val="00FD344C"/>
    <w:rsid w:val="00FD3FAC"/>
    <w:rsid w:val="00FD4486"/>
    <w:rsid w:val="00FD4A2B"/>
    <w:rsid w:val="00FD5FDC"/>
    <w:rsid w:val="00FD65ED"/>
    <w:rsid w:val="00FD6F72"/>
    <w:rsid w:val="00FE10C9"/>
    <w:rsid w:val="00FE1221"/>
    <w:rsid w:val="00FE1C06"/>
    <w:rsid w:val="00FE643B"/>
    <w:rsid w:val="00FE70AD"/>
    <w:rsid w:val="00FE7E3E"/>
    <w:rsid w:val="00FF2A07"/>
    <w:rsid w:val="00FF4FE3"/>
    <w:rsid w:val="00FF6C73"/>
    <w:rsid w:val="00FF7114"/>
    <w:rsid w:val="00FF773A"/>
    <w:rsid w:val="27C6639F"/>
    <w:rsid w:val="44C7EEFE"/>
    <w:rsid w:val="6860C903"/>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63B3E7B"/>
  <w15:docId w15:val="{6295DC19-F13D-40F9-A40B-28E934B96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1652A"/>
    <w:pPr>
      <w:spacing w:before="120" w:after="120" w:line="276" w:lineRule="auto"/>
      <w:jc w:val="both"/>
    </w:pPr>
    <w:rPr>
      <w:rFonts w:ascii="Verdana" w:hAnsi="Verdana"/>
      <w:sz w:val="18"/>
      <w:szCs w:val="18"/>
    </w:rPr>
  </w:style>
  <w:style w:type="paragraph" w:styleId="Nadpis1">
    <w:name w:val="heading 1"/>
    <w:basedOn w:val="Normln"/>
    <w:next w:val="Normln"/>
    <w:link w:val="Nadpis1Char"/>
    <w:autoRedefine/>
    <w:uiPriority w:val="9"/>
    <w:qFormat/>
    <w:rsid w:val="00124D70"/>
    <w:pPr>
      <w:keepNext/>
      <w:keepLines/>
      <w:numPr>
        <w:numId w:val="14"/>
      </w:numPr>
      <w:spacing w:before="240" w:after="0" w:line="259" w:lineRule="auto"/>
      <w:jc w:val="left"/>
      <w:outlineLvl w:val="0"/>
    </w:pPr>
    <w:rPr>
      <w:rFonts w:asciiTheme="majorHAnsi" w:eastAsiaTheme="majorEastAsia" w:hAnsiTheme="majorHAnsi" w:cstheme="majorBidi"/>
      <w:color w:val="365F91" w:themeColor="accent1" w:themeShade="BF"/>
      <w:kern w:val="2"/>
      <w:sz w:val="40"/>
      <w:szCs w:val="40"/>
      <w:lang w:eastAsia="zh-CN"/>
      <w14:ligatures w14:val="standardContextual"/>
    </w:rPr>
  </w:style>
  <w:style w:type="paragraph" w:styleId="Nadpis2">
    <w:name w:val="heading 2"/>
    <w:basedOn w:val="Nadpis1"/>
    <w:next w:val="Normln"/>
    <w:link w:val="Nadpis2Char"/>
    <w:autoRedefine/>
    <w:uiPriority w:val="9"/>
    <w:qFormat/>
    <w:rsid w:val="00124D70"/>
    <w:pPr>
      <w:spacing w:before="40"/>
      <w:outlineLvl w:val="1"/>
    </w:pPr>
    <w:rPr>
      <w:caps/>
      <w:color w:val="006600"/>
      <w:sz w:val="20"/>
      <w:szCs w:val="18"/>
    </w:rPr>
  </w:style>
  <w:style w:type="paragraph" w:styleId="Nadpis3">
    <w:name w:val="heading 3"/>
    <w:basedOn w:val="Nadpis2"/>
    <w:next w:val="Normln"/>
    <w:link w:val="Nadpis3Char"/>
    <w:autoRedefine/>
    <w:uiPriority w:val="9"/>
    <w:qFormat/>
    <w:rsid w:val="00DB0EA8"/>
    <w:pPr>
      <w:keepLines w:val="0"/>
      <w:outlineLvl w:val="2"/>
    </w:pPr>
    <w:rPr>
      <w:sz w:val="18"/>
    </w:rPr>
  </w:style>
  <w:style w:type="paragraph" w:styleId="Nadpis4">
    <w:name w:val="heading 4"/>
    <w:basedOn w:val="Normln"/>
    <w:next w:val="Normln"/>
    <w:link w:val="Nadpis4Char"/>
    <w:uiPriority w:val="9"/>
    <w:unhideWhenUsed/>
    <w:qFormat/>
    <w:rsid w:val="00C85DAA"/>
    <w:pPr>
      <w:keepNext/>
      <w:keepLines/>
      <w:spacing w:before="200"/>
      <w:outlineLvl w:val="3"/>
    </w:pPr>
    <w:rPr>
      <w:rFonts w:eastAsiaTheme="majorEastAsia" w:cstheme="majorBidi"/>
      <w:b/>
      <w:bCs/>
      <w:i/>
      <w:color w:val="006600"/>
      <w:sz w:val="16"/>
    </w:rPr>
  </w:style>
  <w:style w:type="paragraph" w:styleId="Nadpis5">
    <w:name w:val="heading 5"/>
    <w:basedOn w:val="Normln"/>
    <w:next w:val="Normln"/>
    <w:link w:val="Nadpis5Char"/>
    <w:unhideWhenUsed/>
    <w:qFormat/>
    <w:rsid w:val="00A13051"/>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semiHidden/>
    <w:unhideWhenUsed/>
    <w:qFormat/>
    <w:rsid w:val="00A13051"/>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semiHidden/>
    <w:unhideWhenUsed/>
    <w:qFormat/>
    <w:rsid w:val="00A13051"/>
    <w:pPr>
      <w:keepNext/>
      <w:keepLines/>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semiHidden/>
    <w:unhideWhenUsed/>
    <w:qFormat/>
    <w:rsid w:val="00A1305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semiHidden/>
    <w:unhideWhenUsed/>
    <w:qFormat/>
    <w:rsid w:val="00A1305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0401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Odsazen">
    <w:name w:val="Normální  + Odsazení"/>
    <w:basedOn w:val="Normln"/>
    <w:rsid w:val="005435D2"/>
    <w:pPr>
      <w:numPr>
        <w:numId w:val="1"/>
      </w:numPr>
    </w:pPr>
    <w:rPr>
      <w:sz w:val="20"/>
    </w:rPr>
  </w:style>
  <w:style w:type="paragraph" w:styleId="Zpat">
    <w:name w:val="footer"/>
    <w:basedOn w:val="Normln"/>
    <w:link w:val="ZpatChar"/>
    <w:rsid w:val="00690677"/>
    <w:pPr>
      <w:tabs>
        <w:tab w:val="center" w:pos="4536"/>
        <w:tab w:val="right" w:pos="9072"/>
      </w:tabs>
    </w:pPr>
  </w:style>
  <w:style w:type="character" w:styleId="slostrnky">
    <w:name w:val="page number"/>
    <w:basedOn w:val="Standardnpsmoodstavce"/>
    <w:rsid w:val="00690677"/>
  </w:style>
  <w:style w:type="paragraph" w:styleId="Zhlav">
    <w:name w:val="header"/>
    <w:basedOn w:val="Normln"/>
    <w:link w:val="ZhlavChar"/>
    <w:rsid w:val="009A476F"/>
    <w:pPr>
      <w:tabs>
        <w:tab w:val="center" w:pos="4536"/>
        <w:tab w:val="right" w:pos="9072"/>
      </w:tabs>
    </w:pPr>
  </w:style>
  <w:style w:type="paragraph" w:styleId="Prosttext">
    <w:name w:val="Plain Text"/>
    <w:basedOn w:val="Normln"/>
    <w:link w:val="ProsttextChar"/>
    <w:uiPriority w:val="99"/>
    <w:rsid w:val="00844096"/>
    <w:rPr>
      <w:rFonts w:ascii="Courier New" w:hAnsi="Courier New" w:cs="Courier New"/>
      <w:sz w:val="20"/>
      <w:szCs w:val="20"/>
    </w:rPr>
  </w:style>
  <w:style w:type="table" w:styleId="Webovtabulka2">
    <w:name w:val="Table Web 2"/>
    <w:basedOn w:val="Normlntabulka"/>
    <w:rsid w:val="003A00F2"/>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Default">
    <w:name w:val="Default"/>
    <w:rsid w:val="00652782"/>
    <w:pPr>
      <w:autoSpaceDE w:val="0"/>
      <w:autoSpaceDN w:val="0"/>
      <w:adjustRightInd w:val="0"/>
    </w:pPr>
    <w:rPr>
      <w:rFonts w:ascii="Arial" w:hAnsi="Arial" w:cs="Arial"/>
      <w:color w:val="000000"/>
      <w:sz w:val="24"/>
      <w:szCs w:val="24"/>
    </w:rPr>
  </w:style>
  <w:style w:type="character" w:customStyle="1" w:styleId="ProsttextChar">
    <w:name w:val="Prostý text Char"/>
    <w:basedOn w:val="Standardnpsmoodstavce"/>
    <w:link w:val="Prosttext"/>
    <w:uiPriority w:val="99"/>
    <w:rsid w:val="00652782"/>
    <w:rPr>
      <w:rFonts w:ascii="Courier New" w:hAnsi="Courier New" w:cs="Courier New"/>
    </w:rPr>
  </w:style>
  <w:style w:type="paragraph" w:styleId="Odstavecseseznamem">
    <w:name w:val="List Paragraph"/>
    <w:aliases w:val="Nad,Odstavec cíl se seznamem,Odstavec se seznamem5,Odstavec_muj,Bullet Number,Odstavec se seznamem a odrážkou,1 úroveň Odstavec se seznamem,Odrazky,Bullet List,lp1,Puce,Use Case List Paragraph,Heading2,Bullet for no #'s,Body Bullet"/>
    <w:basedOn w:val="Normln"/>
    <w:link w:val="OdstavecseseznamemChar"/>
    <w:uiPriority w:val="34"/>
    <w:qFormat/>
    <w:rsid w:val="009418F4"/>
    <w:pPr>
      <w:ind w:left="720"/>
      <w:contextualSpacing/>
    </w:pPr>
  </w:style>
  <w:style w:type="character" w:customStyle="1" w:styleId="Nadpis1Char">
    <w:name w:val="Nadpis 1 Char"/>
    <w:basedOn w:val="Standardnpsmoodstavce"/>
    <w:link w:val="Nadpis1"/>
    <w:uiPriority w:val="9"/>
    <w:rsid w:val="00124D70"/>
    <w:rPr>
      <w:rFonts w:asciiTheme="majorHAnsi" w:eastAsiaTheme="majorEastAsia" w:hAnsiTheme="majorHAnsi" w:cstheme="majorBidi"/>
      <w:color w:val="365F91" w:themeColor="accent1" w:themeShade="BF"/>
      <w:kern w:val="2"/>
      <w:sz w:val="40"/>
      <w:szCs w:val="40"/>
      <w:lang w:eastAsia="zh-CN"/>
      <w14:ligatures w14:val="standardContextual"/>
    </w:rPr>
  </w:style>
  <w:style w:type="character" w:customStyle="1" w:styleId="Nadpis2Char">
    <w:name w:val="Nadpis 2 Char"/>
    <w:basedOn w:val="Standardnpsmoodstavce"/>
    <w:link w:val="Nadpis2"/>
    <w:uiPriority w:val="9"/>
    <w:rsid w:val="00124D70"/>
    <w:rPr>
      <w:rFonts w:asciiTheme="majorHAnsi" w:eastAsiaTheme="majorEastAsia" w:hAnsiTheme="majorHAnsi" w:cstheme="majorBidi"/>
      <w:caps/>
      <w:color w:val="006600"/>
      <w:kern w:val="2"/>
      <w:szCs w:val="18"/>
      <w:lang w:eastAsia="zh-CN"/>
      <w14:ligatures w14:val="standardContextual"/>
    </w:rPr>
  </w:style>
  <w:style w:type="character" w:customStyle="1" w:styleId="Nadpis3Char">
    <w:name w:val="Nadpis 3 Char"/>
    <w:basedOn w:val="Standardnpsmoodstavce"/>
    <w:link w:val="Nadpis3"/>
    <w:uiPriority w:val="9"/>
    <w:rsid w:val="00DB0EA8"/>
    <w:rPr>
      <w:rFonts w:asciiTheme="majorHAnsi" w:eastAsiaTheme="majorEastAsia" w:hAnsiTheme="majorHAnsi" w:cstheme="majorBidi"/>
      <w:caps/>
      <w:color w:val="006600"/>
      <w:kern w:val="2"/>
      <w:sz w:val="18"/>
      <w:szCs w:val="18"/>
      <w:lang w:eastAsia="zh-CN"/>
      <w14:ligatures w14:val="standardContextual"/>
    </w:rPr>
  </w:style>
  <w:style w:type="paragraph" w:styleId="Nzev">
    <w:name w:val="Title"/>
    <w:basedOn w:val="Nadpis3"/>
    <w:next w:val="Normln"/>
    <w:link w:val="NzevChar"/>
    <w:uiPriority w:val="99"/>
    <w:qFormat/>
    <w:rsid w:val="009418F4"/>
    <w:pPr>
      <w:numPr>
        <w:numId w:val="0"/>
      </w:numPr>
      <w:ind w:left="864" w:hanging="864"/>
    </w:pPr>
    <w:rPr>
      <w:sz w:val="24"/>
      <w:u w:val="single"/>
    </w:rPr>
  </w:style>
  <w:style w:type="character" w:customStyle="1" w:styleId="NzevChar">
    <w:name w:val="Název Char"/>
    <w:basedOn w:val="Standardnpsmoodstavce"/>
    <w:link w:val="Nzev"/>
    <w:uiPriority w:val="99"/>
    <w:rsid w:val="009418F4"/>
    <w:rPr>
      <w:rFonts w:ascii="Verdana" w:hAnsi="Verdana" w:cs="Arial"/>
      <w:b/>
      <w:bCs/>
      <w:sz w:val="24"/>
      <w:szCs w:val="18"/>
      <w:u w:val="single"/>
    </w:rPr>
  </w:style>
  <w:style w:type="character" w:styleId="Hypertextovodkaz">
    <w:name w:val="Hyperlink"/>
    <w:uiPriority w:val="99"/>
    <w:rsid w:val="004D5AB0"/>
    <w:rPr>
      <w:color w:val="0000FF"/>
      <w:u w:val="single"/>
    </w:rPr>
  </w:style>
  <w:style w:type="paragraph" w:customStyle="1" w:styleId="Textodstavce">
    <w:name w:val="Text odstavce"/>
    <w:basedOn w:val="Normln"/>
    <w:rsid w:val="00E110EF"/>
    <w:pPr>
      <w:numPr>
        <w:ilvl w:val="6"/>
        <w:numId w:val="2"/>
      </w:numPr>
      <w:tabs>
        <w:tab w:val="left" w:pos="851"/>
      </w:tabs>
      <w:outlineLvl w:val="6"/>
    </w:pPr>
    <w:rPr>
      <w:szCs w:val="20"/>
    </w:rPr>
  </w:style>
  <w:style w:type="paragraph" w:customStyle="1" w:styleId="Textbodu">
    <w:name w:val="Text bodu"/>
    <w:basedOn w:val="Normln"/>
    <w:rsid w:val="00E110EF"/>
    <w:pPr>
      <w:numPr>
        <w:ilvl w:val="8"/>
        <w:numId w:val="2"/>
      </w:numPr>
      <w:outlineLvl w:val="8"/>
    </w:pPr>
    <w:rPr>
      <w:szCs w:val="20"/>
    </w:rPr>
  </w:style>
  <w:style w:type="paragraph" w:customStyle="1" w:styleId="Textpsmene">
    <w:name w:val="Text písmene"/>
    <w:basedOn w:val="Normln"/>
    <w:rsid w:val="00E110EF"/>
    <w:pPr>
      <w:numPr>
        <w:ilvl w:val="7"/>
        <w:numId w:val="2"/>
      </w:numPr>
      <w:outlineLvl w:val="7"/>
    </w:pPr>
    <w:rPr>
      <w:szCs w:val="20"/>
    </w:rPr>
  </w:style>
  <w:style w:type="paragraph" w:styleId="Zkladntextodsazen2">
    <w:name w:val="Body Text Indent 2"/>
    <w:basedOn w:val="Normln"/>
    <w:link w:val="Zkladntextodsazen2Char"/>
    <w:rsid w:val="00E110EF"/>
    <w:pPr>
      <w:ind w:left="540"/>
    </w:pPr>
    <w:rPr>
      <w:rFonts w:ascii="Garamond" w:hAnsi="Garamond"/>
      <w:szCs w:val="20"/>
    </w:rPr>
  </w:style>
  <w:style w:type="character" w:customStyle="1" w:styleId="Zkladntextodsazen2Char">
    <w:name w:val="Základní text odsazený 2 Char"/>
    <w:basedOn w:val="Standardnpsmoodstavce"/>
    <w:link w:val="Zkladntextodsazen2"/>
    <w:rsid w:val="00E110EF"/>
    <w:rPr>
      <w:rFonts w:ascii="Garamond" w:hAnsi="Garamond"/>
      <w:sz w:val="24"/>
    </w:rPr>
  </w:style>
  <w:style w:type="paragraph" w:styleId="Textkomente">
    <w:name w:val="annotation text"/>
    <w:basedOn w:val="Normln"/>
    <w:link w:val="TextkomenteChar"/>
    <w:rsid w:val="0012102A"/>
    <w:rPr>
      <w:sz w:val="20"/>
      <w:szCs w:val="20"/>
    </w:rPr>
  </w:style>
  <w:style w:type="character" w:customStyle="1" w:styleId="TextkomenteChar">
    <w:name w:val="Text komentáře Char"/>
    <w:basedOn w:val="Standardnpsmoodstavce"/>
    <w:link w:val="Textkomente"/>
    <w:rsid w:val="0012102A"/>
  </w:style>
  <w:style w:type="paragraph" w:styleId="Nadpisobsahu">
    <w:name w:val="TOC Heading"/>
    <w:basedOn w:val="Nadpis1"/>
    <w:next w:val="Normln"/>
    <w:uiPriority w:val="39"/>
    <w:semiHidden/>
    <w:unhideWhenUsed/>
    <w:qFormat/>
    <w:rsid w:val="00461284"/>
    <w:pPr>
      <w:numPr>
        <w:numId w:val="0"/>
      </w:numPr>
      <w:spacing w:before="480"/>
      <w:outlineLvl w:val="9"/>
    </w:pPr>
    <w:rPr>
      <w:sz w:val="28"/>
      <w:szCs w:val="28"/>
      <w:lang w:eastAsia="en-US"/>
    </w:rPr>
  </w:style>
  <w:style w:type="paragraph" w:styleId="Obsah2">
    <w:name w:val="toc 2"/>
    <w:basedOn w:val="Normln"/>
    <w:next w:val="Normln"/>
    <w:autoRedefine/>
    <w:uiPriority w:val="39"/>
    <w:rsid w:val="00720F9E"/>
    <w:pPr>
      <w:spacing w:after="100"/>
      <w:ind w:left="240"/>
    </w:pPr>
  </w:style>
  <w:style w:type="paragraph" w:styleId="Textbubliny">
    <w:name w:val="Balloon Text"/>
    <w:basedOn w:val="Normln"/>
    <w:link w:val="TextbublinyChar"/>
    <w:rsid w:val="00461284"/>
    <w:rPr>
      <w:rFonts w:ascii="Tahoma" w:hAnsi="Tahoma" w:cs="Tahoma"/>
      <w:sz w:val="16"/>
      <w:szCs w:val="16"/>
    </w:rPr>
  </w:style>
  <w:style w:type="character" w:customStyle="1" w:styleId="TextbublinyChar">
    <w:name w:val="Text bubliny Char"/>
    <w:basedOn w:val="Standardnpsmoodstavce"/>
    <w:link w:val="Textbubliny"/>
    <w:rsid w:val="00461284"/>
    <w:rPr>
      <w:rFonts w:ascii="Tahoma" w:hAnsi="Tahoma" w:cs="Tahoma"/>
      <w:sz w:val="16"/>
      <w:szCs w:val="16"/>
    </w:rPr>
  </w:style>
  <w:style w:type="paragraph" w:styleId="Obsah1">
    <w:name w:val="toc 1"/>
    <w:basedOn w:val="Normln"/>
    <w:next w:val="Normln"/>
    <w:autoRedefine/>
    <w:uiPriority w:val="39"/>
    <w:rsid w:val="00347724"/>
    <w:pPr>
      <w:spacing w:after="100"/>
    </w:pPr>
    <w:rPr>
      <w:caps/>
    </w:rPr>
  </w:style>
  <w:style w:type="character" w:customStyle="1" w:styleId="Nadpis4Char">
    <w:name w:val="Nadpis 4 Char"/>
    <w:basedOn w:val="Standardnpsmoodstavce"/>
    <w:link w:val="Nadpis4"/>
    <w:uiPriority w:val="9"/>
    <w:rsid w:val="00C85DAA"/>
    <w:rPr>
      <w:rFonts w:ascii="Verdana" w:eastAsiaTheme="majorEastAsia" w:hAnsi="Verdana" w:cstheme="majorBidi"/>
      <w:b/>
      <w:bCs/>
      <w:i/>
      <w:color w:val="006600"/>
      <w:sz w:val="16"/>
      <w:szCs w:val="18"/>
    </w:rPr>
  </w:style>
  <w:style w:type="character" w:customStyle="1" w:styleId="Nadpis5Char">
    <w:name w:val="Nadpis 5 Char"/>
    <w:basedOn w:val="Standardnpsmoodstavce"/>
    <w:link w:val="Nadpis5"/>
    <w:rsid w:val="00A13051"/>
    <w:rPr>
      <w:rFonts w:asciiTheme="majorHAnsi" w:eastAsiaTheme="majorEastAsia" w:hAnsiTheme="majorHAnsi" w:cstheme="majorBidi"/>
      <w:color w:val="243F60" w:themeColor="accent1" w:themeShade="7F"/>
      <w:sz w:val="18"/>
      <w:szCs w:val="18"/>
    </w:rPr>
  </w:style>
  <w:style w:type="character" w:customStyle="1" w:styleId="Nadpis6Char">
    <w:name w:val="Nadpis 6 Char"/>
    <w:basedOn w:val="Standardnpsmoodstavce"/>
    <w:link w:val="Nadpis6"/>
    <w:semiHidden/>
    <w:rsid w:val="00A13051"/>
    <w:rPr>
      <w:rFonts w:asciiTheme="majorHAnsi" w:eastAsiaTheme="majorEastAsia" w:hAnsiTheme="majorHAnsi" w:cstheme="majorBidi"/>
      <w:i/>
      <w:iCs/>
      <w:color w:val="243F60" w:themeColor="accent1" w:themeShade="7F"/>
      <w:sz w:val="18"/>
      <w:szCs w:val="18"/>
    </w:rPr>
  </w:style>
  <w:style w:type="character" w:customStyle="1" w:styleId="Nadpis7Char">
    <w:name w:val="Nadpis 7 Char"/>
    <w:basedOn w:val="Standardnpsmoodstavce"/>
    <w:link w:val="Nadpis7"/>
    <w:semiHidden/>
    <w:rsid w:val="00A13051"/>
    <w:rPr>
      <w:rFonts w:asciiTheme="majorHAnsi" w:eastAsiaTheme="majorEastAsia" w:hAnsiTheme="majorHAnsi" w:cstheme="majorBidi"/>
      <w:i/>
      <w:iCs/>
      <w:color w:val="404040" w:themeColor="text1" w:themeTint="BF"/>
      <w:sz w:val="18"/>
      <w:szCs w:val="18"/>
    </w:rPr>
  </w:style>
  <w:style w:type="character" w:customStyle="1" w:styleId="Nadpis8Char">
    <w:name w:val="Nadpis 8 Char"/>
    <w:basedOn w:val="Standardnpsmoodstavce"/>
    <w:link w:val="Nadpis8"/>
    <w:semiHidden/>
    <w:rsid w:val="00A13051"/>
    <w:rPr>
      <w:rFonts w:asciiTheme="majorHAnsi" w:eastAsiaTheme="majorEastAsia" w:hAnsiTheme="majorHAnsi" w:cstheme="majorBidi"/>
      <w:color w:val="404040" w:themeColor="text1" w:themeTint="BF"/>
    </w:rPr>
  </w:style>
  <w:style w:type="character" w:customStyle="1" w:styleId="Nadpis9Char">
    <w:name w:val="Nadpis 9 Char"/>
    <w:basedOn w:val="Standardnpsmoodstavce"/>
    <w:link w:val="Nadpis9"/>
    <w:semiHidden/>
    <w:rsid w:val="00A13051"/>
    <w:rPr>
      <w:rFonts w:asciiTheme="majorHAnsi" w:eastAsiaTheme="majorEastAsia" w:hAnsiTheme="majorHAnsi" w:cstheme="majorBidi"/>
      <w:i/>
      <w:iCs/>
      <w:color w:val="404040" w:themeColor="text1" w:themeTint="BF"/>
    </w:rPr>
  </w:style>
  <w:style w:type="character" w:styleId="Odkaznakoment">
    <w:name w:val="annotation reference"/>
    <w:basedOn w:val="Standardnpsmoodstavce"/>
    <w:rsid w:val="000C2F9C"/>
    <w:rPr>
      <w:sz w:val="16"/>
      <w:szCs w:val="16"/>
    </w:rPr>
  </w:style>
  <w:style w:type="paragraph" w:styleId="Pedmtkomente">
    <w:name w:val="annotation subject"/>
    <w:basedOn w:val="Textkomente"/>
    <w:next w:val="Textkomente"/>
    <w:link w:val="PedmtkomenteChar"/>
    <w:rsid w:val="000C2F9C"/>
    <w:rPr>
      <w:b/>
      <w:bCs/>
    </w:rPr>
  </w:style>
  <w:style w:type="character" w:customStyle="1" w:styleId="PedmtkomenteChar">
    <w:name w:val="Předmět komentáře Char"/>
    <w:basedOn w:val="TextkomenteChar"/>
    <w:link w:val="Pedmtkomente"/>
    <w:rsid w:val="000C2F9C"/>
    <w:rPr>
      <w:b/>
      <w:bCs/>
    </w:rPr>
  </w:style>
  <w:style w:type="character" w:customStyle="1" w:styleId="OdstavecseseznamemChar">
    <w:name w:val="Odstavec se seznamem Char"/>
    <w:aliases w:val="Nad Char,Odstavec cíl se seznamem Char,Odstavec se seznamem5 Char,Odstavec_muj Char,Bullet Number Char,Odstavec se seznamem a odrážkou Char,1 úroveň Odstavec se seznamem Char,Odrazky Char,Bullet List Char,lp1 Char,Puce Char"/>
    <w:basedOn w:val="Standardnpsmoodstavce"/>
    <w:link w:val="Odstavecseseznamem"/>
    <w:uiPriority w:val="34"/>
    <w:qFormat/>
    <w:locked/>
    <w:rsid w:val="005D4B6D"/>
    <w:rPr>
      <w:sz w:val="24"/>
      <w:szCs w:val="24"/>
    </w:rPr>
  </w:style>
  <w:style w:type="paragraph" w:styleId="Textpoznpodarou">
    <w:name w:val="footnote text"/>
    <w:basedOn w:val="Normln"/>
    <w:link w:val="TextpoznpodarouChar"/>
    <w:uiPriority w:val="99"/>
    <w:unhideWhenUsed/>
    <w:rsid w:val="005D4B6D"/>
    <w:pPr>
      <w:ind w:firstLine="567"/>
    </w:pPr>
    <w:rPr>
      <w:rFonts w:asciiTheme="minorHAnsi" w:eastAsiaTheme="minorHAnsi" w:hAnsiTheme="minorHAnsi" w:cstheme="minorBidi"/>
      <w:sz w:val="16"/>
      <w:szCs w:val="20"/>
      <w:lang w:eastAsia="en-US"/>
    </w:rPr>
  </w:style>
  <w:style w:type="character" w:customStyle="1" w:styleId="TextpoznpodarouChar">
    <w:name w:val="Text pozn. pod čarou Char"/>
    <w:basedOn w:val="Standardnpsmoodstavce"/>
    <w:link w:val="Textpoznpodarou"/>
    <w:uiPriority w:val="99"/>
    <w:rsid w:val="005D4B6D"/>
    <w:rPr>
      <w:rFonts w:asciiTheme="minorHAnsi" w:eastAsiaTheme="minorHAnsi" w:hAnsiTheme="minorHAnsi" w:cstheme="minorBidi"/>
      <w:sz w:val="16"/>
      <w:lang w:eastAsia="en-US"/>
    </w:rPr>
  </w:style>
  <w:style w:type="character" w:styleId="Znakapoznpodarou">
    <w:name w:val="footnote reference"/>
    <w:basedOn w:val="Standardnpsmoodstavce"/>
    <w:uiPriority w:val="99"/>
    <w:unhideWhenUsed/>
    <w:rsid w:val="005D4B6D"/>
    <w:rPr>
      <w:vertAlign w:val="superscript"/>
    </w:rPr>
  </w:style>
  <w:style w:type="character" w:customStyle="1" w:styleId="ZhlavChar">
    <w:name w:val="Záhlaví Char"/>
    <w:basedOn w:val="Standardnpsmoodstavce"/>
    <w:link w:val="Zhlav"/>
    <w:rsid w:val="00B459E6"/>
    <w:rPr>
      <w:rFonts w:ascii="Verdana" w:hAnsi="Verdana"/>
      <w:sz w:val="18"/>
      <w:szCs w:val="18"/>
    </w:rPr>
  </w:style>
  <w:style w:type="character" w:customStyle="1" w:styleId="ZpatChar">
    <w:name w:val="Zápatí Char"/>
    <w:basedOn w:val="Standardnpsmoodstavce"/>
    <w:link w:val="Zpat"/>
    <w:rsid w:val="00B459E6"/>
    <w:rPr>
      <w:rFonts w:ascii="Verdana" w:hAnsi="Verdana"/>
      <w:sz w:val="18"/>
      <w:szCs w:val="18"/>
    </w:rPr>
  </w:style>
  <w:style w:type="paragraph" w:styleId="Obsah3">
    <w:name w:val="toc 3"/>
    <w:basedOn w:val="Normln"/>
    <w:next w:val="Normln"/>
    <w:autoRedefine/>
    <w:uiPriority w:val="39"/>
    <w:rsid w:val="00834ED2"/>
    <w:pPr>
      <w:spacing w:after="100"/>
      <w:ind w:left="360"/>
    </w:pPr>
  </w:style>
  <w:style w:type="paragraph" w:styleId="Obsah4">
    <w:name w:val="toc 4"/>
    <w:basedOn w:val="Normln"/>
    <w:next w:val="Normln"/>
    <w:autoRedefine/>
    <w:rsid w:val="007C1BCE"/>
    <w:pPr>
      <w:ind w:left="540"/>
    </w:pPr>
  </w:style>
  <w:style w:type="paragraph" w:styleId="Obsah5">
    <w:name w:val="toc 5"/>
    <w:basedOn w:val="Normln"/>
    <w:next w:val="Normln"/>
    <w:autoRedefine/>
    <w:rsid w:val="007C1BCE"/>
    <w:pPr>
      <w:ind w:left="720"/>
    </w:pPr>
  </w:style>
  <w:style w:type="paragraph" w:styleId="Obsah6">
    <w:name w:val="toc 6"/>
    <w:basedOn w:val="Normln"/>
    <w:next w:val="Normln"/>
    <w:autoRedefine/>
    <w:rsid w:val="007C1BCE"/>
    <w:pPr>
      <w:ind w:left="900"/>
    </w:pPr>
  </w:style>
  <w:style w:type="paragraph" w:styleId="Obsah7">
    <w:name w:val="toc 7"/>
    <w:basedOn w:val="Normln"/>
    <w:next w:val="Normln"/>
    <w:autoRedefine/>
    <w:rsid w:val="007C1BCE"/>
    <w:pPr>
      <w:ind w:left="1080"/>
    </w:pPr>
  </w:style>
  <w:style w:type="paragraph" w:styleId="Obsah8">
    <w:name w:val="toc 8"/>
    <w:basedOn w:val="Normln"/>
    <w:next w:val="Normln"/>
    <w:autoRedefine/>
    <w:rsid w:val="007C1BCE"/>
    <w:pPr>
      <w:ind w:left="1260"/>
    </w:pPr>
  </w:style>
  <w:style w:type="paragraph" w:styleId="Obsah9">
    <w:name w:val="toc 9"/>
    <w:basedOn w:val="Normln"/>
    <w:next w:val="Normln"/>
    <w:autoRedefine/>
    <w:rsid w:val="007C1BCE"/>
    <w:pPr>
      <w:ind w:left="1440"/>
    </w:pPr>
  </w:style>
  <w:style w:type="paragraph" w:customStyle="1" w:styleId="Cislovani1">
    <w:name w:val="Cislovani_1"/>
    <w:basedOn w:val="Odstavecseseznamem"/>
    <w:next w:val="Normln"/>
    <w:qFormat/>
    <w:rsid w:val="00A833B3"/>
    <w:pPr>
      <w:keepLines/>
      <w:widowControl w:val="0"/>
      <w:numPr>
        <w:numId w:val="5"/>
      </w:numPr>
      <w:ind w:left="425" w:hanging="357"/>
      <w:contextualSpacing w:val="0"/>
    </w:pPr>
    <w:rPr>
      <w:rFonts w:cs="Arial"/>
    </w:rPr>
  </w:style>
  <w:style w:type="paragraph" w:customStyle="1" w:styleId="Odrazka1">
    <w:name w:val="Odrazka_1"/>
    <w:basedOn w:val="Odstavecseseznamem"/>
    <w:qFormat/>
    <w:rsid w:val="00230C6C"/>
    <w:pPr>
      <w:numPr>
        <w:numId w:val="4"/>
      </w:numPr>
      <w:contextualSpacing w:val="0"/>
    </w:pPr>
  </w:style>
  <w:style w:type="paragraph" w:customStyle="1" w:styleId="Odrazka2">
    <w:name w:val="Odrazka_2"/>
    <w:basedOn w:val="Odrazka1"/>
    <w:qFormat/>
    <w:rsid w:val="00A833B3"/>
    <w:pPr>
      <w:numPr>
        <w:ilvl w:val="1"/>
      </w:numPr>
    </w:pPr>
  </w:style>
  <w:style w:type="paragraph" w:styleId="Revize">
    <w:name w:val="Revision"/>
    <w:hidden/>
    <w:uiPriority w:val="99"/>
    <w:semiHidden/>
    <w:rsid w:val="00E20230"/>
    <w:rPr>
      <w:rFonts w:ascii="Verdana" w:hAnsi="Verdana"/>
      <w:sz w:val="18"/>
      <w:szCs w:val="18"/>
    </w:rPr>
  </w:style>
  <w:style w:type="paragraph" w:styleId="Titulek">
    <w:name w:val="caption"/>
    <w:basedOn w:val="Normln"/>
    <w:next w:val="Normln"/>
    <w:uiPriority w:val="35"/>
    <w:unhideWhenUsed/>
    <w:qFormat/>
    <w:rsid w:val="00EA0096"/>
    <w:pPr>
      <w:spacing w:before="0" w:after="200" w:line="240" w:lineRule="auto"/>
    </w:pPr>
    <w:rPr>
      <w:i/>
      <w:iCs/>
      <w:color w:val="1F497D" w:themeColor="text2"/>
    </w:rPr>
  </w:style>
  <w:style w:type="paragraph" w:styleId="Bezmezer">
    <w:name w:val="No Spacing"/>
    <w:link w:val="BezmezerChar"/>
    <w:uiPriority w:val="1"/>
    <w:qFormat/>
    <w:rsid w:val="00AA215D"/>
    <w:pPr>
      <w:jc w:val="both"/>
    </w:pPr>
    <w:rPr>
      <w:rFonts w:ascii="Verdana" w:hAnsi="Verdana"/>
      <w:sz w:val="18"/>
      <w:szCs w:val="18"/>
    </w:rPr>
  </w:style>
  <w:style w:type="character" w:customStyle="1" w:styleId="BezmezerChar">
    <w:name w:val="Bez mezer Char"/>
    <w:link w:val="Bezmezer"/>
    <w:uiPriority w:val="1"/>
    <w:rsid w:val="00AA215D"/>
    <w:rPr>
      <w:rFonts w:ascii="Verdana" w:hAnsi="Verdana"/>
      <w:sz w:val="18"/>
      <w:szCs w:val="18"/>
    </w:rPr>
  </w:style>
  <w:style w:type="paragraph" w:styleId="Zkladntext">
    <w:name w:val="Body Text"/>
    <w:basedOn w:val="Normln"/>
    <w:link w:val="ZkladntextChar"/>
    <w:unhideWhenUsed/>
    <w:rsid w:val="00137E66"/>
    <w:pPr>
      <w:suppressAutoHyphens/>
      <w:spacing w:before="0" w:after="140"/>
      <w:jc w:val="left"/>
    </w:pPr>
    <w:rPr>
      <w:rFonts w:asciiTheme="minorHAnsi" w:eastAsiaTheme="minorHAnsi" w:hAnsiTheme="minorHAnsi" w:cstheme="minorBidi"/>
      <w:kern w:val="2"/>
      <w:sz w:val="22"/>
      <w:szCs w:val="22"/>
      <w:lang w:val="en-US" w:eastAsia="en-US"/>
      <w14:ligatures w14:val="standardContextual"/>
    </w:rPr>
  </w:style>
  <w:style w:type="character" w:customStyle="1" w:styleId="ZkladntextChar">
    <w:name w:val="Základní text Char"/>
    <w:basedOn w:val="Standardnpsmoodstavce"/>
    <w:link w:val="Zkladntext"/>
    <w:rsid w:val="00137E66"/>
    <w:rPr>
      <w:rFonts w:asciiTheme="minorHAnsi" w:eastAsiaTheme="minorHAnsi" w:hAnsiTheme="minorHAnsi" w:cstheme="minorBidi"/>
      <w:kern w:val="2"/>
      <w:sz w:val="22"/>
      <w:szCs w:val="22"/>
      <w:lang w:val="en-US" w:eastAsia="en-US"/>
      <w14:ligatures w14:val="standardContextual"/>
    </w:rPr>
  </w:style>
  <w:style w:type="character" w:customStyle="1" w:styleId="cf01">
    <w:name w:val="cf01"/>
    <w:basedOn w:val="Standardnpsmoodstavce"/>
    <w:rsid w:val="005D087F"/>
    <w:rPr>
      <w:rFonts w:ascii="Segoe UI" w:hAnsi="Segoe UI" w:cs="Segoe UI" w:hint="default"/>
      <w:sz w:val="18"/>
      <w:szCs w:val="18"/>
    </w:rPr>
  </w:style>
  <w:style w:type="character" w:customStyle="1" w:styleId="cf11">
    <w:name w:val="cf11"/>
    <w:basedOn w:val="Standardnpsmoodstavce"/>
    <w:rsid w:val="005D087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24003">
      <w:bodyDiv w:val="1"/>
      <w:marLeft w:val="0"/>
      <w:marRight w:val="0"/>
      <w:marTop w:val="0"/>
      <w:marBottom w:val="0"/>
      <w:divBdr>
        <w:top w:val="none" w:sz="0" w:space="0" w:color="auto"/>
        <w:left w:val="none" w:sz="0" w:space="0" w:color="auto"/>
        <w:bottom w:val="none" w:sz="0" w:space="0" w:color="auto"/>
        <w:right w:val="none" w:sz="0" w:space="0" w:color="auto"/>
      </w:divBdr>
    </w:div>
    <w:div w:id="21593899">
      <w:bodyDiv w:val="1"/>
      <w:marLeft w:val="0"/>
      <w:marRight w:val="0"/>
      <w:marTop w:val="0"/>
      <w:marBottom w:val="0"/>
      <w:divBdr>
        <w:top w:val="none" w:sz="0" w:space="0" w:color="auto"/>
        <w:left w:val="none" w:sz="0" w:space="0" w:color="auto"/>
        <w:bottom w:val="none" w:sz="0" w:space="0" w:color="auto"/>
        <w:right w:val="none" w:sz="0" w:space="0" w:color="auto"/>
      </w:divBdr>
    </w:div>
    <w:div w:id="45419902">
      <w:bodyDiv w:val="1"/>
      <w:marLeft w:val="0"/>
      <w:marRight w:val="0"/>
      <w:marTop w:val="0"/>
      <w:marBottom w:val="0"/>
      <w:divBdr>
        <w:top w:val="none" w:sz="0" w:space="0" w:color="auto"/>
        <w:left w:val="none" w:sz="0" w:space="0" w:color="auto"/>
        <w:bottom w:val="none" w:sz="0" w:space="0" w:color="auto"/>
        <w:right w:val="none" w:sz="0" w:space="0" w:color="auto"/>
      </w:divBdr>
    </w:div>
    <w:div w:id="77410809">
      <w:bodyDiv w:val="1"/>
      <w:marLeft w:val="0"/>
      <w:marRight w:val="0"/>
      <w:marTop w:val="0"/>
      <w:marBottom w:val="0"/>
      <w:divBdr>
        <w:top w:val="none" w:sz="0" w:space="0" w:color="auto"/>
        <w:left w:val="none" w:sz="0" w:space="0" w:color="auto"/>
        <w:bottom w:val="none" w:sz="0" w:space="0" w:color="auto"/>
        <w:right w:val="none" w:sz="0" w:space="0" w:color="auto"/>
      </w:divBdr>
    </w:div>
    <w:div w:id="154998754">
      <w:bodyDiv w:val="1"/>
      <w:marLeft w:val="0"/>
      <w:marRight w:val="0"/>
      <w:marTop w:val="0"/>
      <w:marBottom w:val="0"/>
      <w:divBdr>
        <w:top w:val="none" w:sz="0" w:space="0" w:color="auto"/>
        <w:left w:val="none" w:sz="0" w:space="0" w:color="auto"/>
        <w:bottom w:val="none" w:sz="0" w:space="0" w:color="auto"/>
        <w:right w:val="none" w:sz="0" w:space="0" w:color="auto"/>
      </w:divBdr>
    </w:div>
    <w:div w:id="189685398">
      <w:bodyDiv w:val="1"/>
      <w:marLeft w:val="0"/>
      <w:marRight w:val="0"/>
      <w:marTop w:val="0"/>
      <w:marBottom w:val="0"/>
      <w:divBdr>
        <w:top w:val="none" w:sz="0" w:space="0" w:color="auto"/>
        <w:left w:val="none" w:sz="0" w:space="0" w:color="auto"/>
        <w:bottom w:val="none" w:sz="0" w:space="0" w:color="auto"/>
        <w:right w:val="none" w:sz="0" w:space="0" w:color="auto"/>
      </w:divBdr>
    </w:div>
    <w:div w:id="202837800">
      <w:bodyDiv w:val="1"/>
      <w:marLeft w:val="0"/>
      <w:marRight w:val="0"/>
      <w:marTop w:val="0"/>
      <w:marBottom w:val="0"/>
      <w:divBdr>
        <w:top w:val="none" w:sz="0" w:space="0" w:color="auto"/>
        <w:left w:val="none" w:sz="0" w:space="0" w:color="auto"/>
        <w:bottom w:val="none" w:sz="0" w:space="0" w:color="auto"/>
        <w:right w:val="none" w:sz="0" w:space="0" w:color="auto"/>
      </w:divBdr>
      <w:divsChild>
        <w:div w:id="1011182716">
          <w:marLeft w:val="0"/>
          <w:marRight w:val="0"/>
          <w:marTop w:val="0"/>
          <w:marBottom w:val="0"/>
          <w:divBdr>
            <w:top w:val="none" w:sz="0" w:space="0" w:color="auto"/>
            <w:left w:val="none" w:sz="0" w:space="0" w:color="auto"/>
            <w:bottom w:val="none" w:sz="0" w:space="0" w:color="auto"/>
            <w:right w:val="none" w:sz="0" w:space="0" w:color="auto"/>
          </w:divBdr>
        </w:div>
      </w:divsChild>
    </w:div>
    <w:div w:id="213545614">
      <w:bodyDiv w:val="1"/>
      <w:marLeft w:val="0"/>
      <w:marRight w:val="0"/>
      <w:marTop w:val="0"/>
      <w:marBottom w:val="0"/>
      <w:divBdr>
        <w:top w:val="none" w:sz="0" w:space="0" w:color="auto"/>
        <w:left w:val="none" w:sz="0" w:space="0" w:color="auto"/>
        <w:bottom w:val="none" w:sz="0" w:space="0" w:color="auto"/>
        <w:right w:val="none" w:sz="0" w:space="0" w:color="auto"/>
      </w:divBdr>
    </w:div>
    <w:div w:id="215749844">
      <w:bodyDiv w:val="1"/>
      <w:marLeft w:val="0"/>
      <w:marRight w:val="0"/>
      <w:marTop w:val="0"/>
      <w:marBottom w:val="0"/>
      <w:divBdr>
        <w:top w:val="none" w:sz="0" w:space="0" w:color="auto"/>
        <w:left w:val="none" w:sz="0" w:space="0" w:color="auto"/>
        <w:bottom w:val="none" w:sz="0" w:space="0" w:color="auto"/>
        <w:right w:val="none" w:sz="0" w:space="0" w:color="auto"/>
      </w:divBdr>
    </w:div>
    <w:div w:id="277952497">
      <w:bodyDiv w:val="1"/>
      <w:marLeft w:val="0"/>
      <w:marRight w:val="0"/>
      <w:marTop w:val="0"/>
      <w:marBottom w:val="0"/>
      <w:divBdr>
        <w:top w:val="none" w:sz="0" w:space="0" w:color="auto"/>
        <w:left w:val="none" w:sz="0" w:space="0" w:color="auto"/>
        <w:bottom w:val="none" w:sz="0" w:space="0" w:color="auto"/>
        <w:right w:val="none" w:sz="0" w:space="0" w:color="auto"/>
      </w:divBdr>
    </w:div>
    <w:div w:id="278531877">
      <w:bodyDiv w:val="1"/>
      <w:marLeft w:val="0"/>
      <w:marRight w:val="0"/>
      <w:marTop w:val="0"/>
      <w:marBottom w:val="0"/>
      <w:divBdr>
        <w:top w:val="none" w:sz="0" w:space="0" w:color="auto"/>
        <w:left w:val="none" w:sz="0" w:space="0" w:color="auto"/>
        <w:bottom w:val="none" w:sz="0" w:space="0" w:color="auto"/>
        <w:right w:val="none" w:sz="0" w:space="0" w:color="auto"/>
      </w:divBdr>
    </w:div>
    <w:div w:id="334383530">
      <w:bodyDiv w:val="1"/>
      <w:marLeft w:val="0"/>
      <w:marRight w:val="0"/>
      <w:marTop w:val="0"/>
      <w:marBottom w:val="0"/>
      <w:divBdr>
        <w:top w:val="none" w:sz="0" w:space="0" w:color="auto"/>
        <w:left w:val="none" w:sz="0" w:space="0" w:color="auto"/>
        <w:bottom w:val="none" w:sz="0" w:space="0" w:color="auto"/>
        <w:right w:val="none" w:sz="0" w:space="0" w:color="auto"/>
      </w:divBdr>
      <w:divsChild>
        <w:div w:id="940264560">
          <w:marLeft w:val="0"/>
          <w:marRight w:val="0"/>
          <w:marTop w:val="0"/>
          <w:marBottom w:val="0"/>
          <w:divBdr>
            <w:top w:val="none" w:sz="0" w:space="0" w:color="auto"/>
            <w:left w:val="none" w:sz="0" w:space="0" w:color="auto"/>
            <w:bottom w:val="none" w:sz="0" w:space="0" w:color="auto"/>
            <w:right w:val="none" w:sz="0" w:space="0" w:color="auto"/>
          </w:divBdr>
        </w:div>
        <w:div w:id="1375229476">
          <w:marLeft w:val="0"/>
          <w:marRight w:val="0"/>
          <w:marTop w:val="0"/>
          <w:marBottom w:val="0"/>
          <w:divBdr>
            <w:top w:val="none" w:sz="0" w:space="0" w:color="auto"/>
            <w:left w:val="none" w:sz="0" w:space="0" w:color="auto"/>
            <w:bottom w:val="none" w:sz="0" w:space="0" w:color="auto"/>
            <w:right w:val="none" w:sz="0" w:space="0" w:color="auto"/>
          </w:divBdr>
        </w:div>
        <w:div w:id="1859810708">
          <w:marLeft w:val="0"/>
          <w:marRight w:val="0"/>
          <w:marTop w:val="0"/>
          <w:marBottom w:val="0"/>
          <w:divBdr>
            <w:top w:val="none" w:sz="0" w:space="0" w:color="auto"/>
            <w:left w:val="none" w:sz="0" w:space="0" w:color="auto"/>
            <w:bottom w:val="none" w:sz="0" w:space="0" w:color="auto"/>
            <w:right w:val="none" w:sz="0" w:space="0" w:color="auto"/>
          </w:divBdr>
        </w:div>
      </w:divsChild>
    </w:div>
    <w:div w:id="379062112">
      <w:bodyDiv w:val="1"/>
      <w:marLeft w:val="0"/>
      <w:marRight w:val="0"/>
      <w:marTop w:val="0"/>
      <w:marBottom w:val="0"/>
      <w:divBdr>
        <w:top w:val="none" w:sz="0" w:space="0" w:color="auto"/>
        <w:left w:val="none" w:sz="0" w:space="0" w:color="auto"/>
        <w:bottom w:val="none" w:sz="0" w:space="0" w:color="auto"/>
        <w:right w:val="none" w:sz="0" w:space="0" w:color="auto"/>
      </w:divBdr>
    </w:div>
    <w:div w:id="400375948">
      <w:bodyDiv w:val="1"/>
      <w:marLeft w:val="0"/>
      <w:marRight w:val="0"/>
      <w:marTop w:val="0"/>
      <w:marBottom w:val="0"/>
      <w:divBdr>
        <w:top w:val="none" w:sz="0" w:space="0" w:color="auto"/>
        <w:left w:val="none" w:sz="0" w:space="0" w:color="auto"/>
        <w:bottom w:val="none" w:sz="0" w:space="0" w:color="auto"/>
        <w:right w:val="none" w:sz="0" w:space="0" w:color="auto"/>
      </w:divBdr>
    </w:div>
    <w:div w:id="405617816">
      <w:bodyDiv w:val="1"/>
      <w:marLeft w:val="0"/>
      <w:marRight w:val="0"/>
      <w:marTop w:val="0"/>
      <w:marBottom w:val="0"/>
      <w:divBdr>
        <w:top w:val="none" w:sz="0" w:space="0" w:color="auto"/>
        <w:left w:val="none" w:sz="0" w:space="0" w:color="auto"/>
        <w:bottom w:val="none" w:sz="0" w:space="0" w:color="auto"/>
        <w:right w:val="none" w:sz="0" w:space="0" w:color="auto"/>
      </w:divBdr>
    </w:div>
    <w:div w:id="430786468">
      <w:bodyDiv w:val="1"/>
      <w:marLeft w:val="0"/>
      <w:marRight w:val="0"/>
      <w:marTop w:val="0"/>
      <w:marBottom w:val="0"/>
      <w:divBdr>
        <w:top w:val="none" w:sz="0" w:space="0" w:color="auto"/>
        <w:left w:val="none" w:sz="0" w:space="0" w:color="auto"/>
        <w:bottom w:val="none" w:sz="0" w:space="0" w:color="auto"/>
        <w:right w:val="none" w:sz="0" w:space="0" w:color="auto"/>
      </w:divBdr>
    </w:div>
    <w:div w:id="496262851">
      <w:bodyDiv w:val="1"/>
      <w:marLeft w:val="0"/>
      <w:marRight w:val="0"/>
      <w:marTop w:val="0"/>
      <w:marBottom w:val="0"/>
      <w:divBdr>
        <w:top w:val="none" w:sz="0" w:space="0" w:color="auto"/>
        <w:left w:val="none" w:sz="0" w:space="0" w:color="auto"/>
        <w:bottom w:val="none" w:sz="0" w:space="0" w:color="auto"/>
        <w:right w:val="none" w:sz="0" w:space="0" w:color="auto"/>
      </w:divBdr>
    </w:div>
    <w:div w:id="501774405">
      <w:bodyDiv w:val="1"/>
      <w:marLeft w:val="0"/>
      <w:marRight w:val="0"/>
      <w:marTop w:val="0"/>
      <w:marBottom w:val="0"/>
      <w:divBdr>
        <w:top w:val="none" w:sz="0" w:space="0" w:color="auto"/>
        <w:left w:val="none" w:sz="0" w:space="0" w:color="auto"/>
        <w:bottom w:val="none" w:sz="0" w:space="0" w:color="auto"/>
        <w:right w:val="none" w:sz="0" w:space="0" w:color="auto"/>
      </w:divBdr>
    </w:div>
    <w:div w:id="520633370">
      <w:bodyDiv w:val="1"/>
      <w:marLeft w:val="0"/>
      <w:marRight w:val="0"/>
      <w:marTop w:val="0"/>
      <w:marBottom w:val="0"/>
      <w:divBdr>
        <w:top w:val="none" w:sz="0" w:space="0" w:color="auto"/>
        <w:left w:val="none" w:sz="0" w:space="0" w:color="auto"/>
        <w:bottom w:val="none" w:sz="0" w:space="0" w:color="auto"/>
        <w:right w:val="none" w:sz="0" w:space="0" w:color="auto"/>
      </w:divBdr>
    </w:div>
    <w:div w:id="529224585">
      <w:bodyDiv w:val="1"/>
      <w:marLeft w:val="0"/>
      <w:marRight w:val="0"/>
      <w:marTop w:val="0"/>
      <w:marBottom w:val="0"/>
      <w:divBdr>
        <w:top w:val="none" w:sz="0" w:space="0" w:color="auto"/>
        <w:left w:val="none" w:sz="0" w:space="0" w:color="auto"/>
        <w:bottom w:val="none" w:sz="0" w:space="0" w:color="auto"/>
        <w:right w:val="none" w:sz="0" w:space="0" w:color="auto"/>
      </w:divBdr>
    </w:div>
    <w:div w:id="532495926">
      <w:bodyDiv w:val="1"/>
      <w:marLeft w:val="0"/>
      <w:marRight w:val="0"/>
      <w:marTop w:val="0"/>
      <w:marBottom w:val="0"/>
      <w:divBdr>
        <w:top w:val="none" w:sz="0" w:space="0" w:color="auto"/>
        <w:left w:val="none" w:sz="0" w:space="0" w:color="auto"/>
        <w:bottom w:val="none" w:sz="0" w:space="0" w:color="auto"/>
        <w:right w:val="none" w:sz="0" w:space="0" w:color="auto"/>
      </w:divBdr>
    </w:div>
    <w:div w:id="536433019">
      <w:bodyDiv w:val="1"/>
      <w:marLeft w:val="0"/>
      <w:marRight w:val="0"/>
      <w:marTop w:val="0"/>
      <w:marBottom w:val="0"/>
      <w:divBdr>
        <w:top w:val="none" w:sz="0" w:space="0" w:color="auto"/>
        <w:left w:val="none" w:sz="0" w:space="0" w:color="auto"/>
        <w:bottom w:val="none" w:sz="0" w:space="0" w:color="auto"/>
        <w:right w:val="none" w:sz="0" w:space="0" w:color="auto"/>
      </w:divBdr>
    </w:div>
    <w:div w:id="542670464">
      <w:bodyDiv w:val="1"/>
      <w:marLeft w:val="0"/>
      <w:marRight w:val="0"/>
      <w:marTop w:val="0"/>
      <w:marBottom w:val="0"/>
      <w:divBdr>
        <w:top w:val="none" w:sz="0" w:space="0" w:color="auto"/>
        <w:left w:val="none" w:sz="0" w:space="0" w:color="auto"/>
        <w:bottom w:val="none" w:sz="0" w:space="0" w:color="auto"/>
        <w:right w:val="none" w:sz="0" w:space="0" w:color="auto"/>
      </w:divBdr>
    </w:div>
    <w:div w:id="543759835">
      <w:bodyDiv w:val="1"/>
      <w:marLeft w:val="0"/>
      <w:marRight w:val="0"/>
      <w:marTop w:val="0"/>
      <w:marBottom w:val="0"/>
      <w:divBdr>
        <w:top w:val="none" w:sz="0" w:space="0" w:color="auto"/>
        <w:left w:val="none" w:sz="0" w:space="0" w:color="auto"/>
        <w:bottom w:val="none" w:sz="0" w:space="0" w:color="auto"/>
        <w:right w:val="none" w:sz="0" w:space="0" w:color="auto"/>
      </w:divBdr>
    </w:div>
    <w:div w:id="548147770">
      <w:bodyDiv w:val="1"/>
      <w:marLeft w:val="0"/>
      <w:marRight w:val="0"/>
      <w:marTop w:val="0"/>
      <w:marBottom w:val="0"/>
      <w:divBdr>
        <w:top w:val="none" w:sz="0" w:space="0" w:color="auto"/>
        <w:left w:val="none" w:sz="0" w:space="0" w:color="auto"/>
        <w:bottom w:val="none" w:sz="0" w:space="0" w:color="auto"/>
        <w:right w:val="none" w:sz="0" w:space="0" w:color="auto"/>
      </w:divBdr>
      <w:divsChild>
        <w:div w:id="268007647">
          <w:marLeft w:val="1166"/>
          <w:marRight w:val="0"/>
          <w:marTop w:val="0"/>
          <w:marBottom w:val="0"/>
          <w:divBdr>
            <w:top w:val="none" w:sz="0" w:space="0" w:color="auto"/>
            <w:left w:val="none" w:sz="0" w:space="0" w:color="auto"/>
            <w:bottom w:val="none" w:sz="0" w:space="0" w:color="auto"/>
            <w:right w:val="none" w:sz="0" w:space="0" w:color="auto"/>
          </w:divBdr>
        </w:div>
        <w:div w:id="335034809">
          <w:marLeft w:val="547"/>
          <w:marRight w:val="0"/>
          <w:marTop w:val="0"/>
          <w:marBottom w:val="0"/>
          <w:divBdr>
            <w:top w:val="none" w:sz="0" w:space="0" w:color="auto"/>
            <w:left w:val="none" w:sz="0" w:space="0" w:color="auto"/>
            <w:bottom w:val="none" w:sz="0" w:space="0" w:color="auto"/>
            <w:right w:val="none" w:sz="0" w:space="0" w:color="auto"/>
          </w:divBdr>
        </w:div>
        <w:div w:id="426540572">
          <w:marLeft w:val="1800"/>
          <w:marRight w:val="0"/>
          <w:marTop w:val="0"/>
          <w:marBottom w:val="0"/>
          <w:divBdr>
            <w:top w:val="none" w:sz="0" w:space="0" w:color="auto"/>
            <w:left w:val="none" w:sz="0" w:space="0" w:color="auto"/>
            <w:bottom w:val="none" w:sz="0" w:space="0" w:color="auto"/>
            <w:right w:val="none" w:sz="0" w:space="0" w:color="auto"/>
          </w:divBdr>
        </w:div>
        <w:div w:id="561794857">
          <w:marLeft w:val="1800"/>
          <w:marRight w:val="0"/>
          <w:marTop w:val="0"/>
          <w:marBottom w:val="0"/>
          <w:divBdr>
            <w:top w:val="none" w:sz="0" w:space="0" w:color="auto"/>
            <w:left w:val="none" w:sz="0" w:space="0" w:color="auto"/>
            <w:bottom w:val="none" w:sz="0" w:space="0" w:color="auto"/>
            <w:right w:val="none" w:sz="0" w:space="0" w:color="auto"/>
          </w:divBdr>
        </w:div>
        <w:div w:id="1024789858">
          <w:marLeft w:val="1166"/>
          <w:marRight w:val="0"/>
          <w:marTop w:val="0"/>
          <w:marBottom w:val="0"/>
          <w:divBdr>
            <w:top w:val="none" w:sz="0" w:space="0" w:color="auto"/>
            <w:left w:val="none" w:sz="0" w:space="0" w:color="auto"/>
            <w:bottom w:val="none" w:sz="0" w:space="0" w:color="auto"/>
            <w:right w:val="none" w:sz="0" w:space="0" w:color="auto"/>
          </w:divBdr>
        </w:div>
        <w:div w:id="1244298995">
          <w:marLeft w:val="1166"/>
          <w:marRight w:val="0"/>
          <w:marTop w:val="0"/>
          <w:marBottom w:val="0"/>
          <w:divBdr>
            <w:top w:val="none" w:sz="0" w:space="0" w:color="auto"/>
            <w:left w:val="none" w:sz="0" w:space="0" w:color="auto"/>
            <w:bottom w:val="none" w:sz="0" w:space="0" w:color="auto"/>
            <w:right w:val="none" w:sz="0" w:space="0" w:color="auto"/>
          </w:divBdr>
        </w:div>
        <w:div w:id="1465081854">
          <w:marLeft w:val="1800"/>
          <w:marRight w:val="0"/>
          <w:marTop w:val="0"/>
          <w:marBottom w:val="0"/>
          <w:divBdr>
            <w:top w:val="none" w:sz="0" w:space="0" w:color="auto"/>
            <w:left w:val="none" w:sz="0" w:space="0" w:color="auto"/>
            <w:bottom w:val="none" w:sz="0" w:space="0" w:color="auto"/>
            <w:right w:val="none" w:sz="0" w:space="0" w:color="auto"/>
          </w:divBdr>
        </w:div>
        <w:div w:id="1695961038">
          <w:marLeft w:val="1800"/>
          <w:marRight w:val="0"/>
          <w:marTop w:val="0"/>
          <w:marBottom w:val="0"/>
          <w:divBdr>
            <w:top w:val="none" w:sz="0" w:space="0" w:color="auto"/>
            <w:left w:val="none" w:sz="0" w:space="0" w:color="auto"/>
            <w:bottom w:val="none" w:sz="0" w:space="0" w:color="auto"/>
            <w:right w:val="none" w:sz="0" w:space="0" w:color="auto"/>
          </w:divBdr>
        </w:div>
        <w:div w:id="1702245263">
          <w:marLeft w:val="1166"/>
          <w:marRight w:val="0"/>
          <w:marTop w:val="0"/>
          <w:marBottom w:val="0"/>
          <w:divBdr>
            <w:top w:val="none" w:sz="0" w:space="0" w:color="auto"/>
            <w:left w:val="none" w:sz="0" w:space="0" w:color="auto"/>
            <w:bottom w:val="none" w:sz="0" w:space="0" w:color="auto"/>
            <w:right w:val="none" w:sz="0" w:space="0" w:color="auto"/>
          </w:divBdr>
        </w:div>
        <w:div w:id="1881746183">
          <w:marLeft w:val="1800"/>
          <w:marRight w:val="0"/>
          <w:marTop w:val="0"/>
          <w:marBottom w:val="0"/>
          <w:divBdr>
            <w:top w:val="none" w:sz="0" w:space="0" w:color="auto"/>
            <w:left w:val="none" w:sz="0" w:space="0" w:color="auto"/>
            <w:bottom w:val="none" w:sz="0" w:space="0" w:color="auto"/>
            <w:right w:val="none" w:sz="0" w:space="0" w:color="auto"/>
          </w:divBdr>
        </w:div>
        <w:div w:id="1991859074">
          <w:marLeft w:val="547"/>
          <w:marRight w:val="0"/>
          <w:marTop w:val="0"/>
          <w:marBottom w:val="0"/>
          <w:divBdr>
            <w:top w:val="none" w:sz="0" w:space="0" w:color="auto"/>
            <w:left w:val="none" w:sz="0" w:space="0" w:color="auto"/>
            <w:bottom w:val="none" w:sz="0" w:space="0" w:color="auto"/>
            <w:right w:val="none" w:sz="0" w:space="0" w:color="auto"/>
          </w:divBdr>
        </w:div>
      </w:divsChild>
    </w:div>
    <w:div w:id="563561242">
      <w:bodyDiv w:val="1"/>
      <w:marLeft w:val="0"/>
      <w:marRight w:val="0"/>
      <w:marTop w:val="0"/>
      <w:marBottom w:val="0"/>
      <w:divBdr>
        <w:top w:val="none" w:sz="0" w:space="0" w:color="auto"/>
        <w:left w:val="none" w:sz="0" w:space="0" w:color="auto"/>
        <w:bottom w:val="none" w:sz="0" w:space="0" w:color="auto"/>
        <w:right w:val="none" w:sz="0" w:space="0" w:color="auto"/>
      </w:divBdr>
    </w:div>
    <w:div w:id="573245540">
      <w:bodyDiv w:val="1"/>
      <w:marLeft w:val="0"/>
      <w:marRight w:val="0"/>
      <w:marTop w:val="0"/>
      <w:marBottom w:val="0"/>
      <w:divBdr>
        <w:top w:val="none" w:sz="0" w:space="0" w:color="auto"/>
        <w:left w:val="none" w:sz="0" w:space="0" w:color="auto"/>
        <w:bottom w:val="none" w:sz="0" w:space="0" w:color="auto"/>
        <w:right w:val="none" w:sz="0" w:space="0" w:color="auto"/>
      </w:divBdr>
    </w:div>
    <w:div w:id="648051767">
      <w:bodyDiv w:val="1"/>
      <w:marLeft w:val="0"/>
      <w:marRight w:val="0"/>
      <w:marTop w:val="0"/>
      <w:marBottom w:val="0"/>
      <w:divBdr>
        <w:top w:val="none" w:sz="0" w:space="0" w:color="auto"/>
        <w:left w:val="none" w:sz="0" w:space="0" w:color="auto"/>
        <w:bottom w:val="none" w:sz="0" w:space="0" w:color="auto"/>
        <w:right w:val="none" w:sz="0" w:space="0" w:color="auto"/>
      </w:divBdr>
      <w:divsChild>
        <w:div w:id="1217740862">
          <w:marLeft w:val="0"/>
          <w:marRight w:val="0"/>
          <w:marTop w:val="0"/>
          <w:marBottom w:val="0"/>
          <w:divBdr>
            <w:top w:val="none" w:sz="0" w:space="0" w:color="auto"/>
            <w:left w:val="none" w:sz="0" w:space="0" w:color="auto"/>
            <w:bottom w:val="none" w:sz="0" w:space="0" w:color="auto"/>
            <w:right w:val="none" w:sz="0" w:space="0" w:color="auto"/>
          </w:divBdr>
        </w:div>
      </w:divsChild>
    </w:div>
    <w:div w:id="658383858">
      <w:bodyDiv w:val="1"/>
      <w:marLeft w:val="0"/>
      <w:marRight w:val="0"/>
      <w:marTop w:val="0"/>
      <w:marBottom w:val="0"/>
      <w:divBdr>
        <w:top w:val="none" w:sz="0" w:space="0" w:color="auto"/>
        <w:left w:val="none" w:sz="0" w:space="0" w:color="auto"/>
        <w:bottom w:val="none" w:sz="0" w:space="0" w:color="auto"/>
        <w:right w:val="none" w:sz="0" w:space="0" w:color="auto"/>
      </w:divBdr>
    </w:div>
    <w:div w:id="693193862">
      <w:bodyDiv w:val="1"/>
      <w:marLeft w:val="0"/>
      <w:marRight w:val="0"/>
      <w:marTop w:val="0"/>
      <w:marBottom w:val="0"/>
      <w:divBdr>
        <w:top w:val="none" w:sz="0" w:space="0" w:color="auto"/>
        <w:left w:val="none" w:sz="0" w:space="0" w:color="auto"/>
        <w:bottom w:val="none" w:sz="0" w:space="0" w:color="auto"/>
        <w:right w:val="none" w:sz="0" w:space="0" w:color="auto"/>
      </w:divBdr>
    </w:div>
    <w:div w:id="703598776">
      <w:bodyDiv w:val="1"/>
      <w:marLeft w:val="0"/>
      <w:marRight w:val="0"/>
      <w:marTop w:val="0"/>
      <w:marBottom w:val="0"/>
      <w:divBdr>
        <w:top w:val="none" w:sz="0" w:space="0" w:color="auto"/>
        <w:left w:val="none" w:sz="0" w:space="0" w:color="auto"/>
        <w:bottom w:val="none" w:sz="0" w:space="0" w:color="auto"/>
        <w:right w:val="none" w:sz="0" w:space="0" w:color="auto"/>
      </w:divBdr>
    </w:div>
    <w:div w:id="723869101">
      <w:bodyDiv w:val="1"/>
      <w:marLeft w:val="0"/>
      <w:marRight w:val="0"/>
      <w:marTop w:val="0"/>
      <w:marBottom w:val="0"/>
      <w:divBdr>
        <w:top w:val="none" w:sz="0" w:space="0" w:color="auto"/>
        <w:left w:val="none" w:sz="0" w:space="0" w:color="auto"/>
        <w:bottom w:val="none" w:sz="0" w:space="0" w:color="auto"/>
        <w:right w:val="none" w:sz="0" w:space="0" w:color="auto"/>
      </w:divBdr>
    </w:div>
    <w:div w:id="725839293">
      <w:bodyDiv w:val="1"/>
      <w:marLeft w:val="0"/>
      <w:marRight w:val="0"/>
      <w:marTop w:val="0"/>
      <w:marBottom w:val="0"/>
      <w:divBdr>
        <w:top w:val="none" w:sz="0" w:space="0" w:color="auto"/>
        <w:left w:val="none" w:sz="0" w:space="0" w:color="auto"/>
        <w:bottom w:val="none" w:sz="0" w:space="0" w:color="auto"/>
        <w:right w:val="none" w:sz="0" w:space="0" w:color="auto"/>
      </w:divBdr>
    </w:div>
    <w:div w:id="776292796">
      <w:bodyDiv w:val="1"/>
      <w:marLeft w:val="0"/>
      <w:marRight w:val="0"/>
      <w:marTop w:val="0"/>
      <w:marBottom w:val="0"/>
      <w:divBdr>
        <w:top w:val="none" w:sz="0" w:space="0" w:color="auto"/>
        <w:left w:val="none" w:sz="0" w:space="0" w:color="auto"/>
        <w:bottom w:val="none" w:sz="0" w:space="0" w:color="auto"/>
        <w:right w:val="none" w:sz="0" w:space="0" w:color="auto"/>
      </w:divBdr>
    </w:div>
    <w:div w:id="782119475">
      <w:bodyDiv w:val="1"/>
      <w:marLeft w:val="0"/>
      <w:marRight w:val="0"/>
      <w:marTop w:val="0"/>
      <w:marBottom w:val="0"/>
      <w:divBdr>
        <w:top w:val="none" w:sz="0" w:space="0" w:color="auto"/>
        <w:left w:val="none" w:sz="0" w:space="0" w:color="auto"/>
        <w:bottom w:val="none" w:sz="0" w:space="0" w:color="auto"/>
        <w:right w:val="none" w:sz="0" w:space="0" w:color="auto"/>
      </w:divBdr>
    </w:div>
    <w:div w:id="804280061">
      <w:bodyDiv w:val="1"/>
      <w:marLeft w:val="0"/>
      <w:marRight w:val="0"/>
      <w:marTop w:val="0"/>
      <w:marBottom w:val="0"/>
      <w:divBdr>
        <w:top w:val="none" w:sz="0" w:space="0" w:color="auto"/>
        <w:left w:val="none" w:sz="0" w:space="0" w:color="auto"/>
        <w:bottom w:val="none" w:sz="0" w:space="0" w:color="auto"/>
        <w:right w:val="none" w:sz="0" w:space="0" w:color="auto"/>
      </w:divBdr>
    </w:div>
    <w:div w:id="833685806">
      <w:bodyDiv w:val="1"/>
      <w:marLeft w:val="0"/>
      <w:marRight w:val="0"/>
      <w:marTop w:val="0"/>
      <w:marBottom w:val="0"/>
      <w:divBdr>
        <w:top w:val="none" w:sz="0" w:space="0" w:color="auto"/>
        <w:left w:val="none" w:sz="0" w:space="0" w:color="auto"/>
        <w:bottom w:val="none" w:sz="0" w:space="0" w:color="auto"/>
        <w:right w:val="none" w:sz="0" w:space="0" w:color="auto"/>
      </w:divBdr>
    </w:div>
    <w:div w:id="844319699">
      <w:bodyDiv w:val="1"/>
      <w:marLeft w:val="0"/>
      <w:marRight w:val="0"/>
      <w:marTop w:val="0"/>
      <w:marBottom w:val="0"/>
      <w:divBdr>
        <w:top w:val="none" w:sz="0" w:space="0" w:color="auto"/>
        <w:left w:val="none" w:sz="0" w:space="0" w:color="auto"/>
        <w:bottom w:val="none" w:sz="0" w:space="0" w:color="auto"/>
        <w:right w:val="none" w:sz="0" w:space="0" w:color="auto"/>
      </w:divBdr>
    </w:div>
    <w:div w:id="854149543">
      <w:bodyDiv w:val="1"/>
      <w:marLeft w:val="0"/>
      <w:marRight w:val="0"/>
      <w:marTop w:val="0"/>
      <w:marBottom w:val="0"/>
      <w:divBdr>
        <w:top w:val="none" w:sz="0" w:space="0" w:color="auto"/>
        <w:left w:val="none" w:sz="0" w:space="0" w:color="auto"/>
        <w:bottom w:val="none" w:sz="0" w:space="0" w:color="auto"/>
        <w:right w:val="none" w:sz="0" w:space="0" w:color="auto"/>
      </w:divBdr>
    </w:div>
    <w:div w:id="881289071">
      <w:bodyDiv w:val="1"/>
      <w:marLeft w:val="0"/>
      <w:marRight w:val="0"/>
      <w:marTop w:val="0"/>
      <w:marBottom w:val="0"/>
      <w:divBdr>
        <w:top w:val="none" w:sz="0" w:space="0" w:color="auto"/>
        <w:left w:val="none" w:sz="0" w:space="0" w:color="auto"/>
        <w:bottom w:val="none" w:sz="0" w:space="0" w:color="auto"/>
        <w:right w:val="none" w:sz="0" w:space="0" w:color="auto"/>
      </w:divBdr>
    </w:div>
    <w:div w:id="902985652">
      <w:bodyDiv w:val="1"/>
      <w:marLeft w:val="0"/>
      <w:marRight w:val="0"/>
      <w:marTop w:val="0"/>
      <w:marBottom w:val="0"/>
      <w:divBdr>
        <w:top w:val="none" w:sz="0" w:space="0" w:color="auto"/>
        <w:left w:val="none" w:sz="0" w:space="0" w:color="auto"/>
        <w:bottom w:val="none" w:sz="0" w:space="0" w:color="auto"/>
        <w:right w:val="none" w:sz="0" w:space="0" w:color="auto"/>
      </w:divBdr>
    </w:div>
    <w:div w:id="908734833">
      <w:bodyDiv w:val="1"/>
      <w:marLeft w:val="0"/>
      <w:marRight w:val="0"/>
      <w:marTop w:val="0"/>
      <w:marBottom w:val="0"/>
      <w:divBdr>
        <w:top w:val="none" w:sz="0" w:space="0" w:color="auto"/>
        <w:left w:val="none" w:sz="0" w:space="0" w:color="auto"/>
        <w:bottom w:val="none" w:sz="0" w:space="0" w:color="auto"/>
        <w:right w:val="none" w:sz="0" w:space="0" w:color="auto"/>
      </w:divBdr>
    </w:div>
    <w:div w:id="1013217947">
      <w:bodyDiv w:val="1"/>
      <w:marLeft w:val="0"/>
      <w:marRight w:val="0"/>
      <w:marTop w:val="0"/>
      <w:marBottom w:val="0"/>
      <w:divBdr>
        <w:top w:val="none" w:sz="0" w:space="0" w:color="auto"/>
        <w:left w:val="none" w:sz="0" w:space="0" w:color="auto"/>
        <w:bottom w:val="none" w:sz="0" w:space="0" w:color="auto"/>
        <w:right w:val="none" w:sz="0" w:space="0" w:color="auto"/>
      </w:divBdr>
    </w:div>
    <w:div w:id="1042169268">
      <w:bodyDiv w:val="1"/>
      <w:marLeft w:val="0"/>
      <w:marRight w:val="0"/>
      <w:marTop w:val="0"/>
      <w:marBottom w:val="0"/>
      <w:divBdr>
        <w:top w:val="none" w:sz="0" w:space="0" w:color="auto"/>
        <w:left w:val="none" w:sz="0" w:space="0" w:color="auto"/>
        <w:bottom w:val="none" w:sz="0" w:space="0" w:color="auto"/>
        <w:right w:val="none" w:sz="0" w:space="0" w:color="auto"/>
      </w:divBdr>
    </w:div>
    <w:div w:id="1045984876">
      <w:bodyDiv w:val="1"/>
      <w:marLeft w:val="0"/>
      <w:marRight w:val="0"/>
      <w:marTop w:val="0"/>
      <w:marBottom w:val="0"/>
      <w:divBdr>
        <w:top w:val="none" w:sz="0" w:space="0" w:color="auto"/>
        <w:left w:val="none" w:sz="0" w:space="0" w:color="auto"/>
        <w:bottom w:val="none" w:sz="0" w:space="0" w:color="auto"/>
        <w:right w:val="none" w:sz="0" w:space="0" w:color="auto"/>
      </w:divBdr>
    </w:div>
    <w:div w:id="1116556734">
      <w:bodyDiv w:val="1"/>
      <w:marLeft w:val="0"/>
      <w:marRight w:val="0"/>
      <w:marTop w:val="0"/>
      <w:marBottom w:val="0"/>
      <w:divBdr>
        <w:top w:val="none" w:sz="0" w:space="0" w:color="auto"/>
        <w:left w:val="none" w:sz="0" w:space="0" w:color="auto"/>
        <w:bottom w:val="none" w:sz="0" w:space="0" w:color="auto"/>
        <w:right w:val="none" w:sz="0" w:space="0" w:color="auto"/>
      </w:divBdr>
    </w:div>
    <w:div w:id="1147747088">
      <w:bodyDiv w:val="1"/>
      <w:marLeft w:val="0"/>
      <w:marRight w:val="0"/>
      <w:marTop w:val="0"/>
      <w:marBottom w:val="0"/>
      <w:divBdr>
        <w:top w:val="none" w:sz="0" w:space="0" w:color="auto"/>
        <w:left w:val="none" w:sz="0" w:space="0" w:color="auto"/>
        <w:bottom w:val="none" w:sz="0" w:space="0" w:color="auto"/>
        <w:right w:val="none" w:sz="0" w:space="0" w:color="auto"/>
      </w:divBdr>
    </w:div>
    <w:div w:id="1187988364">
      <w:bodyDiv w:val="1"/>
      <w:marLeft w:val="0"/>
      <w:marRight w:val="0"/>
      <w:marTop w:val="0"/>
      <w:marBottom w:val="0"/>
      <w:divBdr>
        <w:top w:val="none" w:sz="0" w:space="0" w:color="auto"/>
        <w:left w:val="none" w:sz="0" w:space="0" w:color="auto"/>
        <w:bottom w:val="none" w:sz="0" w:space="0" w:color="auto"/>
        <w:right w:val="none" w:sz="0" w:space="0" w:color="auto"/>
      </w:divBdr>
    </w:div>
    <w:div w:id="1198004538">
      <w:bodyDiv w:val="1"/>
      <w:marLeft w:val="0"/>
      <w:marRight w:val="0"/>
      <w:marTop w:val="0"/>
      <w:marBottom w:val="0"/>
      <w:divBdr>
        <w:top w:val="none" w:sz="0" w:space="0" w:color="auto"/>
        <w:left w:val="none" w:sz="0" w:space="0" w:color="auto"/>
        <w:bottom w:val="none" w:sz="0" w:space="0" w:color="auto"/>
        <w:right w:val="none" w:sz="0" w:space="0" w:color="auto"/>
      </w:divBdr>
    </w:div>
    <w:div w:id="1217857972">
      <w:bodyDiv w:val="1"/>
      <w:marLeft w:val="0"/>
      <w:marRight w:val="0"/>
      <w:marTop w:val="0"/>
      <w:marBottom w:val="0"/>
      <w:divBdr>
        <w:top w:val="none" w:sz="0" w:space="0" w:color="auto"/>
        <w:left w:val="none" w:sz="0" w:space="0" w:color="auto"/>
        <w:bottom w:val="none" w:sz="0" w:space="0" w:color="auto"/>
        <w:right w:val="none" w:sz="0" w:space="0" w:color="auto"/>
      </w:divBdr>
    </w:div>
    <w:div w:id="1226377213">
      <w:bodyDiv w:val="1"/>
      <w:marLeft w:val="0"/>
      <w:marRight w:val="0"/>
      <w:marTop w:val="0"/>
      <w:marBottom w:val="0"/>
      <w:divBdr>
        <w:top w:val="none" w:sz="0" w:space="0" w:color="auto"/>
        <w:left w:val="none" w:sz="0" w:space="0" w:color="auto"/>
        <w:bottom w:val="none" w:sz="0" w:space="0" w:color="auto"/>
        <w:right w:val="none" w:sz="0" w:space="0" w:color="auto"/>
      </w:divBdr>
    </w:div>
    <w:div w:id="1228959212">
      <w:bodyDiv w:val="1"/>
      <w:marLeft w:val="0"/>
      <w:marRight w:val="0"/>
      <w:marTop w:val="0"/>
      <w:marBottom w:val="0"/>
      <w:divBdr>
        <w:top w:val="none" w:sz="0" w:space="0" w:color="auto"/>
        <w:left w:val="none" w:sz="0" w:space="0" w:color="auto"/>
        <w:bottom w:val="none" w:sz="0" w:space="0" w:color="auto"/>
        <w:right w:val="none" w:sz="0" w:space="0" w:color="auto"/>
      </w:divBdr>
    </w:div>
    <w:div w:id="1228959598">
      <w:bodyDiv w:val="1"/>
      <w:marLeft w:val="0"/>
      <w:marRight w:val="0"/>
      <w:marTop w:val="0"/>
      <w:marBottom w:val="0"/>
      <w:divBdr>
        <w:top w:val="none" w:sz="0" w:space="0" w:color="auto"/>
        <w:left w:val="none" w:sz="0" w:space="0" w:color="auto"/>
        <w:bottom w:val="none" w:sz="0" w:space="0" w:color="auto"/>
        <w:right w:val="none" w:sz="0" w:space="0" w:color="auto"/>
      </w:divBdr>
    </w:div>
    <w:div w:id="1298292317">
      <w:bodyDiv w:val="1"/>
      <w:marLeft w:val="0"/>
      <w:marRight w:val="0"/>
      <w:marTop w:val="0"/>
      <w:marBottom w:val="0"/>
      <w:divBdr>
        <w:top w:val="none" w:sz="0" w:space="0" w:color="auto"/>
        <w:left w:val="none" w:sz="0" w:space="0" w:color="auto"/>
        <w:bottom w:val="none" w:sz="0" w:space="0" w:color="auto"/>
        <w:right w:val="none" w:sz="0" w:space="0" w:color="auto"/>
      </w:divBdr>
    </w:div>
    <w:div w:id="1335185721">
      <w:bodyDiv w:val="1"/>
      <w:marLeft w:val="0"/>
      <w:marRight w:val="0"/>
      <w:marTop w:val="0"/>
      <w:marBottom w:val="0"/>
      <w:divBdr>
        <w:top w:val="none" w:sz="0" w:space="0" w:color="auto"/>
        <w:left w:val="none" w:sz="0" w:space="0" w:color="auto"/>
        <w:bottom w:val="none" w:sz="0" w:space="0" w:color="auto"/>
        <w:right w:val="none" w:sz="0" w:space="0" w:color="auto"/>
      </w:divBdr>
    </w:div>
    <w:div w:id="1391492247">
      <w:bodyDiv w:val="1"/>
      <w:marLeft w:val="0"/>
      <w:marRight w:val="0"/>
      <w:marTop w:val="0"/>
      <w:marBottom w:val="0"/>
      <w:divBdr>
        <w:top w:val="none" w:sz="0" w:space="0" w:color="auto"/>
        <w:left w:val="none" w:sz="0" w:space="0" w:color="auto"/>
        <w:bottom w:val="none" w:sz="0" w:space="0" w:color="auto"/>
        <w:right w:val="none" w:sz="0" w:space="0" w:color="auto"/>
      </w:divBdr>
    </w:div>
    <w:div w:id="1406486571">
      <w:bodyDiv w:val="1"/>
      <w:marLeft w:val="0"/>
      <w:marRight w:val="0"/>
      <w:marTop w:val="0"/>
      <w:marBottom w:val="0"/>
      <w:divBdr>
        <w:top w:val="none" w:sz="0" w:space="0" w:color="auto"/>
        <w:left w:val="none" w:sz="0" w:space="0" w:color="auto"/>
        <w:bottom w:val="none" w:sz="0" w:space="0" w:color="auto"/>
        <w:right w:val="none" w:sz="0" w:space="0" w:color="auto"/>
      </w:divBdr>
    </w:div>
    <w:div w:id="1407723123">
      <w:bodyDiv w:val="1"/>
      <w:marLeft w:val="0"/>
      <w:marRight w:val="0"/>
      <w:marTop w:val="0"/>
      <w:marBottom w:val="0"/>
      <w:divBdr>
        <w:top w:val="none" w:sz="0" w:space="0" w:color="auto"/>
        <w:left w:val="none" w:sz="0" w:space="0" w:color="auto"/>
        <w:bottom w:val="none" w:sz="0" w:space="0" w:color="auto"/>
        <w:right w:val="none" w:sz="0" w:space="0" w:color="auto"/>
      </w:divBdr>
    </w:div>
    <w:div w:id="1475563224">
      <w:bodyDiv w:val="1"/>
      <w:marLeft w:val="0"/>
      <w:marRight w:val="0"/>
      <w:marTop w:val="0"/>
      <w:marBottom w:val="0"/>
      <w:divBdr>
        <w:top w:val="none" w:sz="0" w:space="0" w:color="auto"/>
        <w:left w:val="none" w:sz="0" w:space="0" w:color="auto"/>
        <w:bottom w:val="none" w:sz="0" w:space="0" w:color="auto"/>
        <w:right w:val="none" w:sz="0" w:space="0" w:color="auto"/>
      </w:divBdr>
    </w:div>
    <w:div w:id="1590387350">
      <w:bodyDiv w:val="1"/>
      <w:marLeft w:val="0"/>
      <w:marRight w:val="0"/>
      <w:marTop w:val="0"/>
      <w:marBottom w:val="0"/>
      <w:divBdr>
        <w:top w:val="none" w:sz="0" w:space="0" w:color="auto"/>
        <w:left w:val="none" w:sz="0" w:space="0" w:color="auto"/>
        <w:bottom w:val="none" w:sz="0" w:space="0" w:color="auto"/>
        <w:right w:val="none" w:sz="0" w:space="0" w:color="auto"/>
      </w:divBdr>
    </w:div>
    <w:div w:id="1670013263">
      <w:bodyDiv w:val="1"/>
      <w:marLeft w:val="0"/>
      <w:marRight w:val="0"/>
      <w:marTop w:val="0"/>
      <w:marBottom w:val="0"/>
      <w:divBdr>
        <w:top w:val="none" w:sz="0" w:space="0" w:color="auto"/>
        <w:left w:val="none" w:sz="0" w:space="0" w:color="auto"/>
        <w:bottom w:val="none" w:sz="0" w:space="0" w:color="auto"/>
        <w:right w:val="none" w:sz="0" w:space="0" w:color="auto"/>
      </w:divBdr>
    </w:div>
    <w:div w:id="1722362399">
      <w:bodyDiv w:val="1"/>
      <w:marLeft w:val="0"/>
      <w:marRight w:val="0"/>
      <w:marTop w:val="0"/>
      <w:marBottom w:val="0"/>
      <w:divBdr>
        <w:top w:val="none" w:sz="0" w:space="0" w:color="auto"/>
        <w:left w:val="none" w:sz="0" w:space="0" w:color="auto"/>
        <w:bottom w:val="none" w:sz="0" w:space="0" w:color="auto"/>
        <w:right w:val="none" w:sz="0" w:space="0" w:color="auto"/>
      </w:divBdr>
    </w:div>
    <w:div w:id="1734816630">
      <w:bodyDiv w:val="1"/>
      <w:marLeft w:val="0"/>
      <w:marRight w:val="0"/>
      <w:marTop w:val="0"/>
      <w:marBottom w:val="0"/>
      <w:divBdr>
        <w:top w:val="none" w:sz="0" w:space="0" w:color="auto"/>
        <w:left w:val="none" w:sz="0" w:space="0" w:color="auto"/>
        <w:bottom w:val="none" w:sz="0" w:space="0" w:color="auto"/>
        <w:right w:val="none" w:sz="0" w:space="0" w:color="auto"/>
      </w:divBdr>
    </w:div>
    <w:div w:id="1741172372">
      <w:bodyDiv w:val="1"/>
      <w:marLeft w:val="0"/>
      <w:marRight w:val="0"/>
      <w:marTop w:val="0"/>
      <w:marBottom w:val="0"/>
      <w:divBdr>
        <w:top w:val="none" w:sz="0" w:space="0" w:color="auto"/>
        <w:left w:val="none" w:sz="0" w:space="0" w:color="auto"/>
        <w:bottom w:val="none" w:sz="0" w:space="0" w:color="auto"/>
        <w:right w:val="none" w:sz="0" w:space="0" w:color="auto"/>
      </w:divBdr>
    </w:div>
    <w:div w:id="1864980078">
      <w:bodyDiv w:val="1"/>
      <w:marLeft w:val="0"/>
      <w:marRight w:val="0"/>
      <w:marTop w:val="0"/>
      <w:marBottom w:val="0"/>
      <w:divBdr>
        <w:top w:val="none" w:sz="0" w:space="0" w:color="auto"/>
        <w:left w:val="none" w:sz="0" w:space="0" w:color="auto"/>
        <w:bottom w:val="none" w:sz="0" w:space="0" w:color="auto"/>
        <w:right w:val="none" w:sz="0" w:space="0" w:color="auto"/>
      </w:divBdr>
    </w:div>
    <w:div w:id="1881093377">
      <w:bodyDiv w:val="1"/>
      <w:marLeft w:val="0"/>
      <w:marRight w:val="0"/>
      <w:marTop w:val="0"/>
      <w:marBottom w:val="0"/>
      <w:divBdr>
        <w:top w:val="none" w:sz="0" w:space="0" w:color="auto"/>
        <w:left w:val="none" w:sz="0" w:space="0" w:color="auto"/>
        <w:bottom w:val="none" w:sz="0" w:space="0" w:color="auto"/>
        <w:right w:val="none" w:sz="0" w:space="0" w:color="auto"/>
      </w:divBdr>
    </w:div>
    <w:div w:id="1917518350">
      <w:bodyDiv w:val="1"/>
      <w:marLeft w:val="0"/>
      <w:marRight w:val="0"/>
      <w:marTop w:val="0"/>
      <w:marBottom w:val="0"/>
      <w:divBdr>
        <w:top w:val="none" w:sz="0" w:space="0" w:color="auto"/>
        <w:left w:val="none" w:sz="0" w:space="0" w:color="auto"/>
        <w:bottom w:val="none" w:sz="0" w:space="0" w:color="auto"/>
        <w:right w:val="none" w:sz="0" w:space="0" w:color="auto"/>
      </w:divBdr>
    </w:div>
    <w:div w:id="1925453896">
      <w:bodyDiv w:val="1"/>
      <w:marLeft w:val="0"/>
      <w:marRight w:val="0"/>
      <w:marTop w:val="0"/>
      <w:marBottom w:val="0"/>
      <w:divBdr>
        <w:top w:val="none" w:sz="0" w:space="0" w:color="auto"/>
        <w:left w:val="none" w:sz="0" w:space="0" w:color="auto"/>
        <w:bottom w:val="none" w:sz="0" w:space="0" w:color="auto"/>
        <w:right w:val="none" w:sz="0" w:space="0" w:color="auto"/>
      </w:divBdr>
    </w:div>
    <w:div w:id="1936358357">
      <w:bodyDiv w:val="1"/>
      <w:marLeft w:val="0"/>
      <w:marRight w:val="0"/>
      <w:marTop w:val="0"/>
      <w:marBottom w:val="0"/>
      <w:divBdr>
        <w:top w:val="none" w:sz="0" w:space="0" w:color="auto"/>
        <w:left w:val="none" w:sz="0" w:space="0" w:color="auto"/>
        <w:bottom w:val="none" w:sz="0" w:space="0" w:color="auto"/>
        <w:right w:val="none" w:sz="0" w:space="0" w:color="auto"/>
      </w:divBdr>
    </w:div>
    <w:div w:id="2010013067">
      <w:bodyDiv w:val="1"/>
      <w:marLeft w:val="0"/>
      <w:marRight w:val="0"/>
      <w:marTop w:val="0"/>
      <w:marBottom w:val="0"/>
      <w:divBdr>
        <w:top w:val="none" w:sz="0" w:space="0" w:color="auto"/>
        <w:left w:val="none" w:sz="0" w:space="0" w:color="auto"/>
        <w:bottom w:val="none" w:sz="0" w:space="0" w:color="auto"/>
        <w:right w:val="none" w:sz="0" w:space="0" w:color="auto"/>
      </w:divBdr>
    </w:div>
    <w:div w:id="2058165683">
      <w:bodyDiv w:val="1"/>
      <w:marLeft w:val="0"/>
      <w:marRight w:val="0"/>
      <w:marTop w:val="0"/>
      <w:marBottom w:val="0"/>
      <w:divBdr>
        <w:top w:val="none" w:sz="0" w:space="0" w:color="auto"/>
        <w:left w:val="none" w:sz="0" w:space="0" w:color="auto"/>
        <w:bottom w:val="none" w:sz="0" w:space="0" w:color="auto"/>
        <w:right w:val="none" w:sz="0" w:space="0" w:color="auto"/>
      </w:divBdr>
    </w:div>
    <w:div w:id="2079014407">
      <w:bodyDiv w:val="1"/>
      <w:marLeft w:val="0"/>
      <w:marRight w:val="0"/>
      <w:marTop w:val="0"/>
      <w:marBottom w:val="0"/>
      <w:divBdr>
        <w:top w:val="none" w:sz="0" w:space="0" w:color="auto"/>
        <w:left w:val="none" w:sz="0" w:space="0" w:color="auto"/>
        <w:bottom w:val="none" w:sz="0" w:space="0" w:color="auto"/>
        <w:right w:val="none" w:sz="0" w:space="0" w:color="auto"/>
      </w:divBdr>
    </w:div>
    <w:div w:id="2092971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5" Type="http://schemas.openxmlformats.org/officeDocument/2006/relationships/numbering" Target="numbering.xml"/><Relationship Id="rId15" Type="http://schemas.microsoft.com/office/2007/relationships/diagramDrawing" Target="diagrams/drawing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5BB5A43-9861-2849-9522-16680402C92A}" type="doc">
      <dgm:prSet loTypeId="urn:microsoft.com/office/officeart/2008/layout/NameandTitleOrganizationalChart" loCatId="" qsTypeId="urn:microsoft.com/office/officeart/2005/8/quickstyle/simple4" qsCatId="simple" csTypeId="urn:microsoft.com/office/officeart/2005/8/colors/accent1_2" csCatId="accent1" phldr="1"/>
      <dgm:spPr/>
      <dgm:t>
        <a:bodyPr/>
        <a:lstStyle/>
        <a:p>
          <a:endParaRPr lang="en-US"/>
        </a:p>
      </dgm:t>
    </dgm:pt>
    <dgm:pt modelId="{09A10B12-3F35-8848-95AB-71A1B0A31C0A}">
      <dgm:prSet phldrT="[Text]" custT="1"/>
      <dgm:spPr>
        <a:solidFill>
          <a:srgbClr val="006600"/>
        </a:solidFill>
      </dgm:spPr>
      <dgm:t>
        <a:bodyPr/>
        <a:lstStyle/>
        <a:p>
          <a:pPr algn="ctr"/>
          <a:r>
            <a:rPr lang="en-US" sz="800" b="1">
              <a:latin typeface="Verdana"/>
              <a:cs typeface="Verdana"/>
            </a:rPr>
            <a:t>1. úroveň podpory</a:t>
          </a:r>
        </a:p>
      </dgm:t>
    </dgm:pt>
    <dgm:pt modelId="{F1C1274E-7E0E-FC4F-96FC-D58A226447DE}" type="parTrans" cxnId="{55973FD6-D79A-4A4C-9D87-94B9D1136166}">
      <dgm:prSet/>
      <dgm:spPr/>
      <dgm:t>
        <a:bodyPr/>
        <a:lstStyle/>
        <a:p>
          <a:pPr algn="ctr"/>
          <a:endParaRPr lang="en-US"/>
        </a:p>
      </dgm:t>
    </dgm:pt>
    <dgm:pt modelId="{8054CB41-819E-D34C-9548-E74CF18A6017}" type="sibTrans" cxnId="{55973FD6-D79A-4A4C-9D87-94B9D1136166}">
      <dgm:prSet custT="1"/>
      <dgm:spPr>
        <a:ln>
          <a:solidFill>
            <a:srgbClr val="006600"/>
          </a:solidFill>
        </a:ln>
      </dgm:spPr>
      <dgm:t>
        <a:bodyPr/>
        <a:lstStyle/>
        <a:p>
          <a:pPr algn="ctr"/>
          <a:r>
            <a:rPr lang="cs-CZ" sz="800" b="0">
              <a:latin typeface="Verdana"/>
              <a:cs typeface="Verdana"/>
            </a:rPr>
            <a:t>ServiceDesk </a:t>
          </a:r>
          <a:r>
            <a:rPr lang="en-US" sz="800" b="0">
              <a:latin typeface="Verdana"/>
              <a:cs typeface="Verdana"/>
            </a:rPr>
            <a:t>SZIF</a:t>
          </a:r>
        </a:p>
      </dgm:t>
    </dgm:pt>
    <dgm:pt modelId="{E5D7B897-CABD-C849-A3D2-47E59A52AB87}">
      <dgm:prSet phldrT="[Text]" custT="1"/>
      <dgm:spPr>
        <a:solidFill>
          <a:srgbClr val="AEEAC1"/>
        </a:solidFill>
      </dgm:spPr>
      <dgm:t>
        <a:bodyPr/>
        <a:lstStyle/>
        <a:p>
          <a:pPr algn="ctr"/>
          <a:r>
            <a:rPr lang="en-US" sz="800" b="1">
              <a:solidFill>
                <a:srgbClr val="000000"/>
              </a:solidFill>
              <a:latin typeface="Verdana"/>
              <a:cs typeface="Verdana"/>
            </a:rPr>
            <a:t>2. úroveň podpory </a:t>
          </a:r>
          <a:r>
            <a:rPr lang="cs-CZ" sz="800" b="1">
              <a:solidFill>
                <a:srgbClr val="000000"/>
              </a:solidFill>
              <a:latin typeface="Verdana"/>
              <a:cs typeface="Verdana"/>
            </a:rPr>
            <a:t>IS SZIF</a:t>
          </a:r>
          <a:endParaRPr lang="en-US" sz="800" b="1">
            <a:solidFill>
              <a:srgbClr val="000000"/>
            </a:solidFill>
            <a:latin typeface="Verdana"/>
            <a:cs typeface="Verdana"/>
          </a:endParaRPr>
        </a:p>
      </dgm:t>
    </dgm:pt>
    <dgm:pt modelId="{34A7E6ED-E4F0-5C4E-B27E-4F4D2DAB1C9F}" type="parTrans" cxnId="{14F752E1-B5CB-C342-9A5E-76D464CB854B}">
      <dgm:prSet/>
      <dgm:spPr>
        <a:ln>
          <a:solidFill>
            <a:srgbClr val="006600"/>
          </a:solidFill>
        </a:ln>
      </dgm:spPr>
      <dgm:t>
        <a:bodyPr/>
        <a:lstStyle/>
        <a:p>
          <a:pPr algn="ctr"/>
          <a:endParaRPr lang="en-US" sz="800" b="1">
            <a:latin typeface="Verdana"/>
            <a:cs typeface="Verdana"/>
          </a:endParaRPr>
        </a:p>
      </dgm:t>
    </dgm:pt>
    <dgm:pt modelId="{267958B8-3656-2B44-BBB3-21B04A7829E1}" type="sibTrans" cxnId="{14F752E1-B5CB-C342-9A5E-76D464CB854B}">
      <dgm:prSet custT="1"/>
      <dgm:spPr>
        <a:ln>
          <a:solidFill>
            <a:srgbClr val="006600"/>
          </a:solidFill>
        </a:ln>
      </dgm:spPr>
      <dgm:t>
        <a:bodyPr/>
        <a:lstStyle/>
        <a:p>
          <a:pPr algn="ctr"/>
          <a:r>
            <a:rPr lang="en-US" sz="800" b="0">
              <a:latin typeface="Verdana"/>
              <a:cs typeface="Verdana"/>
            </a:rPr>
            <a:t>ServiceDesk S</a:t>
          </a:r>
          <a:r>
            <a:rPr lang="cs-CZ" sz="800" b="0">
              <a:latin typeface="Verdana"/>
              <a:cs typeface="Verdana"/>
            </a:rPr>
            <a:t>ZIF/nástroj Dodavatele</a:t>
          </a:r>
          <a:endParaRPr lang="en-US" sz="800" b="0">
            <a:latin typeface="Verdana"/>
            <a:cs typeface="Verdana"/>
          </a:endParaRPr>
        </a:p>
      </dgm:t>
    </dgm:pt>
    <dgm:pt modelId="{382EF6F8-C74D-DD41-9857-F647F15B1364}">
      <dgm:prSet phldrT="[Text]" custT="1"/>
      <dgm:spPr>
        <a:solidFill>
          <a:schemeClr val="bg1">
            <a:lumMod val="85000"/>
          </a:schemeClr>
        </a:solidFill>
        <a:ln>
          <a:solidFill>
            <a:srgbClr val="006600"/>
          </a:solidFill>
        </a:ln>
      </dgm:spPr>
      <dgm:t>
        <a:bodyPr/>
        <a:lstStyle/>
        <a:p>
          <a:pPr algn="ctr"/>
          <a:r>
            <a:rPr lang="en-US" sz="800" b="1">
              <a:solidFill>
                <a:srgbClr val="000000"/>
              </a:solidFill>
              <a:latin typeface="Verdana"/>
              <a:cs typeface="Verdana"/>
            </a:rPr>
            <a:t>3. úroveň podpory </a:t>
          </a:r>
          <a:r>
            <a:rPr lang="cs-CZ" sz="800" b="1">
              <a:solidFill>
                <a:srgbClr val="000000"/>
              </a:solidFill>
              <a:latin typeface="Verdana"/>
              <a:cs typeface="Verdana"/>
            </a:rPr>
            <a:t>IS SZIF</a:t>
          </a:r>
          <a:endParaRPr lang="en-US" sz="800" b="1">
            <a:solidFill>
              <a:srgbClr val="000000"/>
            </a:solidFill>
            <a:latin typeface="Verdana"/>
            <a:cs typeface="Verdana"/>
          </a:endParaRPr>
        </a:p>
      </dgm:t>
    </dgm:pt>
    <dgm:pt modelId="{C3974987-42E7-2641-AD17-BF264E028B24}" type="parTrans" cxnId="{D28EA210-D183-CD40-8A42-9572E169A10B}">
      <dgm:prSet/>
      <dgm:spPr>
        <a:ln>
          <a:solidFill>
            <a:srgbClr val="006600"/>
          </a:solidFill>
        </a:ln>
      </dgm:spPr>
      <dgm:t>
        <a:bodyPr/>
        <a:lstStyle/>
        <a:p>
          <a:pPr algn="ctr"/>
          <a:endParaRPr lang="en-US" sz="800" b="1">
            <a:latin typeface="Verdana"/>
            <a:cs typeface="Verdana"/>
          </a:endParaRPr>
        </a:p>
      </dgm:t>
    </dgm:pt>
    <dgm:pt modelId="{4FCA4FE7-248E-5941-8D6B-28FF85FEA636}" type="sibTrans" cxnId="{D28EA210-D183-CD40-8A42-9572E169A10B}">
      <dgm:prSet custT="1"/>
      <dgm:spPr>
        <a:solidFill>
          <a:schemeClr val="bg1">
            <a:lumMod val="85000"/>
          </a:schemeClr>
        </a:solidFill>
        <a:ln>
          <a:solidFill>
            <a:srgbClr val="006600"/>
          </a:solidFill>
        </a:ln>
      </dgm:spPr>
      <dgm:t>
        <a:bodyPr/>
        <a:lstStyle/>
        <a:p>
          <a:pPr algn="ctr"/>
          <a:r>
            <a:rPr lang="en-US" sz="800">
              <a:solidFill>
                <a:srgbClr val="000000"/>
              </a:solidFill>
              <a:latin typeface="Verdana"/>
              <a:cs typeface="Verdana"/>
            </a:rPr>
            <a:t>dodavatelé a výrobci</a:t>
          </a:r>
          <a:endParaRPr lang="en-US" sz="800" b="0">
            <a:solidFill>
              <a:srgbClr val="000000"/>
            </a:solidFill>
            <a:latin typeface="Verdana"/>
            <a:cs typeface="Verdana"/>
          </a:endParaRPr>
        </a:p>
      </dgm:t>
    </dgm:pt>
    <dgm:pt modelId="{D50C4AA5-71C6-7A46-9437-A1C1CF3365B5}" type="pres">
      <dgm:prSet presAssocID="{C5BB5A43-9861-2849-9522-16680402C92A}" presName="hierChild1" presStyleCnt="0">
        <dgm:presLayoutVars>
          <dgm:orgChart val="1"/>
          <dgm:chPref val="1"/>
          <dgm:dir/>
          <dgm:animOne val="branch"/>
          <dgm:animLvl val="lvl"/>
          <dgm:resizeHandles/>
        </dgm:presLayoutVars>
      </dgm:prSet>
      <dgm:spPr/>
    </dgm:pt>
    <dgm:pt modelId="{0E84E08B-B6B6-4646-A562-9321B9941CF2}" type="pres">
      <dgm:prSet presAssocID="{09A10B12-3F35-8848-95AB-71A1B0A31C0A}" presName="hierRoot1" presStyleCnt="0">
        <dgm:presLayoutVars>
          <dgm:hierBranch val="init"/>
        </dgm:presLayoutVars>
      </dgm:prSet>
      <dgm:spPr/>
    </dgm:pt>
    <dgm:pt modelId="{37CF1192-C7FC-E041-BF87-6F6135D6D7FE}" type="pres">
      <dgm:prSet presAssocID="{09A10B12-3F35-8848-95AB-71A1B0A31C0A}" presName="rootComposite1" presStyleCnt="0"/>
      <dgm:spPr/>
    </dgm:pt>
    <dgm:pt modelId="{39AF79F5-5906-C243-91BA-C4E3C71C30F6}" type="pres">
      <dgm:prSet presAssocID="{09A10B12-3F35-8848-95AB-71A1B0A31C0A}" presName="rootText1" presStyleLbl="node0" presStyleIdx="0" presStyleCnt="1">
        <dgm:presLayoutVars>
          <dgm:chMax/>
          <dgm:chPref val="3"/>
        </dgm:presLayoutVars>
      </dgm:prSet>
      <dgm:spPr/>
    </dgm:pt>
    <dgm:pt modelId="{8243A592-66E4-7C48-A6FE-F141BDC896DB}" type="pres">
      <dgm:prSet presAssocID="{09A10B12-3F35-8848-95AB-71A1B0A31C0A}" presName="titleText1" presStyleLbl="fgAcc0" presStyleIdx="0" presStyleCnt="1">
        <dgm:presLayoutVars>
          <dgm:chMax val="0"/>
          <dgm:chPref val="0"/>
        </dgm:presLayoutVars>
      </dgm:prSet>
      <dgm:spPr/>
    </dgm:pt>
    <dgm:pt modelId="{DBFC7736-D98B-4441-BE6A-949043CC4BE6}" type="pres">
      <dgm:prSet presAssocID="{09A10B12-3F35-8848-95AB-71A1B0A31C0A}" presName="rootConnector1" presStyleLbl="node1" presStyleIdx="0" presStyleCnt="2"/>
      <dgm:spPr/>
    </dgm:pt>
    <dgm:pt modelId="{6A63C68B-EE80-9546-897E-1A0F8B8B9358}" type="pres">
      <dgm:prSet presAssocID="{09A10B12-3F35-8848-95AB-71A1B0A31C0A}" presName="hierChild2" presStyleCnt="0"/>
      <dgm:spPr/>
    </dgm:pt>
    <dgm:pt modelId="{3BA2ACAF-565B-3147-97BF-872F867B31C9}" type="pres">
      <dgm:prSet presAssocID="{34A7E6ED-E4F0-5C4E-B27E-4F4D2DAB1C9F}" presName="Name37" presStyleLbl="parChTrans1D2" presStyleIdx="0" presStyleCnt="1"/>
      <dgm:spPr/>
    </dgm:pt>
    <dgm:pt modelId="{4ED1B3E2-B1EA-F944-AB97-7E2700AF1F5E}" type="pres">
      <dgm:prSet presAssocID="{E5D7B897-CABD-C849-A3D2-47E59A52AB87}" presName="hierRoot2" presStyleCnt="0">
        <dgm:presLayoutVars>
          <dgm:hierBranch val="init"/>
        </dgm:presLayoutVars>
      </dgm:prSet>
      <dgm:spPr/>
    </dgm:pt>
    <dgm:pt modelId="{F004B75D-CE3C-854F-BA86-48F69E1C0153}" type="pres">
      <dgm:prSet presAssocID="{E5D7B897-CABD-C849-A3D2-47E59A52AB87}" presName="rootComposite" presStyleCnt="0"/>
      <dgm:spPr/>
    </dgm:pt>
    <dgm:pt modelId="{929F4432-6E75-E54E-8E66-8EDA3386E73F}" type="pres">
      <dgm:prSet presAssocID="{E5D7B897-CABD-C849-A3D2-47E59A52AB87}" presName="rootText" presStyleLbl="node1" presStyleIdx="0" presStyleCnt="2">
        <dgm:presLayoutVars>
          <dgm:chMax/>
          <dgm:chPref val="3"/>
        </dgm:presLayoutVars>
      </dgm:prSet>
      <dgm:spPr/>
    </dgm:pt>
    <dgm:pt modelId="{39E8335D-7680-824B-A128-2B9008382F59}" type="pres">
      <dgm:prSet presAssocID="{E5D7B897-CABD-C849-A3D2-47E59A52AB87}" presName="titleText2" presStyleLbl="fgAcc1" presStyleIdx="0" presStyleCnt="2" custScaleY="107638" custLinFactNeighborX="5141" custLinFactNeighborY="32441">
        <dgm:presLayoutVars>
          <dgm:chMax val="0"/>
          <dgm:chPref val="0"/>
        </dgm:presLayoutVars>
      </dgm:prSet>
      <dgm:spPr/>
    </dgm:pt>
    <dgm:pt modelId="{9E21F386-11D9-EF43-A2C5-7B0E14408F98}" type="pres">
      <dgm:prSet presAssocID="{E5D7B897-CABD-C849-A3D2-47E59A52AB87}" presName="rootConnector" presStyleLbl="node2" presStyleIdx="0" presStyleCnt="0"/>
      <dgm:spPr/>
    </dgm:pt>
    <dgm:pt modelId="{363113B5-CD83-AE4F-81F7-F392F5F9D38D}" type="pres">
      <dgm:prSet presAssocID="{E5D7B897-CABD-C849-A3D2-47E59A52AB87}" presName="hierChild4" presStyleCnt="0"/>
      <dgm:spPr/>
    </dgm:pt>
    <dgm:pt modelId="{8B277C94-38ED-A04F-BC79-A6C3473338C9}" type="pres">
      <dgm:prSet presAssocID="{C3974987-42E7-2641-AD17-BF264E028B24}" presName="Name37" presStyleLbl="parChTrans1D3" presStyleIdx="0" presStyleCnt="1"/>
      <dgm:spPr/>
    </dgm:pt>
    <dgm:pt modelId="{E8B20449-3C5B-3846-B94D-D624E58DBD12}" type="pres">
      <dgm:prSet presAssocID="{382EF6F8-C74D-DD41-9857-F647F15B1364}" presName="hierRoot2" presStyleCnt="0">
        <dgm:presLayoutVars>
          <dgm:hierBranch val="init"/>
        </dgm:presLayoutVars>
      </dgm:prSet>
      <dgm:spPr/>
    </dgm:pt>
    <dgm:pt modelId="{9CC871C1-4DD5-0248-BA94-D3B233104848}" type="pres">
      <dgm:prSet presAssocID="{382EF6F8-C74D-DD41-9857-F647F15B1364}" presName="rootComposite" presStyleCnt="0"/>
      <dgm:spPr/>
    </dgm:pt>
    <dgm:pt modelId="{8B968178-F65D-6F46-BFE5-324856EA5DA8}" type="pres">
      <dgm:prSet presAssocID="{382EF6F8-C74D-DD41-9857-F647F15B1364}" presName="rootText" presStyleLbl="node1" presStyleIdx="1" presStyleCnt="2" custScaleY="98163">
        <dgm:presLayoutVars>
          <dgm:chMax/>
          <dgm:chPref val="3"/>
        </dgm:presLayoutVars>
      </dgm:prSet>
      <dgm:spPr/>
    </dgm:pt>
    <dgm:pt modelId="{2E363D6A-42D4-0047-AB5F-EAF933EA4A1D}" type="pres">
      <dgm:prSet presAssocID="{382EF6F8-C74D-DD41-9857-F647F15B1364}" presName="titleText2" presStyleLbl="fgAcc1" presStyleIdx="1" presStyleCnt="2" custScaleY="111071" custLinFactNeighborX="2660">
        <dgm:presLayoutVars>
          <dgm:chMax val="0"/>
          <dgm:chPref val="0"/>
        </dgm:presLayoutVars>
      </dgm:prSet>
      <dgm:spPr/>
    </dgm:pt>
    <dgm:pt modelId="{A6F9C83F-4E08-B24F-BE8A-882FD5FEC380}" type="pres">
      <dgm:prSet presAssocID="{382EF6F8-C74D-DD41-9857-F647F15B1364}" presName="rootConnector" presStyleLbl="node3" presStyleIdx="0" presStyleCnt="0"/>
      <dgm:spPr/>
    </dgm:pt>
    <dgm:pt modelId="{A69F018F-A2FB-DB43-A638-F3EE0023B78D}" type="pres">
      <dgm:prSet presAssocID="{382EF6F8-C74D-DD41-9857-F647F15B1364}" presName="hierChild4" presStyleCnt="0"/>
      <dgm:spPr/>
    </dgm:pt>
    <dgm:pt modelId="{C9F22BA4-A547-7641-8FEE-FBE22F2FD283}" type="pres">
      <dgm:prSet presAssocID="{382EF6F8-C74D-DD41-9857-F647F15B1364}" presName="hierChild5" presStyleCnt="0"/>
      <dgm:spPr/>
    </dgm:pt>
    <dgm:pt modelId="{EEA54BC0-1154-2E4F-B405-1386D6F773BB}" type="pres">
      <dgm:prSet presAssocID="{E5D7B897-CABD-C849-A3D2-47E59A52AB87}" presName="hierChild5" presStyleCnt="0"/>
      <dgm:spPr/>
    </dgm:pt>
    <dgm:pt modelId="{835FD08C-7E1B-0D47-9E5F-D9BDF3697786}" type="pres">
      <dgm:prSet presAssocID="{09A10B12-3F35-8848-95AB-71A1B0A31C0A}" presName="hierChild3" presStyleCnt="0"/>
      <dgm:spPr/>
    </dgm:pt>
  </dgm:ptLst>
  <dgm:cxnLst>
    <dgm:cxn modelId="{B5412D0B-3280-4662-A2BD-D62CE69FBF8B}" type="presOf" srcId="{267958B8-3656-2B44-BBB3-21B04A7829E1}" destId="{39E8335D-7680-824B-A128-2B9008382F59}" srcOrd="0" destOrd="0" presId="urn:microsoft.com/office/officeart/2008/layout/NameandTitleOrganizationalChart"/>
    <dgm:cxn modelId="{D28EA210-D183-CD40-8A42-9572E169A10B}" srcId="{E5D7B897-CABD-C849-A3D2-47E59A52AB87}" destId="{382EF6F8-C74D-DD41-9857-F647F15B1364}" srcOrd="0" destOrd="0" parTransId="{C3974987-42E7-2641-AD17-BF264E028B24}" sibTransId="{4FCA4FE7-248E-5941-8D6B-28FF85FEA636}"/>
    <dgm:cxn modelId="{C3ADDE26-6A8B-45BC-B473-F75B5AE84E86}" type="presOf" srcId="{8054CB41-819E-D34C-9548-E74CF18A6017}" destId="{8243A592-66E4-7C48-A6FE-F141BDC896DB}" srcOrd="0" destOrd="0" presId="urn:microsoft.com/office/officeart/2008/layout/NameandTitleOrganizationalChart"/>
    <dgm:cxn modelId="{06787E30-E1D4-41CF-A2C7-F67A8F46B3B2}" type="presOf" srcId="{09A10B12-3F35-8848-95AB-71A1B0A31C0A}" destId="{DBFC7736-D98B-4441-BE6A-949043CC4BE6}" srcOrd="1" destOrd="0" presId="urn:microsoft.com/office/officeart/2008/layout/NameandTitleOrganizationalChart"/>
    <dgm:cxn modelId="{0E53F869-10A1-4E4B-A715-23309F52B4B5}" type="presOf" srcId="{34A7E6ED-E4F0-5C4E-B27E-4F4D2DAB1C9F}" destId="{3BA2ACAF-565B-3147-97BF-872F867B31C9}" srcOrd="0" destOrd="0" presId="urn:microsoft.com/office/officeart/2008/layout/NameandTitleOrganizationalChart"/>
    <dgm:cxn modelId="{2ECDCC4F-0BEE-4F56-A280-F637CD42846F}" type="presOf" srcId="{382EF6F8-C74D-DD41-9857-F647F15B1364}" destId="{8B968178-F65D-6F46-BFE5-324856EA5DA8}" srcOrd="0" destOrd="0" presId="urn:microsoft.com/office/officeart/2008/layout/NameandTitleOrganizationalChart"/>
    <dgm:cxn modelId="{66559970-28A6-4EF3-AF03-61647271D2E7}" type="presOf" srcId="{4FCA4FE7-248E-5941-8D6B-28FF85FEA636}" destId="{2E363D6A-42D4-0047-AB5F-EAF933EA4A1D}" srcOrd="0" destOrd="0" presId="urn:microsoft.com/office/officeart/2008/layout/NameandTitleOrganizationalChart"/>
    <dgm:cxn modelId="{DF09AB74-B3D5-4FF3-892E-046225873B67}" type="presOf" srcId="{E5D7B897-CABD-C849-A3D2-47E59A52AB87}" destId="{9E21F386-11D9-EF43-A2C5-7B0E14408F98}" srcOrd="1" destOrd="0" presId="urn:microsoft.com/office/officeart/2008/layout/NameandTitleOrganizationalChart"/>
    <dgm:cxn modelId="{97EF9458-71BC-402A-921F-18295FB627E8}" type="presOf" srcId="{C5BB5A43-9861-2849-9522-16680402C92A}" destId="{D50C4AA5-71C6-7A46-9437-A1C1CF3365B5}" srcOrd="0" destOrd="0" presId="urn:microsoft.com/office/officeart/2008/layout/NameandTitleOrganizationalChart"/>
    <dgm:cxn modelId="{5F29E17A-28C9-4216-9578-2C0CAE248E8C}" type="presOf" srcId="{382EF6F8-C74D-DD41-9857-F647F15B1364}" destId="{A6F9C83F-4E08-B24F-BE8A-882FD5FEC380}" srcOrd="1" destOrd="0" presId="urn:microsoft.com/office/officeart/2008/layout/NameandTitleOrganizationalChart"/>
    <dgm:cxn modelId="{E6362C98-F44A-46DE-9C5E-D015B9BFE7BC}" type="presOf" srcId="{C3974987-42E7-2641-AD17-BF264E028B24}" destId="{8B277C94-38ED-A04F-BC79-A6C3473338C9}" srcOrd="0" destOrd="0" presId="urn:microsoft.com/office/officeart/2008/layout/NameandTitleOrganizationalChart"/>
    <dgm:cxn modelId="{55973FD6-D79A-4A4C-9D87-94B9D1136166}" srcId="{C5BB5A43-9861-2849-9522-16680402C92A}" destId="{09A10B12-3F35-8848-95AB-71A1B0A31C0A}" srcOrd="0" destOrd="0" parTransId="{F1C1274E-7E0E-FC4F-96FC-D58A226447DE}" sibTransId="{8054CB41-819E-D34C-9548-E74CF18A6017}"/>
    <dgm:cxn modelId="{14F752E1-B5CB-C342-9A5E-76D464CB854B}" srcId="{09A10B12-3F35-8848-95AB-71A1B0A31C0A}" destId="{E5D7B897-CABD-C849-A3D2-47E59A52AB87}" srcOrd="0" destOrd="0" parTransId="{34A7E6ED-E4F0-5C4E-B27E-4F4D2DAB1C9F}" sibTransId="{267958B8-3656-2B44-BBB3-21B04A7829E1}"/>
    <dgm:cxn modelId="{EEA2A7F1-05C0-4BE1-8557-B1C7AB220FA7}" type="presOf" srcId="{09A10B12-3F35-8848-95AB-71A1B0A31C0A}" destId="{39AF79F5-5906-C243-91BA-C4E3C71C30F6}" srcOrd="0" destOrd="0" presId="urn:microsoft.com/office/officeart/2008/layout/NameandTitleOrganizationalChart"/>
    <dgm:cxn modelId="{3FCF30F7-8851-4210-A024-ECA2E4E2C688}" type="presOf" srcId="{E5D7B897-CABD-C849-A3D2-47E59A52AB87}" destId="{929F4432-6E75-E54E-8E66-8EDA3386E73F}" srcOrd="0" destOrd="0" presId="urn:microsoft.com/office/officeart/2008/layout/NameandTitleOrganizationalChart"/>
    <dgm:cxn modelId="{B489050E-48D9-4C42-B4EC-F4A0B6C428F8}" type="presParOf" srcId="{D50C4AA5-71C6-7A46-9437-A1C1CF3365B5}" destId="{0E84E08B-B6B6-4646-A562-9321B9941CF2}" srcOrd="0" destOrd="0" presId="urn:microsoft.com/office/officeart/2008/layout/NameandTitleOrganizationalChart"/>
    <dgm:cxn modelId="{DABBF985-94BD-4C2B-B89B-2716FBCAEDD7}" type="presParOf" srcId="{0E84E08B-B6B6-4646-A562-9321B9941CF2}" destId="{37CF1192-C7FC-E041-BF87-6F6135D6D7FE}" srcOrd="0" destOrd="0" presId="urn:microsoft.com/office/officeart/2008/layout/NameandTitleOrganizationalChart"/>
    <dgm:cxn modelId="{8374CD67-F8B4-49A0-9959-56AA4995627C}" type="presParOf" srcId="{37CF1192-C7FC-E041-BF87-6F6135D6D7FE}" destId="{39AF79F5-5906-C243-91BA-C4E3C71C30F6}" srcOrd="0" destOrd="0" presId="urn:microsoft.com/office/officeart/2008/layout/NameandTitleOrganizationalChart"/>
    <dgm:cxn modelId="{BFF8A464-838F-4092-95FA-994108F8CB4A}" type="presParOf" srcId="{37CF1192-C7FC-E041-BF87-6F6135D6D7FE}" destId="{8243A592-66E4-7C48-A6FE-F141BDC896DB}" srcOrd="1" destOrd="0" presId="urn:microsoft.com/office/officeart/2008/layout/NameandTitleOrganizationalChart"/>
    <dgm:cxn modelId="{96120056-192C-4F99-AD92-2D6960141C68}" type="presParOf" srcId="{37CF1192-C7FC-E041-BF87-6F6135D6D7FE}" destId="{DBFC7736-D98B-4441-BE6A-949043CC4BE6}" srcOrd="2" destOrd="0" presId="urn:microsoft.com/office/officeart/2008/layout/NameandTitleOrganizationalChart"/>
    <dgm:cxn modelId="{8E7A7711-7994-4B4E-95F2-3681DB842987}" type="presParOf" srcId="{0E84E08B-B6B6-4646-A562-9321B9941CF2}" destId="{6A63C68B-EE80-9546-897E-1A0F8B8B9358}" srcOrd="1" destOrd="0" presId="urn:microsoft.com/office/officeart/2008/layout/NameandTitleOrganizationalChart"/>
    <dgm:cxn modelId="{B2D8AB52-C9E9-470E-8E0A-FF0D1827DEAB}" type="presParOf" srcId="{6A63C68B-EE80-9546-897E-1A0F8B8B9358}" destId="{3BA2ACAF-565B-3147-97BF-872F867B31C9}" srcOrd="0" destOrd="0" presId="urn:microsoft.com/office/officeart/2008/layout/NameandTitleOrganizationalChart"/>
    <dgm:cxn modelId="{8D804AF9-85F8-476D-8447-7564A572142C}" type="presParOf" srcId="{6A63C68B-EE80-9546-897E-1A0F8B8B9358}" destId="{4ED1B3E2-B1EA-F944-AB97-7E2700AF1F5E}" srcOrd="1" destOrd="0" presId="urn:microsoft.com/office/officeart/2008/layout/NameandTitleOrganizationalChart"/>
    <dgm:cxn modelId="{9A01A832-E382-4F41-9F32-03879CB0F3FB}" type="presParOf" srcId="{4ED1B3E2-B1EA-F944-AB97-7E2700AF1F5E}" destId="{F004B75D-CE3C-854F-BA86-48F69E1C0153}" srcOrd="0" destOrd="0" presId="urn:microsoft.com/office/officeart/2008/layout/NameandTitleOrganizationalChart"/>
    <dgm:cxn modelId="{293B01BE-38B7-48B3-94C0-A142BF6025C2}" type="presParOf" srcId="{F004B75D-CE3C-854F-BA86-48F69E1C0153}" destId="{929F4432-6E75-E54E-8E66-8EDA3386E73F}" srcOrd="0" destOrd="0" presId="urn:microsoft.com/office/officeart/2008/layout/NameandTitleOrganizationalChart"/>
    <dgm:cxn modelId="{DF1D299B-EC2B-4DFE-BDBF-1965C99FFD43}" type="presParOf" srcId="{F004B75D-CE3C-854F-BA86-48F69E1C0153}" destId="{39E8335D-7680-824B-A128-2B9008382F59}" srcOrd="1" destOrd="0" presId="urn:microsoft.com/office/officeart/2008/layout/NameandTitleOrganizationalChart"/>
    <dgm:cxn modelId="{3987C6C1-32D2-4814-A43D-26E4EFCA4A59}" type="presParOf" srcId="{F004B75D-CE3C-854F-BA86-48F69E1C0153}" destId="{9E21F386-11D9-EF43-A2C5-7B0E14408F98}" srcOrd="2" destOrd="0" presId="urn:microsoft.com/office/officeart/2008/layout/NameandTitleOrganizationalChart"/>
    <dgm:cxn modelId="{4D158849-90FF-4579-A320-7216F24798B7}" type="presParOf" srcId="{4ED1B3E2-B1EA-F944-AB97-7E2700AF1F5E}" destId="{363113B5-CD83-AE4F-81F7-F392F5F9D38D}" srcOrd="1" destOrd="0" presId="urn:microsoft.com/office/officeart/2008/layout/NameandTitleOrganizationalChart"/>
    <dgm:cxn modelId="{4B3FDB22-E33A-4714-963A-E7E4B001CE93}" type="presParOf" srcId="{363113B5-CD83-AE4F-81F7-F392F5F9D38D}" destId="{8B277C94-38ED-A04F-BC79-A6C3473338C9}" srcOrd="0" destOrd="0" presId="urn:microsoft.com/office/officeart/2008/layout/NameandTitleOrganizationalChart"/>
    <dgm:cxn modelId="{B4DE22D0-4B5F-4F26-9AED-289053F7A637}" type="presParOf" srcId="{363113B5-CD83-AE4F-81F7-F392F5F9D38D}" destId="{E8B20449-3C5B-3846-B94D-D624E58DBD12}" srcOrd="1" destOrd="0" presId="urn:microsoft.com/office/officeart/2008/layout/NameandTitleOrganizationalChart"/>
    <dgm:cxn modelId="{9EF8FFB0-DFC8-4137-8192-78F226B92836}" type="presParOf" srcId="{E8B20449-3C5B-3846-B94D-D624E58DBD12}" destId="{9CC871C1-4DD5-0248-BA94-D3B233104848}" srcOrd="0" destOrd="0" presId="urn:microsoft.com/office/officeart/2008/layout/NameandTitleOrganizationalChart"/>
    <dgm:cxn modelId="{1808CFA6-B69E-4D6D-A187-A60AD1E7ECDD}" type="presParOf" srcId="{9CC871C1-4DD5-0248-BA94-D3B233104848}" destId="{8B968178-F65D-6F46-BFE5-324856EA5DA8}" srcOrd="0" destOrd="0" presId="urn:microsoft.com/office/officeart/2008/layout/NameandTitleOrganizationalChart"/>
    <dgm:cxn modelId="{DA865A72-8753-4A94-B578-8D7E65DF1E8B}" type="presParOf" srcId="{9CC871C1-4DD5-0248-BA94-D3B233104848}" destId="{2E363D6A-42D4-0047-AB5F-EAF933EA4A1D}" srcOrd="1" destOrd="0" presId="urn:microsoft.com/office/officeart/2008/layout/NameandTitleOrganizationalChart"/>
    <dgm:cxn modelId="{ACC6B490-C729-4FBE-80C9-6A756D362C6E}" type="presParOf" srcId="{9CC871C1-4DD5-0248-BA94-D3B233104848}" destId="{A6F9C83F-4E08-B24F-BE8A-882FD5FEC380}" srcOrd="2" destOrd="0" presId="urn:microsoft.com/office/officeart/2008/layout/NameandTitleOrganizationalChart"/>
    <dgm:cxn modelId="{7E105DDE-75EA-4C28-B6C5-F5758C16E3AE}" type="presParOf" srcId="{E8B20449-3C5B-3846-B94D-D624E58DBD12}" destId="{A69F018F-A2FB-DB43-A638-F3EE0023B78D}" srcOrd="1" destOrd="0" presId="urn:microsoft.com/office/officeart/2008/layout/NameandTitleOrganizationalChart"/>
    <dgm:cxn modelId="{B65E395D-1A9D-4882-AD98-F2B32C7C0EA1}" type="presParOf" srcId="{E8B20449-3C5B-3846-B94D-D624E58DBD12}" destId="{C9F22BA4-A547-7641-8FEE-FBE22F2FD283}" srcOrd="2" destOrd="0" presId="urn:microsoft.com/office/officeart/2008/layout/NameandTitleOrganizationalChart"/>
    <dgm:cxn modelId="{E30A8D75-7B1B-40A1-A461-C2F12C25B3CF}" type="presParOf" srcId="{4ED1B3E2-B1EA-F944-AB97-7E2700AF1F5E}" destId="{EEA54BC0-1154-2E4F-B405-1386D6F773BB}" srcOrd="2" destOrd="0" presId="urn:microsoft.com/office/officeart/2008/layout/NameandTitleOrganizationalChart"/>
    <dgm:cxn modelId="{7A51313D-CE79-44D2-B87F-8421FD166D9A}" type="presParOf" srcId="{0E84E08B-B6B6-4646-A562-9321B9941CF2}" destId="{835FD08C-7E1B-0D47-9E5F-D9BDF3697786}" srcOrd="2" destOrd="0" presId="urn:microsoft.com/office/officeart/2008/layout/NameandTitleOrganizationalChart"/>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B277C94-38ED-A04F-BC79-A6C3473338C9}">
      <dsp:nvSpPr>
        <dsp:cNvPr id="0" name=""/>
        <dsp:cNvSpPr/>
      </dsp:nvSpPr>
      <dsp:spPr>
        <a:xfrm>
          <a:off x="2625447" y="1923510"/>
          <a:ext cx="91440" cy="440464"/>
        </a:xfrm>
        <a:custGeom>
          <a:avLst/>
          <a:gdLst/>
          <a:ahLst/>
          <a:cxnLst/>
          <a:rect l="0" t="0" r="0" b="0"/>
          <a:pathLst>
            <a:path>
              <a:moveTo>
                <a:pt x="45720" y="0"/>
              </a:moveTo>
              <a:lnTo>
                <a:pt x="45720" y="440464"/>
              </a:lnTo>
            </a:path>
          </a:pathLst>
        </a:custGeom>
        <a:noFill/>
        <a:ln w="9525" cap="flat" cmpd="sng" algn="ctr">
          <a:solidFill>
            <a:srgbClr val="006600"/>
          </a:solidFill>
          <a:prstDash val="solid"/>
        </a:ln>
        <a:effectLst/>
      </dsp:spPr>
      <dsp:style>
        <a:lnRef idx="1">
          <a:scrgbClr r="0" g="0" b="0"/>
        </a:lnRef>
        <a:fillRef idx="0">
          <a:scrgbClr r="0" g="0" b="0"/>
        </a:fillRef>
        <a:effectRef idx="0">
          <a:scrgbClr r="0" g="0" b="0"/>
        </a:effectRef>
        <a:fontRef idx="minor"/>
      </dsp:style>
    </dsp:sp>
    <dsp:sp modelId="{3BA2ACAF-565B-3147-97BF-872F867B31C9}">
      <dsp:nvSpPr>
        <dsp:cNvPr id="0" name=""/>
        <dsp:cNvSpPr/>
      </dsp:nvSpPr>
      <dsp:spPr>
        <a:xfrm>
          <a:off x="2625447" y="746633"/>
          <a:ext cx="91440" cy="430969"/>
        </a:xfrm>
        <a:custGeom>
          <a:avLst/>
          <a:gdLst/>
          <a:ahLst/>
          <a:cxnLst/>
          <a:rect l="0" t="0" r="0" b="0"/>
          <a:pathLst>
            <a:path>
              <a:moveTo>
                <a:pt x="45720" y="0"/>
              </a:moveTo>
              <a:lnTo>
                <a:pt x="45720" y="430969"/>
              </a:lnTo>
            </a:path>
          </a:pathLst>
        </a:custGeom>
        <a:noFill/>
        <a:ln w="9525" cap="flat" cmpd="sng" algn="ctr">
          <a:solidFill>
            <a:srgbClr val="006600"/>
          </a:solidFill>
          <a:prstDash val="solid"/>
        </a:ln>
        <a:effectLst/>
      </dsp:spPr>
      <dsp:style>
        <a:lnRef idx="1">
          <a:scrgbClr r="0" g="0" b="0"/>
        </a:lnRef>
        <a:fillRef idx="0">
          <a:scrgbClr r="0" g="0" b="0"/>
        </a:fillRef>
        <a:effectRef idx="0">
          <a:scrgbClr r="0" g="0" b="0"/>
        </a:effectRef>
        <a:fontRef idx="minor"/>
      </dsp:style>
    </dsp:sp>
    <dsp:sp modelId="{39AF79F5-5906-C243-91BA-C4E3C71C30F6}">
      <dsp:nvSpPr>
        <dsp:cNvPr id="0" name=""/>
        <dsp:cNvSpPr/>
      </dsp:nvSpPr>
      <dsp:spPr>
        <a:xfrm>
          <a:off x="1950839" y="725"/>
          <a:ext cx="1440656" cy="745907"/>
        </a:xfrm>
        <a:prstGeom prst="rect">
          <a:avLst/>
        </a:prstGeom>
        <a:solidFill>
          <a:srgbClr val="006600"/>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105256" numCol="1" spcCol="1270" anchor="ctr" anchorCtr="0">
          <a:noAutofit/>
        </a:bodyPr>
        <a:lstStyle/>
        <a:p>
          <a:pPr marL="0" lvl="0" indent="0" algn="ctr" defTabSz="355600">
            <a:lnSpc>
              <a:spcPct val="90000"/>
            </a:lnSpc>
            <a:spcBef>
              <a:spcPct val="0"/>
            </a:spcBef>
            <a:spcAft>
              <a:spcPct val="35000"/>
            </a:spcAft>
            <a:buNone/>
          </a:pPr>
          <a:r>
            <a:rPr lang="en-US" sz="800" b="1" kern="1200">
              <a:latin typeface="Verdana"/>
              <a:cs typeface="Verdana"/>
            </a:rPr>
            <a:t>1. úroveň podpory</a:t>
          </a:r>
        </a:p>
      </dsp:txBody>
      <dsp:txXfrm>
        <a:off x="1950839" y="725"/>
        <a:ext cx="1440656" cy="745907"/>
      </dsp:txXfrm>
    </dsp:sp>
    <dsp:sp modelId="{8243A592-66E4-7C48-A6FE-F141BDC896DB}">
      <dsp:nvSpPr>
        <dsp:cNvPr id="0" name=""/>
        <dsp:cNvSpPr/>
      </dsp:nvSpPr>
      <dsp:spPr>
        <a:xfrm>
          <a:off x="2238970" y="580876"/>
          <a:ext cx="1296590" cy="248635"/>
        </a:xfrm>
        <a:prstGeom prst="rect">
          <a:avLst/>
        </a:prstGeom>
        <a:solidFill>
          <a:schemeClr val="lt1">
            <a:alpha val="90000"/>
            <a:hueOff val="0"/>
            <a:satOff val="0"/>
            <a:lumOff val="0"/>
            <a:alphaOff val="0"/>
          </a:schemeClr>
        </a:solidFill>
        <a:ln w="9525" cap="flat" cmpd="sng" algn="ctr">
          <a:solidFill>
            <a:srgbClr val="006600"/>
          </a:solidFill>
          <a:prstDash val="solid"/>
        </a:ln>
        <a:effectLst/>
      </dsp:spPr>
      <dsp:style>
        <a:lnRef idx="1">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marL="0" lvl="0" indent="0" algn="ctr" defTabSz="355600">
            <a:lnSpc>
              <a:spcPct val="90000"/>
            </a:lnSpc>
            <a:spcBef>
              <a:spcPct val="0"/>
            </a:spcBef>
            <a:spcAft>
              <a:spcPct val="35000"/>
            </a:spcAft>
            <a:buNone/>
          </a:pPr>
          <a:r>
            <a:rPr lang="cs-CZ" sz="800" b="0" kern="1200">
              <a:latin typeface="Verdana"/>
              <a:cs typeface="Verdana"/>
            </a:rPr>
            <a:t>ServiceDesk </a:t>
          </a:r>
          <a:r>
            <a:rPr lang="en-US" sz="800" b="0" kern="1200">
              <a:latin typeface="Verdana"/>
              <a:cs typeface="Verdana"/>
            </a:rPr>
            <a:t>SZIF</a:t>
          </a:r>
        </a:p>
      </dsp:txBody>
      <dsp:txXfrm>
        <a:off x="2238970" y="580876"/>
        <a:ext cx="1296590" cy="248635"/>
      </dsp:txXfrm>
    </dsp:sp>
    <dsp:sp modelId="{929F4432-6E75-E54E-8E66-8EDA3386E73F}">
      <dsp:nvSpPr>
        <dsp:cNvPr id="0" name=""/>
        <dsp:cNvSpPr/>
      </dsp:nvSpPr>
      <dsp:spPr>
        <a:xfrm>
          <a:off x="1950839" y="1177602"/>
          <a:ext cx="1440656" cy="745907"/>
        </a:xfrm>
        <a:prstGeom prst="rect">
          <a:avLst/>
        </a:prstGeom>
        <a:solidFill>
          <a:srgbClr val="AEEAC1"/>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105256" numCol="1" spcCol="1270" anchor="ctr" anchorCtr="0">
          <a:noAutofit/>
        </a:bodyPr>
        <a:lstStyle/>
        <a:p>
          <a:pPr marL="0" lvl="0" indent="0" algn="ctr" defTabSz="355600">
            <a:lnSpc>
              <a:spcPct val="90000"/>
            </a:lnSpc>
            <a:spcBef>
              <a:spcPct val="0"/>
            </a:spcBef>
            <a:spcAft>
              <a:spcPct val="35000"/>
            </a:spcAft>
            <a:buNone/>
          </a:pPr>
          <a:r>
            <a:rPr lang="en-US" sz="800" b="1" kern="1200">
              <a:solidFill>
                <a:srgbClr val="000000"/>
              </a:solidFill>
              <a:latin typeface="Verdana"/>
              <a:cs typeface="Verdana"/>
            </a:rPr>
            <a:t>2. úroveň podpory </a:t>
          </a:r>
          <a:r>
            <a:rPr lang="cs-CZ" sz="800" b="1" kern="1200">
              <a:solidFill>
                <a:srgbClr val="000000"/>
              </a:solidFill>
              <a:latin typeface="Verdana"/>
              <a:cs typeface="Verdana"/>
            </a:rPr>
            <a:t>IS SZIF</a:t>
          </a:r>
          <a:endParaRPr lang="en-US" sz="800" b="1" kern="1200">
            <a:solidFill>
              <a:srgbClr val="000000"/>
            </a:solidFill>
            <a:latin typeface="Verdana"/>
            <a:cs typeface="Verdana"/>
          </a:endParaRPr>
        </a:p>
      </dsp:txBody>
      <dsp:txXfrm>
        <a:off x="1950839" y="1177602"/>
        <a:ext cx="1440656" cy="745907"/>
      </dsp:txXfrm>
    </dsp:sp>
    <dsp:sp modelId="{39E8335D-7680-824B-A128-2B9008382F59}">
      <dsp:nvSpPr>
        <dsp:cNvPr id="0" name=""/>
        <dsp:cNvSpPr/>
      </dsp:nvSpPr>
      <dsp:spPr>
        <a:xfrm>
          <a:off x="2305628" y="1828918"/>
          <a:ext cx="1296590" cy="267626"/>
        </a:xfrm>
        <a:prstGeom prst="rect">
          <a:avLst/>
        </a:prstGeom>
        <a:solidFill>
          <a:schemeClr val="lt1">
            <a:alpha val="90000"/>
            <a:hueOff val="0"/>
            <a:satOff val="0"/>
            <a:lumOff val="0"/>
            <a:alphaOff val="0"/>
          </a:schemeClr>
        </a:solidFill>
        <a:ln w="9525" cap="flat" cmpd="sng" algn="ctr">
          <a:solidFill>
            <a:srgbClr val="006600"/>
          </a:solidFill>
          <a:prstDash val="solid"/>
        </a:ln>
        <a:effectLst/>
      </dsp:spPr>
      <dsp:style>
        <a:lnRef idx="1">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marL="0" lvl="0" indent="0" algn="ctr" defTabSz="355600">
            <a:lnSpc>
              <a:spcPct val="90000"/>
            </a:lnSpc>
            <a:spcBef>
              <a:spcPct val="0"/>
            </a:spcBef>
            <a:spcAft>
              <a:spcPct val="35000"/>
            </a:spcAft>
            <a:buNone/>
          </a:pPr>
          <a:r>
            <a:rPr lang="en-US" sz="800" b="0" kern="1200">
              <a:latin typeface="Verdana"/>
              <a:cs typeface="Verdana"/>
            </a:rPr>
            <a:t>ServiceDesk S</a:t>
          </a:r>
          <a:r>
            <a:rPr lang="cs-CZ" sz="800" b="0" kern="1200">
              <a:latin typeface="Verdana"/>
              <a:cs typeface="Verdana"/>
            </a:rPr>
            <a:t>ZIF/nástroj Dodavatele</a:t>
          </a:r>
          <a:endParaRPr lang="en-US" sz="800" b="0" kern="1200">
            <a:latin typeface="Verdana"/>
            <a:cs typeface="Verdana"/>
          </a:endParaRPr>
        </a:p>
      </dsp:txBody>
      <dsp:txXfrm>
        <a:off x="2305628" y="1828918"/>
        <a:ext cx="1296590" cy="267626"/>
      </dsp:txXfrm>
    </dsp:sp>
    <dsp:sp modelId="{8B968178-F65D-6F46-BFE5-324856EA5DA8}">
      <dsp:nvSpPr>
        <dsp:cNvPr id="0" name=""/>
        <dsp:cNvSpPr/>
      </dsp:nvSpPr>
      <dsp:spPr>
        <a:xfrm>
          <a:off x="1950839" y="2363975"/>
          <a:ext cx="1440656" cy="732205"/>
        </a:xfrm>
        <a:prstGeom prst="rect">
          <a:avLst/>
        </a:prstGeom>
        <a:solidFill>
          <a:schemeClr val="bg1">
            <a:lumMod val="85000"/>
          </a:schemeClr>
        </a:solidFill>
        <a:ln>
          <a:solidFill>
            <a:srgbClr val="006600"/>
          </a:solid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105256" numCol="1" spcCol="1270" anchor="ctr" anchorCtr="0">
          <a:noAutofit/>
        </a:bodyPr>
        <a:lstStyle/>
        <a:p>
          <a:pPr marL="0" lvl="0" indent="0" algn="ctr" defTabSz="355600">
            <a:lnSpc>
              <a:spcPct val="90000"/>
            </a:lnSpc>
            <a:spcBef>
              <a:spcPct val="0"/>
            </a:spcBef>
            <a:spcAft>
              <a:spcPct val="35000"/>
            </a:spcAft>
            <a:buNone/>
          </a:pPr>
          <a:r>
            <a:rPr lang="en-US" sz="800" b="1" kern="1200">
              <a:solidFill>
                <a:srgbClr val="000000"/>
              </a:solidFill>
              <a:latin typeface="Verdana"/>
              <a:cs typeface="Verdana"/>
            </a:rPr>
            <a:t>3. úroveň podpory </a:t>
          </a:r>
          <a:r>
            <a:rPr lang="cs-CZ" sz="800" b="1" kern="1200">
              <a:solidFill>
                <a:srgbClr val="000000"/>
              </a:solidFill>
              <a:latin typeface="Verdana"/>
              <a:cs typeface="Verdana"/>
            </a:rPr>
            <a:t>IS SZIF</a:t>
          </a:r>
          <a:endParaRPr lang="en-US" sz="800" b="1" kern="1200">
            <a:solidFill>
              <a:srgbClr val="000000"/>
            </a:solidFill>
            <a:latin typeface="Verdana"/>
            <a:cs typeface="Verdana"/>
          </a:endParaRPr>
        </a:p>
      </dsp:txBody>
      <dsp:txXfrm>
        <a:off x="1950839" y="2363975"/>
        <a:ext cx="1440656" cy="732205"/>
      </dsp:txXfrm>
    </dsp:sp>
    <dsp:sp modelId="{2E363D6A-42D4-0047-AB5F-EAF933EA4A1D}">
      <dsp:nvSpPr>
        <dsp:cNvPr id="0" name=""/>
        <dsp:cNvSpPr/>
      </dsp:nvSpPr>
      <dsp:spPr>
        <a:xfrm>
          <a:off x="2273459" y="2923511"/>
          <a:ext cx="1296590" cy="276162"/>
        </a:xfrm>
        <a:prstGeom prst="rect">
          <a:avLst/>
        </a:prstGeom>
        <a:solidFill>
          <a:schemeClr val="bg1">
            <a:lumMod val="85000"/>
          </a:schemeClr>
        </a:solidFill>
        <a:ln w="9525" cap="flat" cmpd="sng" algn="ctr">
          <a:solidFill>
            <a:srgbClr val="006600"/>
          </a:solidFill>
          <a:prstDash val="solid"/>
        </a:ln>
        <a:effectLst/>
      </dsp:spPr>
      <dsp:style>
        <a:lnRef idx="1">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marL="0" lvl="0" indent="0" algn="ctr" defTabSz="355600">
            <a:lnSpc>
              <a:spcPct val="90000"/>
            </a:lnSpc>
            <a:spcBef>
              <a:spcPct val="0"/>
            </a:spcBef>
            <a:spcAft>
              <a:spcPct val="35000"/>
            </a:spcAft>
            <a:buNone/>
          </a:pPr>
          <a:r>
            <a:rPr lang="en-US" sz="800" kern="1200">
              <a:solidFill>
                <a:srgbClr val="000000"/>
              </a:solidFill>
              <a:latin typeface="Verdana"/>
              <a:cs typeface="Verdana"/>
            </a:rPr>
            <a:t>dodavatelé a výrobci</a:t>
          </a:r>
          <a:endParaRPr lang="en-US" sz="800" b="0" kern="1200">
            <a:solidFill>
              <a:srgbClr val="000000"/>
            </a:solidFill>
            <a:latin typeface="Verdana"/>
            <a:cs typeface="Verdana"/>
          </a:endParaRPr>
        </a:p>
      </dsp:txBody>
      <dsp:txXfrm>
        <a:off x="2273459" y="2923511"/>
        <a:ext cx="1296590" cy="276162"/>
      </dsp:txXfrm>
    </dsp:sp>
  </dsp:spTree>
</dsp:drawing>
</file>

<file path=word/diagrams/layout1.xml><?xml version="1.0" encoding="utf-8"?>
<dgm:layoutDef xmlns:dgm="http://schemas.openxmlformats.org/drawingml/2006/diagram" xmlns:a="http://schemas.openxmlformats.org/drawingml/2006/main" uniqueId="urn:microsoft.com/office/officeart/2008/layout/NameandTitleOrganizationalChart">
  <dgm:title val=""/>
  <dgm:desc val=""/>
  <dgm:catLst>
    <dgm:cat type="hierarchy" pri="125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1" styleLbl="fgAcc0">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alg type="conn">
                            <dgm:param type="connRout" val="bend"/>
                            <dgm:param type="dim" val="1D"/>
                            <dgm:param type="endSty" val="noArr"/>
                            <dgm:param type="begPts" val="bCtr"/>
                            <dgm:param type="endPts" val="tCtr"/>
                            <dgm:param type="bendPt" val="end"/>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41" func="var" arg="hierBranch" op="equ" val="hang">
                    <dgm:layoutNode name="Name42">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3">
                    <dgm:layoutNode name="Name44">
                      <dgm:choose name="Name45">
                        <dgm:if name="Name46" axis="self" func="depth" op="lte" val="2">
                          <dgm:choose name="Name47">
                            <dgm:if name="Name48" axis="par ch" ptType="node asst" func="cnt" op="gte" val="1">
                              <dgm:alg type="conn">
                                <dgm:param type="connRout" val="bend"/>
                                <dgm:param type="dim" val="1D"/>
                                <dgm:param type="endSty" val="noArr"/>
                                <dgm:param type="begPts" val="bCtr"/>
                                <dgm:param type="endPts" val="midL midR"/>
                              </dgm:alg>
                            </dgm:if>
                            <dgm:else name="Name49">
                              <dgm:alg type="conn">
                                <dgm:param type="connRout" val="bend"/>
                                <dgm:param type="dim" val="1D"/>
                                <dgm:param type="endSty" val="noArr"/>
                                <dgm:param type="begPts" val="bCtr"/>
                                <dgm:param type="endPts" val="midL midR"/>
                                <dgm:param type="srcNode" val="rootConnector1"/>
                              </dgm:alg>
                            </dgm:else>
                          </dgm:choose>
                        </dgm:if>
                        <dgm:else name="Name50">
                          <dgm:choose name="Name51">
                            <dgm:if name="Name52" axis="par ch" ptType="node asst" func="cnt" op="gte" val="1">
                              <dgm:alg type="conn">
                                <dgm:param type="connRout" val="bend"/>
                                <dgm:param type="dim" val="1D"/>
                                <dgm:param type="endSty" val="noArr"/>
                                <dgm:param type="begPts" val="bCtr"/>
                                <dgm:param type="endPts" val="midL midR"/>
                              </dgm:alg>
                            </dgm:if>
                            <dgm:else name="Name53">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54">
                  <dgm:if name="Name55" func="var" arg="hierBranch" op="equ" val="l">
                    <dgm:choose name="Name56">
                      <dgm:if name="Name57"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58">
                        <dgm:alg type="hierRoot">
                          <dgm:param type="hierAlign" val="tR"/>
                        </dgm:alg>
                        <dgm:shape xmlns:r="http://schemas.openxmlformats.org/officeDocument/2006/relationships" r:blip="">
                          <dgm:adjLst/>
                        </dgm:shape>
                        <dgm:presOf/>
                        <dgm:constrLst>
                          <dgm:constr type="alignOff" val="0.25"/>
                        </dgm:constrLst>
                      </dgm:else>
                    </dgm:choose>
                  </dgm:if>
                  <dgm:if name="Name59" func="var" arg="hierBranch" op="equ" val="r">
                    <dgm:choose name="Name60">
                      <dgm:if name="Name61"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2">
                        <dgm:alg type="hierRoot">
                          <dgm:param type="hierAlign" val="tL"/>
                        </dgm:alg>
                        <dgm:shape xmlns:r="http://schemas.openxmlformats.org/officeDocument/2006/relationships" r:blip="">
                          <dgm:adjLst/>
                        </dgm:shape>
                        <dgm:presOf/>
                        <dgm:constrLst>
                          <dgm:constr type="alignOff" val="0.25"/>
                        </dgm:constrLst>
                      </dgm:else>
                    </dgm:choose>
                  </dgm:if>
                  <dgm:if name="Name63"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4"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65">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66">
                    <dgm:if name="Name67" func="var" arg="hierBranch" op="equ" val="init">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68" func="var" arg="hierBranch" op="equ" val="l">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69" func="var" arg="hierBranch" op="equ" val="r">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70">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2" styleLbl="fgAcc1">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71">
                    <dgm:if name="Name72" func="var" arg="hierBranch" op="equ" val="l">
                      <dgm:alg type="hierChild">
                        <dgm:param type="chAlign" val="r"/>
                        <dgm:param type="linDir" val="fromT"/>
                      </dgm:alg>
                    </dgm:if>
                    <dgm:if name="Name73" func="var" arg="hierBranch" op="equ" val="r">
                      <dgm:alg type="hierChild">
                        <dgm:param type="chAlign" val="l"/>
                        <dgm:param type="linDir" val="fromT"/>
                      </dgm:alg>
                    </dgm:if>
                    <dgm:if name="Name74" func="var" arg="hierBranch" op="equ" val="hang">
                      <dgm:choose name="Name75">
                        <dgm:if name="Name76" func="var" arg="dir" op="equ" val="norm">
                          <dgm:alg type="hierChild">
                            <dgm:param type="chAlign" val="l"/>
                            <dgm:param type="linDir" val="fromL"/>
                            <dgm:param type="secChAlign" val="t"/>
                            <dgm:param type="secLinDir" val="fromT"/>
                          </dgm:alg>
                        </dgm:if>
                        <dgm:else name="Name77">
                          <dgm:alg type="hierChild">
                            <dgm:param type="chAlign" val="l"/>
                            <dgm:param type="linDir" val="fromR"/>
                            <dgm:param type="secChAlign" val="t"/>
                            <dgm:param type="secLinDir" val="fromT"/>
                          </dgm:alg>
                        </dgm:else>
                      </dgm:choose>
                    </dgm:if>
                    <dgm:if name="Name78" func="var" arg="hierBranch" op="equ" val="std">
                      <dgm:choose name="Name79">
                        <dgm:if name="Name80" func="var" arg="dir" op="equ" val="norm">
                          <dgm:alg type="hierChild"/>
                        </dgm:if>
                        <dgm:else name="Name81">
                          <dgm:alg type="hierChild">
                            <dgm:param type="linDir" val="fromR"/>
                          </dgm:alg>
                        </dgm:else>
                      </dgm:choose>
                    </dgm:if>
                    <dgm:if name="Name82" func="var" arg="hierBranch" op="equ" val="init">
                      <dgm:choose name="Name83">
                        <dgm:if name="Name84" func="var" arg="dir" op="equ" val="norm">
                          <dgm:alg type="hierChild"/>
                        </dgm:if>
                        <dgm:else name="Name85">
                          <dgm:alg type="hierChild">
                            <dgm:param type="linDir" val="fromR"/>
                          </dgm:alg>
                        </dgm:else>
                      </dgm:choose>
                    </dgm:if>
                    <dgm:else name="Name86"/>
                  </dgm:choose>
                  <dgm:shape xmlns:r="http://schemas.openxmlformats.org/officeDocument/2006/relationships" r:blip="">
                    <dgm:adjLst/>
                  </dgm:shape>
                  <dgm:presOf/>
                  <dgm:constrLst/>
                  <dgm:ruleLst/>
                  <dgm:forEach name="Name87" ref="rep2a"/>
                </dgm:layoutNode>
                <dgm:layoutNode name="hierChild5">
                  <dgm:choose name="Name88">
                    <dgm:if name="Name89" func="var" arg="dir" op="equ" val="norm">
                      <dgm:alg type="hierChild">
                        <dgm:param type="chAlign" val="l"/>
                        <dgm:param type="linDir" val="fromL"/>
                        <dgm:param type="secChAlign" val="t"/>
                        <dgm:param type="secLinDir" val="fromT"/>
                      </dgm:alg>
                    </dgm:if>
                    <dgm:else name="Name90">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91" ref="rep2b"/>
                </dgm:layoutNode>
              </dgm:layoutNode>
            </dgm:forEach>
          </dgm:layoutNode>
          <dgm:layoutNode name="hierChild3">
            <dgm:choose name="Name92">
              <dgm:if name="Name93" func="var" arg="dir" op="equ" val="norm">
                <dgm:alg type="hierChild">
                  <dgm:param type="chAlign" val="l"/>
                  <dgm:param type="linDir" val="fromL"/>
                  <dgm:param type="secChAlign" val="t"/>
                  <dgm:param type="secLinDir" val="fromT"/>
                </dgm:alg>
              </dgm:if>
              <dgm:else name="Name94">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95" axis="precedSib" ptType="parTrans" st="-1" cnt="1">
                <dgm:layoutNode name="Name96">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97">
                  <dgm:if name="Name98" func="var" arg="hierBranch" op="equ" val="l">
                    <dgm:alg type="hierRoot">
                      <dgm:param type="hierAlign" val="tR"/>
                    </dgm:alg>
                    <dgm:shape xmlns:r="http://schemas.openxmlformats.org/officeDocument/2006/relationships" r:blip="">
                      <dgm:adjLst/>
                    </dgm:shape>
                    <dgm:presOf/>
                    <dgm:constrLst>
                      <dgm:constr type="alignOff" val="0.65"/>
                    </dgm:constrLst>
                  </dgm:if>
                  <dgm:if name="Name99" func="var" arg="hierBranch" op="equ" val="r">
                    <dgm:alg type="hierRoot">
                      <dgm:param type="hierAlign" val="tL"/>
                    </dgm:alg>
                    <dgm:shape xmlns:r="http://schemas.openxmlformats.org/officeDocument/2006/relationships" r:blip="">
                      <dgm:adjLst/>
                    </dgm:shape>
                    <dgm:presOf/>
                    <dgm:constrLst>
                      <dgm:constr type="alignOff" val="0.65"/>
                    </dgm:constrLst>
                  </dgm:if>
                  <dgm:if name="Name100" func="var" arg="hierBranch" op="equ" val="hang">
                    <dgm:alg type="hierRoot"/>
                    <dgm:shape xmlns:r="http://schemas.openxmlformats.org/officeDocument/2006/relationships" r:blip="">
                      <dgm:adjLst/>
                    </dgm:shape>
                    <dgm:presOf/>
                    <dgm:constrLst>
                      <dgm:constr type="alignOff" val="0.65"/>
                    </dgm:constrLst>
                  </dgm:if>
                  <dgm:if name="Name101"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02"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103"/>
                </dgm:choose>
                <dgm:ruleLst/>
                <dgm:layoutNode name="rootComposite3">
                  <dgm:alg type="composite"/>
                  <dgm:shape xmlns:r="http://schemas.openxmlformats.org/officeDocument/2006/relationships" r:blip="">
                    <dgm:adjLst/>
                  </dgm:shape>
                  <dgm:presOf axis="self" ptType="node" cnt="1"/>
                  <dgm:choose name="Name104">
                    <dgm:if name="Name105" func="var" arg="hierBranch" op="equ" val="init">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06" func="var" arg="hierBranch" op="equ" val="l">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07" func="var" arg="hierBranch" op="equ" val="r">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08">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styleLbl="asst1">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3" styleLbl="fgAcc2">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09">
                    <dgm:if name="Name110" func="var" arg="hierBranch" op="equ" val="l">
                      <dgm:alg type="hierChild">
                        <dgm:param type="chAlign" val="r"/>
                        <dgm:param type="linDir" val="fromT"/>
                      </dgm:alg>
                    </dgm:if>
                    <dgm:if name="Name111" func="var" arg="hierBranch" op="equ" val="r">
                      <dgm:alg type="hierChild">
                        <dgm:param type="chAlign" val="l"/>
                        <dgm:param type="linDir" val="fromT"/>
                      </dgm:alg>
                    </dgm:if>
                    <dgm:if name="Name112" func="var" arg="hierBranch" op="equ" val="hang">
                      <dgm:choose name="Name113">
                        <dgm:if name="Name114" func="var" arg="dir" op="equ" val="norm">
                          <dgm:alg type="hierChild">
                            <dgm:param type="chAlign" val="l"/>
                            <dgm:param type="linDir" val="fromL"/>
                            <dgm:param type="secChAlign" val="t"/>
                            <dgm:param type="secLinDir" val="fromT"/>
                          </dgm:alg>
                        </dgm:if>
                        <dgm:else name="Name115">
                          <dgm:alg type="hierChild">
                            <dgm:param type="chAlign" val="l"/>
                            <dgm:param type="linDir" val="fromR"/>
                            <dgm:param type="secChAlign" val="t"/>
                            <dgm:param type="secLinDir" val="fromT"/>
                          </dgm:alg>
                        </dgm:else>
                      </dgm:choose>
                    </dgm:if>
                    <dgm:if name="Name116" func="var" arg="hierBranch" op="equ" val="std">
                      <dgm:choose name="Name117">
                        <dgm:if name="Name118" func="var" arg="dir" op="equ" val="norm">
                          <dgm:alg type="hierChild"/>
                        </dgm:if>
                        <dgm:else name="Name119">
                          <dgm:alg type="hierChild">
                            <dgm:param type="linDir" val="fromR"/>
                          </dgm:alg>
                        </dgm:else>
                      </dgm:choose>
                    </dgm:if>
                    <dgm:if name="Name120" func="var" arg="hierBranch" op="equ" val="init">
                      <dgm:alg type="hierChild"/>
                    </dgm:if>
                    <dgm:else name="Name121"/>
                  </dgm:choose>
                  <dgm:shape xmlns:r="http://schemas.openxmlformats.org/officeDocument/2006/relationships" r:blip="">
                    <dgm:adjLst/>
                  </dgm:shape>
                  <dgm:presOf/>
                  <dgm:constrLst/>
                  <dgm:ruleLst/>
                  <dgm:forEach name="Name122" ref="rep2a"/>
                </dgm:layoutNode>
                <dgm:layoutNode name="hierChild7">
                  <dgm:choose name="Name123">
                    <dgm:if name="Name124" func="var" arg="dir" op="equ" val="norm">
                      <dgm:alg type="hierChild">
                        <dgm:param type="chAlign" val="l"/>
                        <dgm:param type="linDir" val="fromL"/>
                        <dgm:param type="secChAlign" val="t"/>
                        <dgm:param type="secLinDir" val="fromT"/>
                      </dgm:alg>
                    </dgm:if>
                    <dgm:else name="Name12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26"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9974B29B2C6CE408280DD622D24E19C" ma:contentTypeVersion="4" ma:contentTypeDescription="Vytvoří nový dokument" ma:contentTypeScope="" ma:versionID="0bf348e0408299a87806fd7ec2af9076">
  <xsd:schema xmlns:xsd="http://www.w3.org/2001/XMLSchema" xmlns:xs="http://www.w3.org/2001/XMLSchema" xmlns:p="http://schemas.microsoft.com/office/2006/metadata/properties" xmlns:ns2="fdfc94db-4f4d-43db-b435-118245dc163c" targetNamespace="http://schemas.microsoft.com/office/2006/metadata/properties" ma:root="true" ma:fieldsID="e6f114fa37e31086979b558fde8897e1" ns2:_="">
    <xsd:import namespace="fdfc94db-4f4d-43db-b435-118245dc163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fc94db-4f4d-43db-b435-118245dc16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35F62B-E523-441A-9405-267B2566180A}">
  <ds:schemaRefs>
    <ds:schemaRef ds:uri="http://schemas.openxmlformats.org/officeDocument/2006/bibliography"/>
  </ds:schemaRefs>
</ds:datastoreItem>
</file>

<file path=customXml/itemProps2.xml><?xml version="1.0" encoding="utf-8"?>
<ds:datastoreItem xmlns:ds="http://schemas.openxmlformats.org/officeDocument/2006/customXml" ds:itemID="{36AEE852-5130-4D09-A2F3-C7692709BDF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4268F53-EE88-4735-B90E-1C969AD073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fc94db-4f4d-43db-b435-118245dc16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26D1BF-941C-4DC0-9AD3-1884620987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466</TotalTime>
  <Pages>49</Pages>
  <Words>14753</Words>
  <Characters>87044</Characters>
  <Application>Microsoft Office Word</Application>
  <DocSecurity>0</DocSecurity>
  <Lines>725</Lines>
  <Paragraphs>203</Paragraphs>
  <ScaleCrop>false</ScaleCrop>
  <Company/>
  <LinksUpToDate>false</LinksUpToDate>
  <CharactersWithSpaces>101594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JUDr. Radim Koseček</dc:creator>
  <cp:keywords/>
  <cp:lastModifiedBy>JUDr. Radim Koseček</cp:lastModifiedBy>
  <cp:revision>1</cp:revision>
  <dcterms:created xsi:type="dcterms:W3CDTF">2024-08-19T17:20:00Z</dcterms:created>
  <dcterms:modified xsi:type="dcterms:W3CDTF">2024-12-27T13:48:00Z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0x010100E9974B29B2C6CE408280DD622D24E19C</vt:lpwstr>
  </property>
</Properties>
</file>